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03" w:rsidRDefault="00206B0B" w:rsidP="003175B8">
      <w:pPr>
        <w:pStyle w:val="NormalWeb"/>
        <w:spacing w:before="0" w:after="120" w:line="240" w:lineRule="exact"/>
        <w:jc w:val="center"/>
        <w:rPr>
          <w:rStyle w:val="Forte"/>
          <w:lang w:val="pt-PT"/>
        </w:rPr>
      </w:pPr>
      <w:r w:rsidRPr="00206B0B">
        <w:rPr>
          <w:rStyle w:val="Forte"/>
          <w:color w:val="FF0000"/>
          <w:lang w:val="pt-PT"/>
        </w:rPr>
        <w:t>MINUTA DE</w:t>
      </w:r>
      <w:r>
        <w:rPr>
          <w:rStyle w:val="Forte"/>
          <w:lang w:val="pt-PT"/>
        </w:rPr>
        <w:t xml:space="preserve"> </w:t>
      </w:r>
      <w:r w:rsidR="00A95003">
        <w:rPr>
          <w:rStyle w:val="Forte"/>
          <w:lang w:val="pt-PT"/>
        </w:rPr>
        <w:t xml:space="preserve">RESOLUÇÃO </w:t>
      </w:r>
      <w:r>
        <w:rPr>
          <w:rStyle w:val="Forte"/>
          <w:lang w:val="pt-PT"/>
        </w:rPr>
        <w:t xml:space="preserve">CNRH </w:t>
      </w:r>
      <w:r w:rsidR="00A95003">
        <w:rPr>
          <w:rStyle w:val="Forte"/>
          <w:lang w:val="pt-PT"/>
        </w:rPr>
        <w:t>N</w:t>
      </w:r>
      <w:r w:rsidR="00A95003">
        <w:rPr>
          <w:rStyle w:val="Forte"/>
          <w:u w:val="single"/>
          <w:vertAlign w:val="superscript"/>
          <w:lang w:val="pt-PT"/>
        </w:rPr>
        <w:t>o</w:t>
      </w:r>
      <w:r w:rsidR="00A95003">
        <w:rPr>
          <w:rStyle w:val="Forte"/>
          <w:lang w:val="pt-PT"/>
        </w:rPr>
        <w:t xml:space="preserve"> </w:t>
      </w:r>
      <w:r w:rsidRPr="00206B0B">
        <w:rPr>
          <w:rStyle w:val="Forte"/>
          <w:color w:val="FF0000"/>
          <w:lang w:val="pt-PT"/>
        </w:rPr>
        <w:t>XXX</w:t>
      </w:r>
      <w:r w:rsidR="00A95003">
        <w:rPr>
          <w:rStyle w:val="Forte"/>
          <w:lang w:val="pt-PT"/>
        </w:rPr>
        <w:t xml:space="preserve">, DE </w:t>
      </w:r>
      <w:r w:rsidRPr="00206B0B">
        <w:rPr>
          <w:rStyle w:val="Forte"/>
          <w:color w:val="FF0000"/>
          <w:lang w:val="pt-PT"/>
        </w:rPr>
        <w:t>XX</w:t>
      </w:r>
      <w:r w:rsidR="00A95003">
        <w:rPr>
          <w:rStyle w:val="Forte"/>
          <w:lang w:val="pt-PT"/>
        </w:rPr>
        <w:t xml:space="preserve"> DE </w:t>
      </w:r>
      <w:r w:rsidRPr="00206B0B">
        <w:rPr>
          <w:rStyle w:val="Forte"/>
          <w:color w:val="FF0000"/>
          <w:lang w:val="pt-PT"/>
        </w:rPr>
        <w:t>XXX</w:t>
      </w:r>
      <w:r w:rsidR="00A95003">
        <w:rPr>
          <w:rStyle w:val="Forte"/>
          <w:lang w:val="pt-PT"/>
        </w:rPr>
        <w:t xml:space="preserve"> DE 20</w:t>
      </w:r>
      <w:r w:rsidR="0062137A">
        <w:rPr>
          <w:rStyle w:val="Forte"/>
          <w:lang w:val="pt-PT"/>
        </w:rPr>
        <w:t>1</w:t>
      </w:r>
      <w:r>
        <w:rPr>
          <w:rStyle w:val="Forte"/>
          <w:lang w:val="pt-PT"/>
        </w:rPr>
        <w:t>2.</w:t>
      </w:r>
    </w:p>
    <w:p w:rsidR="001875D3" w:rsidRDefault="001875D3" w:rsidP="003175B8">
      <w:pPr>
        <w:spacing w:after="120" w:line="240" w:lineRule="exact"/>
        <w:ind w:left="4680"/>
        <w:jc w:val="both"/>
        <w:rPr>
          <w:ins w:id="0" w:author="28494288504" w:date="2012-02-16T16:08:00Z"/>
          <w:i/>
        </w:rPr>
      </w:pPr>
    </w:p>
    <w:p w:rsidR="00A95003" w:rsidRDefault="00206B0B" w:rsidP="003175B8">
      <w:pPr>
        <w:spacing w:after="120" w:line="240" w:lineRule="exact"/>
        <w:ind w:left="4680"/>
        <w:jc w:val="both"/>
        <w:rPr>
          <w:i/>
        </w:rPr>
      </w:pPr>
      <w:r>
        <w:rPr>
          <w:i/>
        </w:rPr>
        <w:t>Altera a Resolução CNRH nº 106, de 23 de março de 2010, que i</w:t>
      </w:r>
      <w:r w:rsidR="00A95003">
        <w:rPr>
          <w:i/>
        </w:rPr>
        <w:t>nstitui o Cadastro de Organizações Civis de Recursos Hídricos</w:t>
      </w:r>
      <w:r w:rsidR="001875D3">
        <w:rPr>
          <w:i/>
        </w:rPr>
        <w:t xml:space="preserve"> </w:t>
      </w:r>
      <w:r w:rsidR="00081AE2">
        <w:rPr>
          <w:i/>
        </w:rPr>
        <w:t>-</w:t>
      </w:r>
      <w:r w:rsidR="001875D3">
        <w:rPr>
          <w:i/>
        </w:rPr>
        <w:t xml:space="preserve"> </w:t>
      </w:r>
      <w:r w:rsidR="00081AE2">
        <w:rPr>
          <w:i/>
        </w:rPr>
        <w:t>C</w:t>
      </w:r>
      <w:r w:rsidR="00A95003">
        <w:rPr>
          <w:i/>
        </w:rPr>
        <w:t>OREH, com o objetivo de manter em banco de dados registro de organizações civis de recursos hídricos para fins de habilitação para representação no Conselho Nacional de Recursos Hídricos</w:t>
      </w:r>
      <w:r w:rsidR="00081AE2">
        <w:rPr>
          <w:i/>
        </w:rPr>
        <w:t>, e dá outras providências</w:t>
      </w:r>
      <w:r w:rsidR="00A95003">
        <w:rPr>
          <w:i/>
        </w:rPr>
        <w:t>.</w:t>
      </w:r>
    </w:p>
    <w:p w:rsidR="001875D3" w:rsidRDefault="001875D3" w:rsidP="003175B8">
      <w:pPr>
        <w:spacing w:after="120" w:line="240" w:lineRule="exact"/>
        <w:ind w:firstLine="1418"/>
        <w:jc w:val="both"/>
        <w:rPr>
          <w:rStyle w:val="Forte"/>
        </w:rPr>
      </w:pPr>
    </w:p>
    <w:p w:rsidR="00A95003" w:rsidRPr="00081AE2" w:rsidRDefault="00A95003" w:rsidP="001875D3">
      <w:pPr>
        <w:spacing w:before="120" w:after="120"/>
        <w:ind w:firstLine="1418"/>
        <w:jc w:val="both"/>
      </w:pPr>
      <w:r>
        <w:rPr>
          <w:rStyle w:val="Forte"/>
        </w:rPr>
        <w:t>O CONSELHO NACIONAL DE RECURSOS HÍDRICOS</w:t>
      </w:r>
      <w:r>
        <w:t xml:space="preserve">, </w:t>
      </w:r>
      <w:r w:rsidR="001875D3" w:rsidRPr="00322E23">
        <w:t>no uso das competências que lhe são conferidas pelas Leis n</w:t>
      </w:r>
      <w:r w:rsidR="001875D3" w:rsidRPr="00322E23">
        <w:rPr>
          <w:u w:val="single"/>
          <w:vertAlign w:val="superscript"/>
        </w:rPr>
        <w:t>os</w:t>
      </w:r>
      <w:r w:rsidR="001875D3" w:rsidRPr="00322E23">
        <w:t xml:space="preserve"> 9.433, de 8 de janeiro de 1997, 9.984, de 17 de julho de 2000, e 12.334, de 20 de setembro de 2010, e tendo em vista o disposto em seu Regimento Interno, anexo à Portaria n</w:t>
      </w:r>
      <w:r w:rsidR="001875D3" w:rsidRPr="00322E23">
        <w:rPr>
          <w:u w:val="single"/>
          <w:vertAlign w:val="superscript"/>
        </w:rPr>
        <w:t>o</w:t>
      </w:r>
      <w:r w:rsidR="001875D3" w:rsidRPr="00322E23">
        <w:t xml:space="preserve"> 377, de 19 de setembro de 2003, e o que consta do Processo n</w:t>
      </w:r>
      <w:r w:rsidR="001875D3" w:rsidRPr="00322E23">
        <w:rPr>
          <w:u w:val="single"/>
          <w:vertAlign w:val="superscript"/>
        </w:rPr>
        <w:t>o</w:t>
      </w:r>
      <w:r w:rsidR="001875D3" w:rsidRPr="00322E23">
        <w:t xml:space="preserve"> </w:t>
      </w:r>
      <w:r w:rsidR="00081AE2" w:rsidRPr="00081AE2">
        <w:t>02000.000579/2010-16, e</w:t>
      </w:r>
    </w:p>
    <w:p w:rsidR="001875D3" w:rsidRDefault="001875D3" w:rsidP="001875D3">
      <w:pPr>
        <w:spacing w:before="120" w:after="120"/>
        <w:ind w:firstLine="1418"/>
        <w:jc w:val="both"/>
      </w:pPr>
      <w:r>
        <w:t>Considerando a Década Brasileira da Água, instituída pelo Decreto de 22 de março de 2005, cujos objetivos são promover e intensificar a formulação e implementação de políticas, programas e projetos relativos ao gerenciamento e uso sustentável da água, em todos os níveis, assim como assegurar a ampla participação e cooperação das comunidades voltadas ao alcance dos objetivos contemplados na Política Nacional de Recursos Hídricos ou estabelecidos em convenções, acordos e resoluções a que o Brasil tenha aderido;</w:t>
      </w:r>
    </w:p>
    <w:p w:rsidR="001875D3" w:rsidRDefault="00A95003" w:rsidP="003175B8">
      <w:pPr>
        <w:spacing w:after="120" w:line="240" w:lineRule="exact"/>
        <w:ind w:firstLine="1418"/>
        <w:jc w:val="both"/>
        <w:rPr>
          <w:rStyle w:val="Forte"/>
          <w:b w:val="0"/>
          <w:bCs w:val="0"/>
        </w:rPr>
      </w:pPr>
      <w:r w:rsidRPr="00081AE2">
        <w:rPr>
          <w:rStyle w:val="Forte"/>
          <w:b w:val="0"/>
          <w:bCs w:val="0"/>
        </w:rPr>
        <w:t xml:space="preserve">Considerando a necessidade de regulamentar a habilitação das organizações civis de recursos hídricos interessadas em participar do processo eleitoral do </w:t>
      </w:r>
      <w:r w:rsidR="00081AE2" w:rsidRPr="00081AE2">
        <w:rPr>
          <w:rStyle w:val="Forte"/>
          <w:b w:val="0"/>
          <w:bCs w:val="0"/>
        </w:rPr>
        <w:t>Conselho Nacional de Recursos Hídricos</w:t>
      </w:r>
      <w:r w:rsidR="001875D3">
        <w:rPr>
          <w:rStyle w:val="Forte"/>
          <w:b w:val="0"/>
          <w:bCs w:val="0"/>
        </w:rPr>
        <w:t>;</w:t>
      </w:r>
    </w:p>
    <w:p w:rsidR="00A95003" w:rsidRPr="00081AE2" w:rsidRDefault="001875D3" w:rsidP="003175B8">
      <w:pPr>
        <w:spacing w:after="120" w:line="240" w:lineRule="exact"/>
        <w:ind w:firstLine="1418"/>
        <w:jc w:val="both"/>
        <w:rPr>
          <w:rStyle w:val="Forte"/>
          <w:b w:val="0"/>
          <w:bCs w:val="0"/>
        </w:rPr>
      </w:pPr>
      <w:r>
        <w:rPr>
          <w:rStyle w:val="Forte"/>
          <w:b w:val="0"/>
          <w:bCs w:val="0"/>
        </w:rPr>
        <w:t xml:space="preserve">Considerando as diversas etapas que </w:t>
      </w:r>
      <w:r w:rsidR="0072004A">
        <w:rPr>
          <w:rStyle w:val="Forte"/>
          <w:b w:val="0"/>
          <w:bCs w:val="0"/>
        </w:rPr>
        <w:t>envolvem</w:t>
      </w:r>
      <w:r>
        <w:rPr>
          <w:rStyle w:val="Forte"/>
          <w:b w:val="0"/>
          <w:bCs w:val="0"/>
        </w:rPr>
        <w:t xml:space="preserve"> os processos administrativos no âmbito da administração pública federal, </w:t>
      </w:r>
      <w:r w:rsidR="00A95003" w:rsidRPr="00081AE2">
        <w:rPr>
          <w:rStyle w:val="Forte"/>
          <w:b w:val="0"/>
          <w:bCs w:val="0"/>
        </w:rPr>
        <w:t>resolve:</w:t>
      </w:r>
    </w:p>
    <w:p w:rsidR="00A95003" w:rsidRPr="00081AE2" w:rsidRDefault="00A95003" w:rsidP="003175B8">
      <w:pPr>
        <w:spacing w:after="120" w:line="240" w:lineRule="exact"/>
        <w:ind w:firstLine="1418"/>
        <w:jc w:val="both"/>
      </w:pPr>
      <w:r w:rsidRPr="00081AE2">
        <w:rPr>
          <w:bCs/>
        </w:rPr>
        <w:t>Art. 1</w:t>
      </w:r>
      <w:r w:rsidRPr="00081AE2">
        <w:rPr>
          <w:u w:val="single"/>
          <w:vertAlign w:val="superscript"/>
        </w:rPr>
        <w:t>o</w:t>
      </w:r>
      <w:r w:rsidRPr="00081AE2">
        <w:t xml:space="preserve"> </w:t>
      </w:r>
      <w:r w:rsidR="001875D3">
        <w:t>Altera</w:t>
      </w:r>
      <w:r w:rsidR="00F303D6">
        <w:t>r</w:t>
      </w:r>
      <w:r w:rsidR="001875D3">
        <w:t xml:space="preserve"> a </w:t>
      </w:r>
      <w:r w:rsidR="001875D3" w:rsidRPr="001875D3">
        <w:t>Resolução CNRH nº 106, de 23 de março de 2010,</w:t>
      </w:r>
      <w:r w:rsidR="001875D3">
        <w:t xml:space="preserve"> </w:t>
      </w:r>
      <w:r w:rsidR="00F303D6">
        <w:t>no que tange a</w:t>
      </w:r>
      <w:r w:rsidR="001875D3">
        <w:t>os prazos para a instituição</w:t>
      </w:r>
      <w:r w:rsidRPr="00081AE2">
        <w:t xml:space="preserve"> </w:t>
      </w:r>
      <w:r w:rsidR="001875D3">
        <w:t>d</w:t>
      </w:r>
      <w:r w:rsidRPr="00081AE2">
        <w:t>o Cadastro de Organizações Civis de Recursos Hídricos</w:t>
      </w:r>
      <w:r w:rsidR="001875D3">
        <w:t xml:space="preserve"> </w:t>
      </w:r>
      <w:r w:rsidR="005D7A6F">
        <w:t>-</w:t>
      </w:r>
      <w:r w:rsidR="001875D3">
        <w:t xml:space="preserve"> </w:t>
      </w:r>
      <w:r w:rsidRPr="00081AE2">
        <w:t>COREH.</w:t>
      </w:r>
    </w:p>
    <w:p w:rsidR="00A6109A" w:rsidRDefault="00A95003" w:rsidP="00F303D6">
      <w:pPr>
        <w:spacing w:after="120" w:line="240" w:lineRule="exact"/>
        <w:ind w:firstLine="1418"/>
        <w:jc w:val="both"/>
      </w:pPr>
      <w:r w:rsidRPr="00081AE2">
        <w:rPr>
          <w:bCs/>
        </w:rPr>
        <w:t>§ 1</w:t>
      </w:r>
      <w:r w:rsidRPr="00081AE2">
        <w:rPr>
          <w:u w:val="single"/>
          <w:vertAlign w:val="superscript"/>
        </w:rPr>
        <w:t>o</w:t>
      </w:r>
      <w:r w:rsidRPr="00081AE2">
        <w:t xml:space="preserve"> </w:t>
      </w:r>
      <w:r w:rsidR="006E4F59" w:rsidRPr="00081AE2">
        <w:t>A</w:t>
      </w:r>
      <w:r w:rsidR="00A6109A" w:rsidRPr="00081AE2">
        <w:t xml:space="preserve"> Secretaria-Executiva do </w:t>
      </w:r>
      <w:r w:rsidR="00A6109A">
        <w:t xml:space="preserve">Conselho Nacional de Recursos Hídricos deverá adotar medidas no prazo máximo de 02 (dois) anos para elaborar </w:t>
      </w:r>
      <w:r w:rsidR="0072004A">
        <w:t xml:space="preserve">e implementar o sistema </w:t>
      </w:r>
      <w:r w:rsidR="00F303D6">
        <w:t xml:space="preserve">do </w:t>
      </w:r>
      <w:r w:rsidR="0072004A">
        <w:t xml:space="preserve">Cadastro de Organizações Civis de Recursos Hídricos - </w:t>
      </w:r>
      <w:r w:rsidR="00F303D6">
        <w:t xml:space="preserve">COREH </w:t>
      </w:r>
      <w:r w:rsidR="00F303D6" w:rsidRPr="00F303D6">
        <w:t xml:space="preserve">no Sítio Eletrônico do Conselho Nacional de Recursos Hídricos na </w:t>
      </w:r>
      <w:r w:rsidR="00F303D6" w:rsidRPr="00F303D6">
        <w:rPr>
          <w:i/>
        </w:rPr>
        <w:t>internet</w:t>
      </w:r>
      <w:r w:rsidR="00A6109A">
        <w:t>.</w:t>
      </w:r>
    </w:p>
    <w:p w:rsidR="00F303D6" w:rsidRDefault="00A95003" w:rsidP="003175B8">
      <w:pPr>
        <w:spacing w:after="120" w:line="240" w:lineRule="exact"/>
        <w:ind w:firstLine="1418"/>
        <w:jc w:val="both"/>
      </w:pPr>
      <w:r w:rsidRPr="00081AE2">
        <w:rPr>
          <w:bCs/>
        </w:rPr>
        <w:t xml:space="preserve">§ </w:t>
      </w:r>
      <w:r w:rsidR="00F303D6">
        <w:rPr>
          <w:bCs/>
        </w:rPr>
        <w:t>2</w:t>
      </w:r>
      <w:r w:rsidRPr="00081AE2">
        <w:rPr>
          <w:u w:val="single"/>
          <w:vertAlign w:val="superscript"/>
        </w:rPr>
        <w:t>o</w:t>
      </w:r>
      <w:r w:rsidRPr="00081AE2">
        <w:t xml:space="preserve"> </w:t>
      </w:r>
      <w:r w:rsidR="00F303D6">
        <w:t xml:space="preserve">A Comissão Permanente </w:t>
      </w:r>
      <w:r w:rsidR="00F303D6" w:rsidRPr="00081AE2">
        <w:t xml:space="preserve">do COREH </w:t>
      </w:r>
      <w:r w:rsidR="00F303D6">
        <w:t xml:space="preserve">será instituída após a implementação do </w:t>
      </w:r>
      <w:r w:rsidR="00F303D6" w:rsidRPr="00F303D6">
        <w:t xml:space="preserve">sistema na Internet </w:t>
      </w:r>
      <w:r w:rsidR="00F303D6">
        <w:t>para inicio dos trabalhos.</w:t>
      </w:r>
    </w:p>
    <w:p w:rsidR="00A95003" w:rsidRDefault="00A95003" w:rsidP="003175B8">
      <w:pPr>
        <w:spacing w:after="120" w:line="240" w:lineRule="exact"/>
        <w:ind w:firstLine="1418"/>
        <w:jc w:val="both"/>
      </w:pPr>
      <w:r w:rsidRPr="00081AE2">
        <w:rPr>
          <w:bCs/>
        </w:rPr>
        <w:t xml:space="preserve">Art. </w:t>
      </w:r>
      <w:r w:rsidR="00F303D6">
        <w:rPr>
          <w:bCs/>
        </w:rPr>
        <w:t>2º</w:t>
      </w:r>
      <w:r w:rsidRPr="00081AE2">
        <w:rPr>
          <w:bCs/>
        </w:rPr>
        <w:t xml:space="preserve">. </w:t>
      </w:r>
      <w:r w:rsidRPr="00081AE2">
        <w:t>Esta</w:t>
      </w:r>
      <w:r>
        <w:t xml:space="preserve"> Resolução entra em vigor na data de sua publicação.</w:t>
      </w:r>
    </w:p>
    <w:p w:rsidR="00A95003" w:rsidRDefault="00A95003" w:rsidP="003175B8">
      <w:pPr>
        <w:spacing w:after="120" w:line="240" w:lineRule="exact"/>
        <w:ind w:firstLine="1418"/>
        <w:jc w:val="both"/>
      </w:pPr>
    </w:p>
    <w:p w:rsidR="00A95003" w:rsidRDefault="00A95003" w:rsidP="003175B8">
      <w:pPr>
        <w:spacing w:after="120" w:line="240" w:lineRule="exact"/>
        <w:jc w:val="both"/>
      </w:pPr>
    </w:p>
    <w:p w:rsidR="00A95003" w:rsidRDefault="00A95003" w:rsidP="003175B8">
      <w:pPr>
        <w:spacing w:after="120" w:line="240" w:lineRule="exact"/>
        <w:jc w:val="both"/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4"/>
      </w:tblGrid>
      <w:tr w:rsidR="003175B8">
        <w:trPr>
          <w:trHeight w:val="720"/>
          <w:jc w:val="center"/>
        </w:trPr>
        <w:tc>
          <w:tcPr>
            <w:tcW w:w="4818" w:type="dxa"/>
          </w:tcPr>
          <w:p w:rsidR="003175B8" w:rsidRDefault="007656E5" w:rsidP="007656E5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IZABELLA TEIXEIRA</w:t>
            </w:r>
          </w:p>
          <w:p w:rsidR="007656E5" w:rsidRDefault="007656E5" w:rsidP="007656E5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Presidente</w:t>
            </w:r>
          </w:p>
        </w:tc>
        <w:tc>
          <w:tcPr>
            <w:tcW w:w="4819" w:type="dxa"/>
          </w:tcPr>
          <w:p w:rsidR="003175B8" w:rsidRDefault="0072004A" w:rsidP="003175B8">
            <w:pPr>
              <w:pStyle w:val="Ttulo5"/>
              <w:keepNext/>
              <w:tabs>
                <w:tab w:val="left" w:pos="0"/>
              </w:tabs>
              <w:suppressAutoHyphens w:val="0"/>
              <w:snapToGrid w:val="0"/>
              <w:spacing w:before="0" w:after="0" w:line="240" w:lineRule="exact"/>
              <w:ind w:left="0" w:firstLine="7"/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NABIL GEORGES BONDUKI</w:t>
            </w:r>
          </w:p>
          <w:p w:rsidR="003175B8" w:rsidRDefault="003175B8" w:rsidP="003175B8">
            <w:pPr>
              <w:snapToGrid w:val="0"/>
              <w:spacing w:line="240" w:lineRule="exact"/>
              <w:ind w:firstLine="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Secretário-Executivo</w:t>
            </w:r>
          </w:p>
        </w:tc>
      </w:tr>
    </w:tbl>
    <w:p w:rsidR="00A95003" w:rsidRDefault="00F303D6" w:rsidP="00F303D6">
      <w:pPr>
        <w:spacing w:after="120" w:line="240" w:lineRule="exact"/>
      </w:pPr>
      <w:r>
        <w:t xml:space="preserve"> </w:t>
      </w:r>
    </w:p>
    <w:sectPr w:rsidR="00A95003" w:rsidSect="00A6109A">
      <w:footerReference w:type="default" r:id="rId8"/>
      <w:headerReference w:type="first" r:id="rId9"/>
      <w:footnotePr>
        <w:pos w:val="beneathText"/>
      </w:footnotePr>
      <w:pgSz w:w="11905" w:h="16837" w:code="9"/>
      <w:pgMar w:top="1418" w:right="567" w:bottom="851" w:left="1134" w:header="568" w:footer="39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474" w:rsidRDefault="00880474" w:rsidP="0085184E">
      <w:r>
        <w:separator/>
      </w:r>
    </w:p>
  </w:endnote>
  <w:endnote w:type="continuationSeparator" w:id="1">
    <w:p w:rsidR="00880474" w:rsidRDefault="00880474" w:rsidP="00851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ook w:val="04A0"/>
    </w:tblPr>
    <w:tblGrid>
      <w:gridCol w:w="6852"/>
      <w:gridCol w:w="1725"/>
      <w:gridCol w:w="1629"/>
    </w:tblGrid>
    <w:tr w:rsidR="00B04C40" w:rsidRPr="00A54020">
      <w:trPr>
        <w:jc w:val="center"/>
      </w:trPr>
      <w:tc>
        <w:tcPr>
          <w:tcW w:w="3399" w:type="dxa"/>
        </w:tcPr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F50460" w:rsidP="00A95003">
          <w:pPr>
            <w:pStyle w:val="Rodap"/>
            <w:rPr>
              <w:rFonts w:ascii="Arial Narrow" w:hAnsi="Arial Narrow"/>
              <w:noProof/>
              <w:sz w:val="8"/>
              <w:szCs w:val="8"/>
            </w:rPr>
          </w:pPr>
          <w:fldSimple w:instr=" FILENAME  \* Lower \p  \* MERGEFORMAT ">
            <w:r w:rsidR="00481A2C">
              <w:rPr>
                <w:noProof/>
              </w:rPr>
              <w:t>d:\cnrh\cnrh_correta\pasta 2\reunioes_cnrh\ordinária\xxvii</w:t>
            </w:r>
            <w:r w:rsidR="00481A2C" w:rsidRPr="00481A2C">
              <w:rPr>
                <w:rFonts w:ascii="Arial Narrow" w:hAnsi="Arial Narrow"/>
                <w:noProof/>
                <w:sz w:val="8"/>
                <w:szCs w:val="8"/>
              </w:rPr>
              <w:t xml:space="preserve"> reuniao_junho_2012\documentos encaminhados</w:t>
            </w:r>
            <w:r w:rsidR="00481A2C">
              <w:rPr>
                <w:noProof/>
              </w:rPr>
              <w:t>\item_1.1_proposta_resolucao_altera_prazo_resolucao_cnrh_106_coreh.docx</w:t>
            </w:r>
          </w:fldSimple>
        </w:p>
      </w:tc>
      <w:tc>
        <w:tcPr>
          <w:tcW w:w="3348" w:type="dxa"/>
        </w:tcPr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835C30" w:rsidRDefault="00F50460" w:rsidP="00A95003">
          <w:pPr>
            <w:pStyle w:val="Rodap"/>
            <w:jc w:val="center"/>
          </w:pPr>
          <w:r w:rsidRPr="00A54020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="00B04C40" w:rsidRPr="00A54020">
            <w:rPr>
              <w:rFonts w:ascii="Arial Narrow" w:hAnsi="Arial Narrow"/>
              <w:b/>
              <w:sz w:val="16"/>
              <w:szCs w:val="16"/>
            </w:rPr>
            <w:instrText xml:space="preserve"> PAGE   \* MERGEFORMAT </w:instrText>
          </w:r>
          <w:r w:rsidRPr="00A54020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303D6">
            <w:rPr>
              <w:rFonts w:ascii="Arial Narrow" w:hAnsi="Arial Narrow"/>
              <w:b/>
              <w:noProof/>
              <w:sz w:val="16"/>
              <w:szCs w:val="16"/>
            </w:rPr>
            <w:t>2</w:t>
          </w:r>
          <w:r w:rsidRPr="00A54020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="00B04C40" w:rsidRPr="00A54020">
            <w:rPr>
              <w:rFonts w:ascii="Arial Narrow" w:hAnsi="Arial Narrow"/>
              <w:b/>
              <w:sz w:val="16"/>
              <w:szCs w:val="16"/>
            </w:rPr>
            <w:t>/</w:t>
          </w:r>
          <w:fldSimple w:instr=" NUMPAGES   \* MERGEFORMAT ">
            <w:r w:rsidR="00481A2C">
              <w:rPr>
                <w:noProof/>
              </w:rPr>
              <w:t>1</w:t>
            </w:r>
          </w:fldSimple>
        </w:p>
      </w:tc>
      <w:tc>
        <w:tcPr>
          <w:tcW w:w="3389" w:type="dxa"/>
        </w:tcPr>
        <w:p w:rsidR="00B04C40" w:rsidRPr="00A54020" w:rsidRDefault="00B04C40" w:rsidP="00A95003">
          <w:pPr>
            <w:pStyle w:val="Rodap"/>
            <w:jc w:val="right"/>
          </w:pPr>
        </w:p>
      </w:tc>
    </w:tr>
  </w:tbl>
  <w:p w:rsidR="00B04C40" w:rsidRPr="00A54020" w:rsidRDefault="00B04C40" w:rsidP="0085184E">
    <w:pPr>
      <w:pStyle w:val="Rodap"/>
      <w:jc w:val="cen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474" w:rsidRDefault="00880474" w:rsidP="0085184E">
      <w:r>
        <w:separator/>
      </w:r>
    </w:p>
  </w:footnote>
  <w:footnote w:type="continuationSeparator" w:id="1">
    <w:p w:rsidR="00880474" w:rsidRDefault="00880474" w:rsidP="00851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9A" w:rsidRPr="00D00435" w:rsidRDefault="00F50460" w:rsidP="00A6109A">
    <w:pPr>
      <w:pStyle w:val="Ttulo"/>
      <w:spacing w:before="0" w:after="0"/>
      <w:jc w:val="center"/>
      <w:rPr>
        <w:smallCap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43.5pt" filled="t">
          <v:fill color2="black" type="frame"/>
          <v:imagedata r:id="rId1" o:title=""/>
        </v:shape>
      </w:pict>
    </w:r>
  </w:p>
  <w:p w:rsidR="00A6109A" w:rsidRDefault="00A6109A" w:rsidP="00A6109A">
    <w:pPr>
      <w:pStyle w:val="Ttulo"/>
      <w:spacing w:before="0" w:after="0"/>
      <w:ind w:right="15"/>
      <w:jc w:val="center"/>
      <w:rPr>
        <w:b/>
        <w:smallCaps/>
        <w:sz w:val="22"/>
        <w:szCs w:val="22"/>
      </w:rPr>
    </w:pPr>
    <w:r>
      <w:rPr>
        <w:b/>
        <w:smallCaps/>
        <w:sz w:val="22"/>
        <w:szCs w:val="22"/>
      </w:rPr>
      <w:t>Ministério do Meio Ambiente</w:t>
    </w:r>
  </w:p>
  <w:p w:rsidR="00A6109A" w:rsidRDefault="00A6109A" w:rsidP="00A6109A">
    <w:pPr>
      <w:pStyle w:val="Ttulo"/>
      <w:spacing w:before="0" w:line="240" w:lineRule="exact"/>
      <w:ind w:right="15"/>
      <w:jc w:val="center"/>
      <w:rPr>
        <w:b/>
        <w:smallCaps/>
        <w:sz w:val="22"/>
        <w:szCs w:val="22"/>
      </w:rPr>
    </w:pPr>
    <w:r>
      <w:rPr>
        <w:b/>
        <w:smallCaps/>
        <w:sz w:val="22"/>
        <w:szCs w:val="22"/>
      </w:rPr>
      <w:t>Conselho Nacional de Recursos Hídricos</w:t>
    </w:r>
  </w:p>
  <w:p w:rsidR="00A6109A" w:rsidRDefault="00A6109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46E"/>
    <w:rsid w:val="00027BE4"/>
    <w:rsid w:val="00081AE2"/>
    <w:rsid w:val="000A32DC"/>
    <w:rsid w:val="001137AF"/>
    <w:rsid w:val="00164D9A"/>
    <w:rsid w:val="00186412"/>
    <w:rsid w:val="001875D3"/>
    <w:rsid w:val="001961DD"/>
    <w:rsid w:val="001D0447"/>
    <w:rsid w:val="001D4A57"/>
    <w:rsid w:val="00206B0B"/>
    <w:rsid w:val="003175B8"/>
    <w:rsid w:val="00322E23"/>
    <w:rsid w:val="00375727"/>
    <w:rsid w:val="00481A2C"/>
    <w:rsid w:val="004C246C"/>
    <w:rsid w:val="004D54D0"/>
    <w:rsid w:val="004F6958"/>
    <w:rsid w:val="00511805"/>
    <w:rsid w:val="0051346E"/>
    <w:rsid w:val="00526120"/>
    <w:rsid w:val="005D7A6F"/>
    <w:rsid w:val="0062137A"/>
    <w:rsid w:val="0068606E"/>
    <w:rsid w:val="00687A36"/>
    <w:rsid w:val="006E4F59"/>
    <w:rsid w:val="0072004A"/>
    <w:rsid w:val="007239BE"/>
    <w:rsid w:val="00730009"/>
    <w:rsid w:val="007656E5"/>
    <w:rsid w:val="007D0EA5"/>
    <w:rsid w:val="007E3B7D"/>
    <w:rsid w:val="00835C30"/>
    <w:rsid w:val="0085184E"/>
    <w:rsid w:val="00856943"/>
    <w:rsid w:val="008575EF"/>
    <w:rsid w:val="00880474"/>
    <w:rsid w:val="008E7F1E"/>
    <w:rsid w:val="00915378"/>
    <w:rsid w:val="00937A98"/>
    <w:rsid w:val="00993E4E"/>
    <w:rsid w:val="009D4CBE"/>
    <w:rsid w:val="00A54020"/>
    <w:rsid w:val="00A6109A"/>
    <w:rsid w:val="00A62913"/>
    <w:rsid w:val="00A95003"/>
    <w:rsid w:val="00AC1730"/>
    <w:rsid w:val="00B04C40"/>
    <w:rsid w:val="00BB781D"/>
    <w:rsid w:val="00C00154"/>
    <w:rsid w:val="00C06CB5"/>
    <w:rsid w:val="00C31122"/>
    <w:rsid w:val="00CB168F"/>
    <w:rsid w:val="00CD3D31"/>
    <w:rsid w:val="00D00435"/>
    <w:rsid w:val="00DD3A8C"/>
    <w:rsid w:val="00DF3CF9"/>
    <w:rsid w:val="00E43531"/>
    <w:rsid w:val="00EB07CB"/>
    <w:rsid w:val="00ED69CE"/>
    <w:rsid w:val="00F303D6"/>
    <w:rsid w:val="00F5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460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F50460"/>
    <w:pPr>
      <w:keepNext/>
      <w:tabs>
        <w:tab w:val="num" w:pos="432"/>
      </w:tabs>
      <w:ind w:left="432" w:hanging="432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qFormat/>
    <w:rsid w:val="00F50460"/>
    <w:pPr>
      <w:keepNext/>
      <w:tabs>
        <w:tab w:val="num" w:pos="576"/>
      </w:tabs>
      <w:spacing w:after="120"/>
      <w:ind w:left="576" w:hanging="576"/>
      <w:jc w:val="both"/>
      <w:outlineLvl w:val="1"/>
    </w:pPr>
    <w:rPr>
      <w:color w:val="FF0000"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qFormat/>
    <w:rsid w:val="00F5046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F50460"/>
    <w:rPr>
      <w:b/>
      <w:bCs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locked/>
    <w:rsid w:val="00F50460"/>
    <w:rPr>
      <w:color w:val="FF0000"/>
      <w:sz w:val="28"/>
      <w:szCs w:val="28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locked/>
    <w:rsid w:val="00F50460"/>
    <w:rPr>
      <w:b/>
      <w:bCs/>
      <w:i/>
      <w:iCs/>
      <w:sz w:val="26"/>
      <w:szCs w:val="26"/>
      <w:lang w:eastAsia="ar-SA"/>
    </w:rPr>
  </w:style>
  <w:style w:type="character" w:customStyle="1" w:styleId="Fontepargpadro6">
    <w:name w:val="Fonte parág. padrão6"/>
    <w:rsid w:val="00F50460"/>
  </w:style>
  <w:style w:type="character" w:customStyle="1" w:styleId="Fontepargpadro5">
    <w:name w:val="Fonte parág. padrão5"/>
    <w:rsid w:val="00F50460"/>
  </w:style>
  <w:style w:type="character" w:customStyle="1" w:styleId="CharChar10">
    <w:name w:val="Char Char10"/>
    <w:basedOn w:val="Fontepargpadro5"/>
    <w:rsid w:val="00F50460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Char9">
    <w:name w:val="Char Char9"/>
    <w:basedOn w:val="Fontepargpadro5"/>
    <w:rsid w:val="00F5046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harChar8">
    <w:name w:val="Char Char8"/>
    <w:basedOn w:val="Fontepargpadro5"/>
    <w:rsid w:val="00F5046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bsatz-Standardschriftart">
    <w:name w:val="Absatz-Standardschriftart"/>
    <w:rsid w:val="00F50460"/>
  </w:style>
  <w:style w:type="character" w:customStyle="1" w:styleId="WW-Absatz-Standardschriftart">
    <w:name w:val="WW-Absatz-Standardschriftart"/>
    <w:rsid w:val="00F50460"/>
  </w:style>
  <w:style w:type="character" w:customStyle="1" w:styleId="WW-Absatz-Standardschriftart1">
    <w:name w:val="WW-Absatz-Standardschriftart1"/>
    <w:rsid w:val="00F50460"/>
  </w:style>
  <w:style w:type="character" w:customStyle="1" w:styleId="WW8Num1z0">
    <w:name w:val="WW8Num1z0"/>
    <w:rsid w:val="00F50460"/>
    <w:rPr>
      <w:rFonts w:ascii="Symbol" w:hAnsi="Symbol"/>
    </w:rPr>
  </w:style>
  <w:style w:type="character" w:customStyle="1" w:styleId="WW-Absatz-Standardschriftart11">
    <w:name w:val="WW-Absatz-Standardschriftart11"/>
    <w:rsid w:val="00F50460"/>
  </w:style>
  <w:style w:type="character" w:customStyle="1" w:styleId="WW-Absatz-Standardschriftart111">
    <w:name w:val="WW-Absatz-Standardschriftart111"/>
    <w:rsid w:val="00F50460"/>
  </w:style>
  <w:style w:type="character" w:customStyle="1" w:styleId="WW8Num2z0">
    <w:name w:val="WW8Num2z0"/>
    <w:rsid w:val="00F50460"/>
    <w:rPr>
      <w:rFonts w:ascii="Symbol" w:hAnsi="Symbol"/>
    </w:rPr>
  </w:style>
  <w:style w:type="character" w:customStyle="1" w:styleId="WW8Num2z1">
    <w:name w:val="WW8Num2z1"/>
    <w:rsid w:val="00F50460"/>
    <w:rPr>
      <w:rFonts w:ascii="Courier New" w:hAnsi="Courier New"/>
    </w:rPr>
  </w:style>
  <w:style w:type="character" w:customStyle="1" w:styleId="WW8Num2z2">
    <w:name w:val="WW8Num2z2"/>
    <w:rsid w:val="00F50460"/>
    <w:rPr>
      <w:rFonts w:ascii="Wingdings" w:hAnsi="Wingdings"/>
    </w:rPr>
  </w:style>
  <w:style w:type="character" w:customStyle="1" w:styleId="Fontepargpadro4">
    <w:name w:val="Fonte parág. padrão4"/>
    <w:rsid w:val="00F50460"/>
  </w:style>
  <w:style w:type="character" w:customStyle="1" w:styleId="WW-Absatz-Standardschriftart1111">
    <w:name w:val="WW-Absatz-Standardschriftart1111"/>
    <w:rsid w:val="00F50460"/>
  </w:style>
  <w:style w:type="character" w:customStyle="1" w:styleId="WW-Absatz-Standardschriftart11111">
    <w:name w:val="WW-Absatz-Standardschriftart11111"/>
    <w:rsid w:val="00F50460"/>
  </w:style>
  <w:style w:type="character" w:customStyle="1" w:styleId="Fontepargpadro3">
    <w:name w:val="Fonte parág. padrão3"/>
    <w:rsid w:val="00F50460"/>
  </w:style>
  <w:style w:type="character" w:customStyle="1" w:styleId="WW-Absatz-Standardschriftart111111">
    <w:name w:val="WW-Absatz-Standardschriftart111111"/>
    <w:rsid w:val="00F50460"/>
  </w:style>
  <w:style w:type="character" w:customStyle="1" w:styleId="WW-Absatz-Standardschriftart1111111">
    <w:name w:val="WW-Absatz-Standardschriftart1111111"/>
    <w:rsid w:val="00F50460"/>
  </w:style>
  <w:style w:type="character" w:customStyle="1" w:styleId="WW-Absatz-Standardschriftart11111111">
    <w:name w:val="WW-Absatz-Standardschriftart11111111"/>
    <w:rsid w:val="00F50460"/>
  </w:style>
  <w:style w:type="character" w:customStyle="1" w:styleId="WW-Absatz-Standardschriftart111111111">
    <w:name w:val="WW-Absatz-Standardschriftart111111111"/>
    <w:rsid w:val="00F50460"/>
  </w:style>
  <w:style w:type="character" w:customStyle="1" w:styleId="WW-Absatz-Standardschriftart1111111111">
    <w:name w:val="WW-Absatz-Standardschriftart1111111111"/>
    <w:rsid w:val="00F50460"/>
  </w:style>
  <w:style w:type="character" w:customStyle="1" w:styleId="WW-Absatz-Standardschriftart11111111111">
    <w:name w:val="WW-Absatz-Standardschriftart11111111111"/>
    <w:rsid w:val="00F50460"/>
  </w:style>
  <w:style w:type="character" w:customStyle="1" w:styleId="WW-Absatz-Standardschriftart111111111111">
    <w:name w:val="WW-Absatz-Standardschriftart111111111111"/>
    <w:rsid w:val="00F50460"/>
  </w:style>
  <w:style w:type="character" w:customStyle="1" w:styleId="Fontepargpadro2">
    <w:name w:val="Fonte parág. padrão2"/>
    <w:rsid w:val="00F50460"/>
  </w:style>
  <w:style w:type="character" w:customStyle="1" w:styleId="WW-Absatz-Standardschriftart1111111111111">
    <w:name w:val="WW-Absatz-Standardschriftart1111111111111"/>
    <w:rsid w:val="00F50460"/>
  </w:style>
  <w:style w:type="character" w:customStyle="1" w:styleId="WW-Absatz-Standardschriftart11111111111111">
    <w:name w:val="WW-Absatz-Standardschriftart11111111111111"/>
    <w:rsid w:val="00F50460"/>
  </w:style>
  <w:style w:type="character" w:customStyle="1" w:styleId="WW-Absatz-Standardschriftart111111111111111">
    <w:name w:val="WW-Absatz-Standardschriftart111111111111111"/>
    <w:rsid w:val="00F50460"/>
  </w:style>
  <w:style w:type="character" w:customStyle="1" w:styleId="WW-Absatz-Standardschriftart1111111111111111">
    <w:name w:val="WW-Absatz-Standardschriftart1111111111111111"/>
    <w:rsid w:val="00F50460"/>
  </w:style>
  <w:style w:type="character" w:customStyle="1" w:styleId="WW-Absatz-Standardschriftart11111111111111111">
    <w:name w:val="WW-Absatz-Standardschriftart11111111111111111"/>
    <w:rsid w:val="00F50460"/>
  </w:style>
  <w:style w:type="character" w:customStyle="1" w:styleId="WW-Absatz-Standardschriftart111111111111111111">
    <w:name w:val="WW-Absatz-Standardschriftart111111111111111111"/>
    <w:rsid w:val="00F50460"/>
  </w:style>
  <w:style w:type="character" w:customStyle="1" w:styleId="WW-Absatz-Standardschriftart1111111111111111111">
    <w:name w:val="WW-Absatz-Standardschriftart1111111111111111111"/>
    <w:rsid w:val="00F50460"/>
  </w:style>
  <w:style w:type="character" w:customStyle="1" w:styleId="Fontepargpadro1">
    <w:name w:val="Fonte parág. padrão1"/>
    <w:rsid w:val="00F50460"/>
  </w:style>
  <w:style w:type="character" w:customStyle="1" w:styleId="WW-Absatz-Standardschriftart11111111111111111111">
    <w:name w:val="WW-Absatz-Standardschriftart11111111111111111111"/>
    <w:rsid w:val="00F50460"/>
  </w:style>
  <w:style w:type="character" w:customStyle="1" w:styleId="WW-Absatz-Standardschriftart111111111111111111111">
    <w:name w:val="WW-Absatz-Standardschriftart111111111111111111111"/>
    <w:rsid w:val="00F50460"/>
  </w:style>
  <w:style w:type="character" w:customStyle="1" w:styleId="WW-Absatz-Standardschriftart1111111111111111111111">
    <w:name w:val="WW-Absatz-Standardschriftart1111111111111111111111"/>
    <w:rsid w:val="00F50460"/>
  </w:style>
  <w:style w:type="character" w:customStyle="1" w:styleId="WW-Absatz-Standardschriftart11111111111111111111111">
    <w:name w:val="WW-Absatz-Standardschriftart11111111111111111111111"/>
    <w:rsid w:val="00F50460"/>
  </w:style>
  <w:style w:type="character" w:customStyle="1" w:styleId="WW-Fontepargpadro">
    <w:name w:val="WW-Fonte parág. padrão"/>
    <w:rsid w:val="00F50460"/>
  </w:style>
  <w:style w:type="character" w:styleId="Hyperlink">
    <w:name w:val="Hyperlink"/>
    <w:basedOn w:val="WW-Fontepargpadro"/>
    <w:uiPriority w:val="99"/>
    <w:semiHidden/>
    <w:rsid w:val="00F50460"/>
    <w:rPr>
      <w:rFonts w:cs="Times New Roman"/>
      <w:color w:val="0000FF"/>
      <w:u w:val="single"/>
    </w:rPr>
  </w:style>
  <w:style w:type="character" w:styleId="HiperlinkVisitado">
    <w:name w:val="FollowedHyperlink"/>
    <w:basedOn w:val="WW-Fontepargpadro"/>
    <w:uiPriority w:val="99"/>
    <w:semiHidden/>
    <w:rsid w:val="00F50460"/>
    <w:rPr>
      <w:rFonts w:cs="Times New Roman"/>
      <w:color w:val="800080"/>
      <w:u w:val="single"/>
    </w:rPr>
  </w:style>
  <w:style w:type="character" w:styleId="Forte">
    <w:name w:val="Strong"/>
    <w:basedOn w:val="Fontepargpadro5"/>
    <w:uiPriority w:val="22"/>
    <w:qFormat/>
    <w:rsid w:val="00F50460"/>
    <w:rPr>
      <w:rFonts w:cs="Times New Roman"/>
      <w:b/>
      <w:bCs/>
    </w:rPr>
  </w:style>
  <w:style w:type="character" w:customStyle="1" w:styleId="SmbolosdeNumerao">
    <w:name w:val="Símbolos de Numeração"/>
    <w:rsid w:val="00F50460"/>
  </w:style>
  <w:style w:type="character" w:customStyle="1" w:styleId="WW-SmbolosdeNumerao">
    <w:name w:val="WW-Símbolos de Numeração"/>
    <w:rsid w:val="00F50460"/>
  </w:style>
  <w:style w:type="character" w:customStyle="1" w:styleId="Smbolosdenumerao0">
    <w:name w:val="Símbolos de numeração"/>
    <w:rsid w:val="00F50460"/>
  </w:style>
  <w:style w:type="character" w:customStyle="1" w:styleId="CharChar7">
    <w:name w:val="Char Char7"/>
    <w:basedOn w:val="Fontepargpadro5"/>
    <w:rsid w:val="00F50460"/>
    <w:rPr>
      <w:rFonts w:cs="Times New Roman"/>
      <w:sz w:val="24"/>
      <w:szCs w:val="24"/>
    </w:rPr>
  </w:style>
  <w:style w:type="character" w:customStyle="1" w:styleId="CharChar6">
    <w:name w:val="Char Char6"/>
    <w:basedOn w:val="Fontepargpadro5"/>
    <w:rsid w:val="00F50460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Char5">
    <w:name w:val="Char Char5"/>
    <w:basedOn w:val="Fontepargpadro5"/>
    <w:rsid w:val="00F50460"/>
    <w:rPr>
      <w:rFonts w:ascii="Cambria" w:hAnsi="Cambria" w:cs="Times New Roman"/>
      <w:sz w:val="24"/>
      <w:szCs w:val="24"/>
    </w:rPr>
  </w:style>
  <w:style w:type="character" w:customStyle="1" w:styleId="CharChar4">
    <w:name w:val="Char Char4"/>
    <w:basedOn w:val="Fontepargpadro5"/>
    <w:rsid w:val="00F50460"/>
    <w:rPr>
      <w:rFonts w:cs="Times New Roman"/>
      <w:sz w:val="24"/>
      <w:szCs w:val="24"/>
    </w:rPr>
  </w:style>
  <w:style w:type="character" w:customStyle="1" w:styleId="CharChar3">
    <w:name w:val="Char Char3"/>
    <w:basedOn w:val="Fontepargpadro5"/>
    <w:rsid w:val="00F50460"/>
    <w:rPr>
      <w:rFonts w:cs="Times New Roman"/>
      <w:sz w:val="2"/>
    </w:rPr>
  </w:style>
  <w:style w:type="character" w:customStyle="1" w:styleId="CharChar2">
    <w:name w:val="Char Char2"/>
    <w:basedOn w:val="Fontepargpadro5"/>
    <w:rsid w:val="00F50460"/>
    <w:rPr>
      <w:rFonts w:cs="Times New Roman"/>
      <w:sz w:val="24"/>
      <w:szCs w:val="24"/>
    </w:rPr>
  </w:style>
  <w:style w:type="character" w:customStyle="1" w:styleId="BodyText2Char">
    <w:name w:val="Body Text 2 Char"/>
    <w:basedOn w:val="Fontepargpadro5"/>
    <w:rsid w:val="00F50460"/>
    <w:rPr>
      <w:rFonts w:cs="Times New Roman"/>
      <w:sz w:val="24"/>
      <w:szCs w:val="24"/>
    </w:rPr>
  </w:style>
  <w:style w:type="character" w:customStyle="1" w:styleId="CharChar1">
    <w:name w:val="Char Char1"/>
    <w:basedOn w:val="Fontepargpadro5"/>
    <w:rsid w:val="00F50460"/>
    <w:rPr>
      <w:rFonts w:cs="Times New Roman"/>
      <w:sz w:val="24"/>
      <w:szCs w:val="24"/>
      <w:lang w:eastAsia="ar-SA" w:bidi="ar-SA"/>
    </w:rPr>
  </w:style>
  <w:style w:type="character" w:customStyle="1" w:styleId="FootnoteTextChar">
    <w:name w:val="Footnote Text Char"/>
    <w:basedOn w:val="Fontepargpadro5"/>
    <w:rsid w:val="00F50460"/>
    <w:rPr>
      <w:rFonts w:cs="Times New Roman"/>
      <w:sz w:val="20"/>
      <w:szCs w:val="20"/>
    </w:rPr>
  </w:style>
  <w:style w:type="character" w:customStyle="1" w:styleId="CharChar">
    <w:name w:val="Char Char"/>
    <w:basedOn w:val="Fontepargpadro5"/>
    <w:rsid w:val="00F50460"/>
    <w:rPr>
      <w:rFonts w:cs="Times New Roman"/>
    </w:rPr>
  </w:style>
  <w:style w:type="character" w:customStyle="1" w:styleId="Caracteresdenotaderodap">
    <w:name w:val="Caracteres de nota de rodapé"/>
    <w:basedOn w:val="Fontepargpadro5"/>
    <w:rsid w:val="00F50460"/>
    <w:rPr>
      <w:rFonts w:cs="Times New Roman"/>
      <w:vertAlign w:val="superscript"/>
    </w:rPr>
  </w:style>
  <w:style w:type="character" w:customStyle="1" w:styleId="CaracteresdeNotadeRodap0">
    <w:name w:val="Caracteres de Nota de Rodapé"/>
    <w:rsid w:val="00F50460"/>
    <w:rPr>
      <w:vertAlign w:val="superscript"/>
    </w:rPr>
  </w:style>
  <w:style w:type="character" w:customStyle="1" w:styleId="CaracteresdeNotadeFim">
    <w:name w:val="Caracteres de Nota de Fim"/>
    <w:rsid w:val="00F50460"/>
    <w:rPr>
      <w:vertAlign w:val="superscript"/>
    </w:rPr>
  </w:style>
  <w:style w:type="character" w:customStyle="1" w:styleId="Caracteresdenotadefim0">
    <w:name w:val="Caracteres de nota de fim"/>
    <w:rsid w:val="00F50460"/>
  </w:style>
  <w:style w:type="paragraph" w:styleId="Corpodetexto">
    <w:name w:val="Body Text"/>
    <w:basedOn w:val="Normal"/>
    <w:link w:val="CorpodetextoChar"/>
    <w:uiPriority w:val="99"/>
    <w:semiHidden/>
    <w:rsid w:val="00F50460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F50460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Corpodetexto"/>
    <w:uiPriority w:val="99"/>
    <w:semiHidden/>
    <w:rsid w:val="00F50460"/>
  </w:style>
  <w:style w:type="paragraph" w:customStyle="1" w:styleId="Legenda6">
    <w:name w:val="Legenda6"/>
    <w:basedOn w:val="Normal"/>
    <w:rsid w:val="00F5046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rsid w:val="00F50460"/>
    <w:pPr>
      <w:suppressLineNumbers/>
    </w:pPr>
  </w:style>
  <w:style w:type="paragraph" w:customStyle="1" w:styleId="Ttulo3">
    <w:name w:val="Título3"/>
    <w:basedOn w:val="Normal"/>
    <w:next w:val="Corpodetexto"/>
    <w:rsid w:val="00F5046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tulo20">
    <w:name w:val="Título2"/>
    <w:basedOn w:val="Normal"/>
    <w:next w:val="Corpodetexto"/>
    <w:rsid w:val="00F5046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rsid w:val="00F50460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Legenda4">
    <w:name w:val="Legenda4"/>
    <w:basedOn w:val="Normal"/>
    <w:rsid w:val="00F50460"/>
    <w:pPr>
      <w:suppressLineNumbers/>
      <w:spacing w:before="120" w:after="120"/>
    </w:pPr>
    <w:rPr>
      <w:i/>
      <w:iCs/>
    </w:rPr>
  </w:style>
  <w:style w:type="paragraph" w:styleId="Ttulo">
    <w:name w:val="Title"/>
    <w:basedOn w:val="Normal"/>
    <w:next w:val="Corpodetexto"/>
    <w:link w:val="TtuloChar"/>
    <w:uiPriority w:val="10"/>
    <w:qFormat/>
    <w:rsid w:val="00F5046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locked/>
    <w:rsid w:val="003175B8"/>
    <w:rPr>
      <w:rFonts w:ascii="Arial" w:eastAsia="MS Mincho" w:hAnsi="Arial" w:cs="Arial"/>
      <w:sz w:val="28"/>
      <w:szCs w:val="28"/>
      <w:lang w:eastAsia="ar-SA" w:bidi="ar-SA"/>
    </w:rPr>
  </w:style>
  <w:style w:type="paragraph" w:styleId="Subttulo">
    <w:name w:val="Subtitle"/>
    <w:basedOn w:val="WW-TtuloPrincipal111"/>
    <w:next w:val="Corpodetexto"/>
    <w:link w:val="SubttuloChar"/>
    <w:uiPriority w:val="11"/>
    <w:qFormat/>
    <w:rsid w:val="00F50460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uiPriority w:val="11"/>
    <w:locked/>
    <w:rsid w:val="00F50460"/>
    <w:rPr>
      <w:rFonts w:ascii="Cambria" w:eastAsia="Times New Roman" w:hAnsi="Cambria" w:cs="Times New Roman"/>
      <w:sz w:val="24"/>
      <w:szCs w:val="24"/>
      <w:lang w:eastAsia="ar-SA" w:bidi="ar-SA"/>
    </w:rPr>
  </w:style>
  <w:style w:type="paragraph" w:customStyle="1" w:styleId="WW-TtuloPrincipal111">
    <w:name w:val="WW-Título Principal111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Legenda3">
    <w:name w:val="Legenda3"/>
    <w:basedOn w:val="Normal"/>
    <w:rsid w:val="00F5046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Ttulo">
    <w:name w:val="WW-Título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Legenda2">
    <w:name w:val="Legenda2"/>
    <w:basedOn w:val="Normal"/>
    <w:rsid w:val="00F50460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"/>
    <w:rsid w:val="00F5046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tulo10">
    <w:name w:val="Título1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tuloPrincipal">
    <w:name w:val="Título Principal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">
    <w:name w:val="WW-Legenda"/>
    <w:basedOn w:val="Normal"/>
    <w:rsid w:val="00F5046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">
    <w:name w:val="WW-Índice"/>
    <w:basedOn w:val="Normal"/>
    <w:rsid w:val="00F50460"/>
    <w:pPr>
      <w:suppressLineNumbers/>
    </w:pPr>
  </w:style>
  <w:style w:type="paragraph" w:customStyle="1" w:styleId="WW-TtuloPrincipal">
    <w:name w:val="WW-Título Principal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1">
    <w:name w:val="WW-Legenda1"/>
    <w:basedOn w:val="Normal"/>
    <w:rsid w:val="00F5046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">
    <w:name w:val="WW-Índice1"/>
    <w:basedOn w:val="Normal"/>
    <w:rsid w:val="00F50460"/>
    <w:pPr>
      <w:suppressLineNumbers/>
    </w:pPr>
  </w:style>
  <w:style w:type="paragraph" w:customStyle="1" w:styleId="WW-TtuloPrincipal1">
    <w:name w:val="WW-Título Principal1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11">
    <w:name w:val="WW-Legenda11"/>
    <w:basedOn w:val="Normal"/>
    <w:rsid w:val="00F5046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1">
    <w:name w:val="WW-Índice11"/>
    <w:basedOn w:val="Normal"/>
    <w:rsid w:val="00F50460"/>
    <w:pPr>
      <w:suppressLineNumbers/>
    </w:pPr>
  </w:style>
  <w:style w:type="paragraph" w:customStyle="1" w:styleId="WW-TtuloPrincipal11">
    <w:name w:val="WW-Título Principal11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111">
    <w:name w:val="WW-Legenda111"/>
    <w:basedOn w:val="Normal"/>
    <w:rsid w:val="00F5046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11">
    <w:name w:val="WW-Índice111"/>
    <w:basedOn w:val="Normal"/>
    <w:rsid w:val="00F50460"/>
    <w:pPr>
      <w:suppressLineNumbers/>
    </w:pPr>
  </w:style>
  <w:style w:type="paragraph" w:styleId="Recuodecorpodetexto">
    <w:name w:val="Body Text Indent"/>
    <w:basedOn w:val="Normal"/>
    <w:link w:val="RecuodecorpodetextoChar"/>
    <w:uiPriority w:val="99"/>
    <w:semiHidden/>
    <w:rsid w:val="00F50460"/>
    <w:pPr>
      <w:ind w:left="1410"/>
    </w:pPr>
    <w:rPr>
      <w:color w:val="0000FF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F50460"/>
    <w:rPr>
      <w:rFonts w:cs="Times New Roman"/>
      <w:sz w:val="24"/>
      <w:szCs w:val="24"/>
      <w:lang w:eastAsia="ar-SA" w:bidi="ar-SA"/>
    </w:rPr>
  </w:style>
  <w:style w:type="paragraph" w:customStyle="1" w:styleId="WW-Recuodecorpodetexto2">
    <w:name w:val="WW-Recuo de corpo de texto 2"/>
    <w:basedOn w:val="Normal"/>
    <w:rsid w:val="00F50460"/>
    <w:pPr>
      <w:ind w:left="720"/>
    </w:pPr>
  </w:style>
  <w:style w:type="paragraph" w:customStyle="1" w:styleId="WW-Recuodecorpodetexto3">
    <w:name w:val="WW-Recuo de corpo de texto 3"/>
    <w:basedOn w:val="Normal"/>
    <w:rsid w:val="00F50460"/>
    <w:pPr>
      <w:ind w:left="708"/>
    </w:pPr>
  </w:style>
  <w:style w:type="paragraph" w:customStyle="1" w:styleId="WW-Corpodetexto3">
    <w:name w:val="WW-Corpo de texto 3"/>
    <w:basedOn w:val="Normal"/>
    <w:rsid w:val="00F50460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NormalWeb">
    <w:name w:val="WW-Normal (Web)"/>
    <w:basedOn w:val="Normal"/>
    <w:rsid w:val="00F50460"/>
    <w:pPr>
      <w:spacing w:before="280" w:after="280"/>
    </w:pPr>
  </w:style>
  <w:style w:type="paragraph" w:styleId="Textodebalo">
    <w:name w:val="Balloon Text"/>
    <w:basedOn w:val="Normal"/>
    <w:link w:val="TextodebaloChar"/>
    <w:uiPriority w:val="99"/>
    <w:rsid w:val="00F5046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F50460"/>
    <w:rPr>
      <w:rFonts w:ascii="Tahoma" w:hAnsi="Tahoma" w:cs="Tahoma"/>
      <w:sz w:val="16"/>
      <w:szCs w:val="16"/>
      <w:lang w:eastAsia="ar-SA" w:bidi="ar-SA"/>
    </w:rPr>
  </w:style>
  <w:style w:type="paragraph" w:customStyle="1" w:styleId="WW-Ttulo1">
    <w:name w:val="WW-Título1"/>
    <w:basedOn w:val="Normal"/>
    <w:next w:val="Subttulo"/>
    <w:rsid w:val="00F50460"/>
    <w:pPr>
      <w:jc w:val="center"/>
    </w:pPr>
    <w:rPr>
      <w:b/>
      <w:bCs/>
    </w:rPr>
  </w:style>
  <w:style w:type="paragraph" w:styleId="Rodap">
    <w:name w:val="footer"/>
    <w:basedOn w:val="Normal"/>
    <w:link w:val="RodapChar"/>
    <w:uiPriority w:val="99"/>
    <w:rsid w:val="00F50460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locked/>
    <w:rsid w:val="0085184E"/>
    <w:rPr>
      <w:rFonts w:cs="Times New Roman"/>
      <w:lang w:eastAsia="ar-SA" w:bidi="ar-SA"/>
    </w:rPr>
  </w:style>
  <w:style w:type="paragraph" w:customStyle="1" w:styleId="WW-Corpodetexto2">
    <w:name w:val="WW-Corpo de texto 2"/>
    <w:basedOn w:val="Normal"/>
    <w:rsid w:val="00F50460"/>
    <w:pPr>
      <w:widowControl w:val="0"/>
      <w:jc w:val="both"/>
    </w:pPr>
  </w:style>
  <w:style w:type="paragraph" w:customStyle="1" w:styleId="Citaes">
    <w:name w:val="Citações"/>
    <w:basedOn w:val="Normal"/>
    <w:rsid w:val="00F50460"/>
    <w:pPr>
      <w:spacing w:after="283"/>
      <w:ind w:left="567" w:right="567"/>
    </w:pPr>
  </w:style>
  <w:style w:type="paragraph" w:customStyle="1" w:styleId="WW-Citaes">
    <w:name w:val="WW-Citações"/>
    <w:basedOn w:val="Normal"/>
    <w:rsid w:val="00F50460"/>
    <w:pPr>
      <w:spacing w:after="283"/>
      <w:ind w:left="567" w:right="567"/>
    </w:pPr>
  </w:style>
  <w:style w:type="paragraph" w:customStyle="1" w:styleId="ContedodaTabela">
    <w:name w:val="Conteúdo da Tabela"/>
    <w:basedOn w:val="Corpodetexto"/>
    <w:rsid w:val="00F50460"/>
    <w:pPr>
      <w:suppressLineNumbers/>
    </w:pPr>
  </w:style>
  <w:style w:type="paragraph" w:customStyle="1" w:styleId="WW-ContedodaTabela">
    <w:name w:val="WW-Conteúdo da Tabela"/>
    <w:basedOn w:val="Corpodetexto"/>
    <w:rsid w:val="00F50460"/>
    <w:pPr>
      <w:suppressLineNumbers/>
    </w:pPr>
  </w:style>
  <w:style w:type="paragraph" w:customStyle="1" w:styleId="TtulodaTabela">
    <w:name w:val="Título da Tabela"/>
    <w:basedOn w:val="ContedodaTabela"/>
    <w:rsid w:val="00F50460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F50460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rsid w:val="00F50460"/>
    <w:pPr>
      <w:ind w:left="708" w:firstLine="1"/>
      <w:jc w:val="both"/>
    </w:pPr>
  </w:style>
  <w:style w:type="paragraph" w:customStyle="1" w:styleId="Recuodecorpodetexto31">
    <w:name w:val="Recuo de corpo de texto 31"/>
    <w:basedOn w:val="Normal"/>
    <w:rsid w:val="00F50460"/>
    <w:pPr>
      <w:ind w:left="708" w:firstLine="285"/>
      <w:jc w:val="both"/>
    </w:pPr>
  </w:style>
  <w:style w:type="paragraph" w:customStyle="1" w:styleId="WW-Ttulo11">
    <w:name w:val="WW-Título11"/>
    <w:basedOn w:val="Normal"/>
    <w:next w:val="Corpodetexto"/>
    <w:rsid w:val="00F5046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Contedodatabela0">
    <w:name w:val="Conteúdo da tabela"/>
    <w:basedOn w:val="Normal"/>
    <w:rsid w:val="00F50460"/>
    <w:pPr>
      <w:suppressLineNumbers/>
    </w:pPr>
  </w:style>
  <w:style w:type="paragraph" w:customStyle="1" w:styleId="Ttulodatabela0">
    <w:name w:val="Título da tabela"/>
    <w:basedOn w:val="Contedodatabela0"/>
    <w:rsid w:val="00F50460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50460"/>
    <w:pPr>
      <w:ind w:left="720"/>
    </w:pPr>
  </w:style>
  <w:style w:type="paragraph" w:styleId="NormalWeb">
    <w:name w:val="Normal (Web)"/>
    <w:basedOn w:val="Normal"/>
    <w:uiPriority w:val="99"/>
    <w:rsid w:val="00F50460"/>
    <w:pPr>
      <w:suppressAutoHyphens w:val="0"/>
      <w:spacing w:before="280" w:after="280"/>
    </w:pPr>
  </w:style>
  <w:style w:type="paragraph" w:customStyle="1" w:styleId="Contedodoquadro">
    <w:name w:val="Conteúdo do quadro"/>
    <w:basedOn w:val="Corpodetexto"/>
    <w:rsid w:val="00F50460"/>
  </w:style>
  <w:style w:type="paragraph" w:customStyle="1" w:styleId="Corpodetexto21">
    <w:name w:val="Corpo de texto 21"/>
    <w:basedOn w:val="Normal"/>
    <w:rsid w:val="00F50460"/>
    <w:pPr>
      <w:spacing w:after="120" w:line="480" w:lineRule="auto"/>
    </w:pPr>
  </w:style>
  <w:style w:type="paragraph" w:styleId="Textodenotaderodap">
    <w:name w:val="footnote text"/>
    <w:basedOn w:val="Normal"/>
    <w:link w:val="TextodenotaderodapChar"/>
    <w:uiPriority w:val="99"/>
    <w:semiHidden/>
    <w:rsid w:val="00F50460"/>
    <w:pPr>
      <w:suppressAutoHyphens w:val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F50460"/>
    <w:rPr>
      <w:rFonts w:cs="Times New Roman"/>
      <w:lang w:eastAsia="ar-SA" w:bidi="ar-SA"/>
    </w:rPr>
  </w:style>
  <w:style w:type="paragraph" w:customStyle="1" w:styleId="Contedodetabela">
    <w:name w:val="Conteúdo de tabela"/>
    <w:basedOn w:val="Normal"/>
    <w:rsid w:val="00F50460"/>
    <w:pPr>
      <w:suppressLineNumbers/>
    </w:pPr>
  </w:style>
  <w:style w:type="paragraph" w:customStyle="1" w:styleId="Ttulodetabela">
    <w:name w:val="Título de tabela"/>
    <w:basedOn w:val="Contedodetabela"/>
    <w:rsid w:val="00F50460"/>
    <w:pPr>
      <w:jc w:val="center"/>
    </w:pPr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518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5184E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374CE-B9BD-4404-B429-36CD340D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>MMA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subject/>
  <dc:creator>annaflavia</dc:creator>
  <cp:keywords/>
  <dc:description/>
  <cp:lastModifiedBy>01514602130</cp:lastModifiedBy>
  <cp:revision>3</cp:revision>
  <cp:lastPrinted>2012-05-23T13:08:00Z</cp:lastPrinted>
  <dcterms:created xsi:type="dcterms:W3CDTF">2012-02-16T19:55:00Z</dcterms:created>
  <dcterms:modified xsi:type="dcterms:W3CDTF">2012-05-23T14:29:00Z</dcterms:modified>
</cp:coreProperties>
</file>