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31CFB3"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E17B179" wp14:editId="4E006040">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9288D5"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48F9BB60" w14:textId="77777777"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2F96384E"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30FAC76D"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1FC17831" w14:textId="77777777" w:rsidR="00343607" w:rsidRPr="00347CC7" w:rsidRDefault="00343607" w:rsidP="00343607">
      <w:pPr>
        <w:pStyle w:val="Cabealho"/>
        <w:jc w:val="center"/>
        <w:rPr>
          <w:sz w:val="22"/>
          <w:szCs w:val="22"/>
          <w:lang w:val="en-US"/>
        </w:rPr>
      </w:pPr>
      <w:r w:rsidRPr="00347CC7">
        <w:rPr>
          <w:b/>
          <w:sz w:val="22"/>
          <w:szCs w:val="22"/>
          <w:lang w:val="en-US"/>
        </w:rPr>
        <w:t>SUBSECRETARIAT OF TRADE REMEDIES (SDCOM)</w:t>
      </w:r>
    </w:p>
    <w:p w14:paraId="5C2CB03D" w14:textId="77777777"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14:paraId="3971F618" w14:textId="77777777"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r w:rsidR="00687113">
        <w:fldChar w:fldCharType="begin"/>
      </w:r>
      <w:r w:rsidR="00687113" w:rsidRPr="001B1068">
        <w:rPr>
          <w:lang w:val="fr-FR"/>
        </w:rPr>
        <w:instrText xml:space="preserve"> HYPERLINK "mailto:decom@mdic.gov.br" </w:instrText>
      </w:r>
      <w:r w:rsidR="00687113">
        <w:fldChar w:fldCharType="separate"/>
      </w:r>
      <w:r w:rsidRPr="001B1068">
        <w:rPr>
          <w:rStyle w:val="Hyperlink"/>
          <w:rFonts w:ascii="Times New Roman" w:hAnsi="Times New Roman" w:cs="Times New Roman"/>
          <w:sz w:val="18"/>
          <w:szCs w:val="18"/>
          <w:lang w:val="fr-FR"/>
        </w:rPr>
        <w:t>decom@mdic.gov.br</w:t>
      </w:r>
      <w:r w:rsidR="00687113">
        <w:rPr>
          <w:rStyle w:val="Hyperlink"/>
          <w:rFonts w:ascii="Times New Roman" w:hAnsi="Times New Roman" w:cs="Times New Roman"/>
          <w:sz w:val="18"/>
          <w:szCs w:val="18"/>
          <w:lang w:val="en-US"/>
        </w:rPr>
        <w:fldChar w:fldCharType="end"/>
      </w:r>
      <w:r w:rsidRPr="001B1068">
        <w:rPr>
          <w:rFonts w:ascii="Times New Roman" w:hAnsi="Times New Roman" w:cs="Times New Roman"/>
          <w:sz w:val="18"/>
          <w:szCs w:val="18"/>
          <w:lang w:val="fr-FR"/>
        </w:rPr>
        <w:tab/>
      </w:r>
    </w:p>
    <w:p w14:paraId="63FAB9B4" w14:textId="77777777" w:rsidR="00A63308" w:rsidRPr="001B1068" w:rsidRDefault="00A63308" w:rsidP="00A63308">
      <w:pPr>
        <w:jc w:val="both"/>
        <w:rPr>
          <w:rFonts w:ascii="Times New Roman" w:hAnsi="Times New Roman" w:cs="Times New Roman"/>
          <w:sz w:val="24"/>
          <w:szCs w:val="24"/>
          <w:lang w:val="fr-FR"/>
        </w:rPr>
      </w:pPr>
    </w:p>
    <w:p w14:paraId="24B31711" w14:textId="77777777" w:rsidR="00F33664" w:rsidRPr="001B1068" w:rsidRDefault="00F33664" w:rsidP="00F33664">
      <w:pPr>
        <w:jc w:val="center"/>
        <w:rPr>
          <w:rFonts w:ascii="Times New Roman" w:hAnsi="Times New Roman" w:cs="Times New Roman"/>
          <w:sz w:val="36"/>
          <w:szCs w:val="36"/>
          <w:lang w:val="fr-FR"/>
        </w:rPr>
      </w:pPr>
    </w:p>
    <w:p w14:paraId="0588B781" w14:textId="77777777" w:rsidR="00F33664" w:rsidRPr="001B1068" w:rsidRDefault="00F33664" w:rsidP="00F33664">
      <w:pPr>
        <w:jc w:val="center"/>
        <w:rPr>
          <w:rFonts w:ascii="Times New Roman" w:hAnsi="Times New Roman" w:cs="Times New Roman"/>
          <w:sz w:val="36"/>
          <w:szCs w:val="36"/>
          <w:lang w:val="fr-FR"/>
        </w:rPr>
      </w:pPr>
    </w:p>
    <w:p w14:paraId="68F4788C" w14:textId="77777777" w:rsidR="004E4C23" w:rsidRPr="001B1068" w:rsidRDefault="004E4C23" w:rsidP="00F33664">
      <w:pPr>
        <w:jc w:val="center"/>
        <w:rPr>
          <w:rFonts w:ascii="Times New Roman" w:hAnsi="Times New Roman" w:cs="Times New Roman"/>
          <w:sz w:val="36"/>
          <w:szCs w:val="36"/>
          <w:lang w:val="fr-FR"/>
        </w:rPr>
      </w:pPr>
    </w:p>
    <w:p w14:paraId="05C184E7" w14:textId="77777777" w:rsidR="004E4C23" w:rsidRPr="001B1068" w:rsidRDefault="004E4C23" w:rsidP="00F33664">
      <w:pPr>
        <w:jc w:val="center"/>
        <w:rPr>
          <w:rFonts w:ascii="Times New Roman" w:hAnsi="Times New Roman" w:cs="Times New Roman"/>
          <w:sz w:val="36"/>
          <w:szCs w:val="36"/>
          <w:lang w:val="fr-FR"/>
        </w:rPr>
      </w:pPr>
    </w:p>
    <w:p w14:paraId="6C1456ED" w14:textId="77777777"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14:paraId="6357A719" w14:textId="77777777" w:rsidR="00F33664" w:rsidRPr="001B1068" w:rsidRDefault="00F33664" w:rsidP="00A63308">
      <w:pPr>
        <w:jc w:val="both"/>
        <w:rPr>
          <w:rFonts w:ascii="Times New Roman" w:hAnsi="Times New Roman" w:cs="Times New Roman"/>
          <w:sz w:val="24"/>
          <w:szCs w:val="24"/>
          <w:lang w:val="fr-FR"/>
        </w:rPr>
      </w:pPr>
    </w:p>
    <w:p w14:paraId="34B26497" w14:textId="77777777" w:rsidR="00F33664" w:rsidRPr="001B1068" w:rsidRDefault="00F33664" w:rsidP="00A63308">
      <w:pPr>
        <w:jc w:val="both"/>
        <w:rPr>
          <w:rFonts w:ascii="Times New Roman" w:hAnsi="Times New Roman" w:cs="Times New Roman"/>
          <w:sz w:val="24"/>
          <w:szCs w:val="24"/>
          <w:lang w:val="fr-FR"/>
        </w:rPr>
      </w:pPr>
    </w:p>
    <w:p w14:paraId="3AC9CE05" w14:textId="77777777" w:rsidR="00F33664" w:rsidRPr="001B1068" w:rsidRDefault="00F33664" w:rsidP="00A63308">
      <w:pPr>
        <w:jc w:val="both"/>
        <w:rPr>
          <w:rFonts w:ascii="Times New Roman" w:hAnsi="Times New Roman" w:cs="Times New Roman"/>
          <w:sz w:val="24"/>
          <w:szCs w:val="24"/>
          <w:lang w:val="fr-FR"/>
        </w:rPr>
      </w:pPr>
    </w:p>
    <w:p w14:paraId="6AF1757F" w14:textId="793ABBA5"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Sunset review of the anti-dumping </w:t>
      </w:r>
      <w:r w:rsidRPr="00CE5202">
        <w:rPr>
          <w:rFonts w:ascii="Times New Roman" w:hAnsi="Times New Roman" w:cs="Times New Roman"/>
          <w:sz w:val="24"/>
          <w:szCs w:val="24"/>
          <w:lang w:val="en-US"/>
        </w:rPr>
        <w:t xml:space="preserve">measure levied on Brazilian imports of </w:t>
      </w:r>
      <w:r w:rsidR="00CE5202" w:rsidRPr="00CE5202">
        <w:rPr>
          <w:rFonts w:ascii="Times New Roman" w:hAnsi="Times New Roman" w:cs="Times New Roman"/>
          <w:sz w:val="24"/>
          <w:szCs w:val="24"/>
          <w:lang w:val="en-US"/>
        </w:rPr>
        <w:t>adipic acid</w:t>
      </w:r>
      <w:r w:rsidRPr="00CE5202">
        <w:rPr>
          <w:rFonts w:ascii="Times New Roman" w:hAnsi="Times New Roman" w:cs="Times New Roman"/>
          <w:sz w:val="24"/>
          <w:szCs w:val="24"/>
          <w:lang w:val="en-US"/>
        </w:rPr>
        <w:t xml:space="preserve">, </w:t>
      </w:r>
      <w:r w:rsidR="007E1ACA" w:rsidRPr="00CE5202">
        <w:rPr>
          <w:rFonts w:ascii="Times New Roman" w:hAnsi="Times New Roman" w:cs="Times New Roman"/>
          <w:sz w:val="24"/>
          <w:szCs w:val="24"/>
          <w:lang w:val="en-US"/>
        </w:rPr>
        <w:t xml:space="preserve">usually classified under item(s) </w:t>
      </w:r>
      <w:r w:rsidR="00CE5202" w:rsidRPr="00CE5202">
        <w:rPr>
          <w:iCs/>
          <w:sz w:val="24"/>
          <w:szCs w:val="24"/>
        </w:rPr>
        <w:t xml:space="preserve">2917.12.10 </w:t>
      </w:r>
      <w:r w:rsidR="007E1ACA" w:rsidRPr="00CE5202">
        <w:rPr>
          <w:rFonts w:ascii="Times New Roman" w:hAnsi="Times New Roman" w:cs="Times New Roman"/>
          <w:sz w:val="24"/>
          <w:szCs w:val="24"/>
          <w:lang w:val="en-US"/>
        </w:rPr>
        <w:t xml:space="preserve">of the MERCOSUR Common Nomenclature (NCM – </w:t>
      </w:r>
      <w:proofErr w:type="spellStart"/>
      <w:r w:rsidR="007E1ACA" w:rsidRPr="00CE5202">
        <w:rPr>
          <w:rFonts w:ascii="Times New Roman" w:hAnsi="Times New Roman" w:cs="Times New Roman"/>
          <w:sz w:val="24"/>
          <w:szCs w:val="24"/>
          <w:lang w:val="en-US"/>
        </w:rPr>
        <w:t>Nomenclatura</w:t>
      </w:r>
      <w:proofErr w:type="spellEnd"/>
      <w:r w:rsidR="007E1ACA" w:rsidRPr="00CE5202">
        <w:rPr>
          <w:rFonts w:ascii="Times New Roman" w:hAnsi="Times New Roman" w:cs="Times New Roman"/>
          <w:sz w:val="24"/>
          <w:szCs w:val="24"/>
          <w:lang w:val="en-US"/>
        </w:rPr>
        <w:t xml:space="preserve"> </w:t>
      </w:r>
      <w:proofErr w:type="spellStart"/>
      <w:r w:rsidR="007E1ACA" w:rsidRPr="00CE5202">
        <w:rPr>
          <w:rFonts w:ascii="Times New Roman" w:hAnsi="Times New Roman" w:cs="Times New Roman"/>
          <w:sz w:val="24"/>
          <w:szCs w:val="24"/>
          <w:lang w:val="en-US"/>
        </w:rPr>
        <w:t>Comum</w:t>
      </w:r>
      <w:proofErr w:type="spellEnd"/>
      <w:r w:rsidR="007E1ACA" w:rsidRPr="00CE5202">
        <w:rPr>
          <w:rFonts w:ascii="Times New Roman" w:hAnsi="Times New Roman" w:cs="Times New Roman"/>
          <w:sz w:val="24"/>
          <w:szCs w:val="24"/>
          <w:lang w:val="en-US"/>
        </w:rPr>
        <w:t xml:space="preserve"> do MERCOSUL), original from </w:t>
      </w:r>
      <w:r w:rsidR="00CE5202" w:rsidRPr="00CE5202">
        <w:rPr>
          <w:rFonts w:ascii="Times New Roman" w:hAnsi="Times New Roman" w:cs="Times New Roman"/>
          <w:sz w:val="24"/>
          <w:szCs w:val="24"/>
          <w:lang w:val="en-US"/>
        </w:rPr>
        <w:t>Germany, United States of America, France, Italy and China</w:t>
      </w:r>
      <w:r w:rsidR="007E1ACA" w:rsidRPr="00CE5202">
        <w:rPr>
          <w:rFonts w:ascii="Times New Roman" w:hAnsi="Times New Roman" w:cs="Times New Roman"/>
          <w:sz w:val="24"/>
          <w:szCs w:val="24"/>
          <w:lang w:val="en-US"/>
        </w:rPr>
        <w:t xml:space="preserve">, and of injury to the domestic industry due to such </w:t>
      </w:r>
      <w:r w:rsidR="007E1ACA" w:rsidRPr="005442AE">
        <w:rPr>
          <w:rFonts w:ascii="Times New Roman" w:hAnsi="Times New Roman" w:cs="Times New Roman"/>
          <w:sz w:val="24"/>
          <w:szCs w:val="24"/>
          <w:lang w:val="en-US"/>
        </w:rPr>
        <w:t>practice.</w:t>
      </w:r>
    </w:p>
    <w:p w14:paraId="4C35879E" w14:textId="77777777" w:rsidR="00A63308" w:rsidRPr="005442AE" w:rsidRDefault="00A63308" w:rsidP="00A63308">
      <w:pPr>
        <w:jc w:val="both"/>
        <w:rPr>
          <w:rFonts w:ascii="Times New Roman" w:hAnsi="Times New Roman" w:cs="Times New Roman"/>
          <w:sz w:val="24"/>
          <w:szCs w:val="24"/>
          <w:lang w:val="en-US"/>
        </w:rPr>
      </w:pPr>
    </w:p>
    <w:p w14:paraId="3CA08341" w14:textId="77777777" w:rsidR="001D6577" w:rsidRDefault="001D6577">
      <w:pPr>
        <w:rPr>
          <w:rFonts w:ascii="Times New Roman" w:hAnsi="Times New Roman" w:cs="Times New Roman"/>
          <w:sz w:val="24"/>
          <w:szCs w:val="24"/>
          <w:lang w:val="en-US"/>
        </w:rPr>
      </w:pPr>
    </w:p>
    <w:p w14:paraId="74D819B2" w14:textId="77777777" w:rsidR="00736101" w:rsidRDefault="00736101">
      <w:pPr>
        <w:rPr>
          <w:rFonts w:ascii="Times New Roman" w:hAnsi="Times New Roman" w:cs="Times New Roman"/>
          <w:sz w:val="24"/>
          <w:szCs w:val="24"/>
          <w:lang w:val="en-US"/>
        </w:rPr>
      </w:pPr>
    </w:p>
    <w:p w14:paraId="215EADA3" w14:textId="77777777" w:rsidR="00736101" w:rsidRPr="005442AE" w:rsidRDefault="00736101">
      <w:pPr>
        <w:rPr>
          <w:rFonts w:ascii="Times New Roman" w:hAnsi="Times New Roman" w:cs="Times New Roman"/>
          <w:sz w:val="24"/>
          <w:szCs w:val="24"/>
          <w:lang w:val="en-US"/>
        </w:rPr>
      </w:pPr>
    </w:p>
    <w:p w14:paraId="48381650" w14:textId="77777777" w:rsidR="00736101" w:rsidRPr="005442AE" w:rsidRDefault="00736101">
      <w:pPr>
        <w:rPr>
          <w:rFonts w:ascii="Times New Roman" w:hAnsi="Times New Roman" w:cs="Times New Roman"/>
          <w:sz w:val="24"/>
          <w:szCs w:val="24"/>
          <w:lang w:val="en-US"/>
        </w:rPr>
      </w:pPr>
    </w:p>
    <w:p w14:paraId="2ABCDB92" w14:textId="77777777" w:rsidR="00A63308" w:rsidRPr="005442AE" w:rsidRDefault="00A63308">
      <w:pPr>
        <w:rPr>
          <w:rFonts w:ascii="Times New Roman" w:hAnsi="Times New Roman" w:cs="Times New Roman"/>
          <w:sz w:val="24"/>
          <w:szCs w:val="24"/>
          <w:lang w:val="en-US"/>
        </w:rPr>
      </w:pPr>
    </w:p>
    <w:p w14:paraId="2A404815" w14:textId="069F4FAC" w:rsidR="007E1ACA" w:rsidRPr="005442AE" w:rsidRDefault="007E1ACA" w:rsidP="007E1ACA">
      <w:pPr>
        <w:spacing w:after="0"/>
        <w:jc w:val="center"/>
        <w:rPr>
          <w:rFonts w:ascii="Times New Roman" w:hAnsi="Times New Roman" w:cs="Times New Roman"/>
          <w:bCs/>
          <w:sz w:val="24"/>
          <w:szCs w:val="24"/>
        </w:rPr>
      </w:pPr>
      <w:proofErr w:type="spellStart"/>
      <w:r w:rsidRPr="005442AE">
        <w:rPr>
          <w:rFonts w:ascii="Times New Roman" w:hAnsi="Times New Roman" w:cs="Times New Roman"/>
          <w:sz w:val="24"/>
          <w:szCs w:val="24"/>
        </w:rPr>
        <w:t>Administrative</w:t>
      </w:r>
      <w:proofErr w:type="spellEnd"/>
      <w:r w:rsidRPr="005442AE">
        <w:rPr>
          <w:rFonts w:ascii="Times New Roman" w:hAnsi="Times New Roman" w:cs="Times New Roman"/>
          <w:sz w:val="24"/>
          <w:szCs w:val="24"/>
        </w:rPr>
        <w:t xml:space="preserve"> </w:t>
      </w:r>
      <w:proofErr w:type="spellStart"/>
      <w:r w:rsidRPr="005442AE">
        <w:rPr>
          <w:rFonts w:ascii="Times New Roman" w:hAnsi="Times New Roman" w:cs="Times New Roman"/>
          <w:sz w:val="24"/>
          <w:szCs w:val="24"/>
        </w:rPr>
        <w:t>Process</w:t>
      </w:r>
      <w:proofErr w:type="spellEnd"/>
      <w:r w:rsidRPr="005442AE">
        <w:rPr>
          <w:rFonts w:ascii="Times New Roman" w:hAnsi="Times New Roman" w:cs="Times New Roman"/>
          <w:sz w:val="24"/>
          <w:szCs w:val="24"/>
        </w:rPr>
        <w:t xml:space="preserve"> SECEX </w:t>
      </w:r>
      <w:bookmarkStart w:id="0" w:name="_Hlk36460645"/>
      <w:r w:rsidR="00CE5202" w:rsidRPr="00FD7EAF">
        <w:rPr>
          <w:bCs/>
          <w:sz w:val="24"/>
          <w:szCs w:val="24"/>
        </w:rPr>
        <w:t>52272.004046/2019-10</w:t>
      </w:r>
      <w:bookmarkEnd w:id="0"/>
    </w:p>
    <w:p w14:paraId="7F1A1183" w14:textId="6FDEFE69" w:rsidR="007E1ACA" w:rsidRPr="005442AE" w:rsidRDefault="007E1ACA" w:rsidP="007E1ACA">
      <w:pPr>
        <w:spacing w:after="0"/>
        <w:jc w:val="cente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 xml:space="preserve">Contact: (+55 61) </w:t>
      </w:r>
      <w:bookmarkStart w:id="1" w:name="_Hlk36460660"/>
      <w:r w:rsidR="00CE5202" w:rsidRPr="00FD7EAF">
        <w:rPr>
          <w:sz w:val="24"/>
          <w:szCs w:val="24"/>
        </w:rPr>
        <w:t xml:space="preserve">2027-7770 ou </w:t>
      </w:r>
      <w:r w:rsidR="00CE5202" w:rsidRPr="00FD7EAF">
        <w:rPr>
          <w:bCs/>
          <w:sz w:val="24"/>
          <w:szCs w:val="24"/>
        </w:rPr>
        <w:t>decom@mdic.gov.b</w:t>
      </w:r>
      <w:r w:rsidR="00CE5202">
        <w:rPr>
          <w:bCs/>
          <w:sz w:val="24"/>
          <w:szCs w:val="24"/>
        </w:rPr>
        <w:t>r</w:t>
      </w:r>
      <w:bookmarkEnd w:id="1"/>
    </w:p>
    <w:p w14:paraId="261EBE29" w14:textId="77777777" w:rsidR="00D471C0" w:rsidRPr="005442AE" w:rsidRDefault="00D471C0" w:rsidP="0036633F">
      <w:pPr>
        <w:spacing w:after="0"/>
        <w:jc w:val="center"/>
        <w:rPr>
          <w:rFonts w:ascii="Times New Roman" w:hAnsi="Times New Roman" w:cs="Times New Roman"/>
          <w:sz w:val="24"/>
          <w:szCs w:val="24"/>
          <w:lang w:val="en-US"/>
        </w:rPr>
      </w:pPr>
    </w:p>
    <w:p w14:paraId="0471F035" w14:textId="77777777" w:rsidR="001D6577" w:rsidRPr="005442AE" w:rsidRDefault="001D6577" w:rsidP="003D2FA9">
      <w:pPr>
        <w:jc w:val="center"/>
        <w:rPr>
          <w:rFonts w:ascii="Times New Roman" w:hAnsi="Times New Roman" w:cs="Times New Roman"/>
          <w:sz w:val="24"/>
          <w:szCs w:val="24"/>
          <w:lang w:val="en-US"/>
        </w:rPr>
      </w:pPr>
    </w:p>
    <w:p w14:paraId="2218D568" w14:textId="77777777" w:rsidR="00C00306" w:rsidRPr="005442AE" w:rsidRDefault="00C00306" w:rsidP="003D2FA9">
      <w:pPr>
        <w:jc w:val="center"/>
        <w:rPr>
          <w:rFonts w:ascii="Times New Roman" w:hAnsi="Times New Roman" w:cs="Times New Roman"/>
          <w:sz w:val="24"/>
          <w:szCs w:val="24"/>
          <w:lang w:val="en-US"/>
        </w:rPr>
      </w:pPr>
    </w:p>
    <w:p w14:paraId="2DBFBA71"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7F79434C" wp14:editId="6A17C8D2">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6C61C"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14:paraId="2F605BB7" w14:textId="65C65AD8"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422A8D" w:rsidRPr="00736101">
        <w:rPr>
          <w:rFonts w:ascii="Times New Roman" w:hAnsi="Times New Roman" w:cs="Times New Roman"/>
          <w:color w:val="FF0000"/>
          <w:sz w:val="24"/>
          <w:szCs w:val="24"/>
          <w:lang w:val="en-US"/>
        </w:rPr>
        <w:t xml:space="preserve"> </w:t>
      </w:r>
      <w:r w:rsidR="00CE5202" w:rsidRPr="00CE5202">
        <w:rPr>
          <w:rFonts w:ascii="Times New Roman" w:hAnsi="Times New Roman" w:cs="Times New Roman"/>
          <w:sz w:val="24"/>
          <w:szCs w:val="24"/>
          <w:lang w:val="en-US"/>
        </w:rPr>
        <w:t xml:space="preserve">adipic acid, usually classified under item(s) </w:t>
      </w:r>
      <w:r w:rsidR="00CE5202" w:rsidRPr="00CE5202">
        <w:rPr>
          <w:iCs/>
          <w:sz w:val="24"/>
          <w:szCs w:val="24"/>
        </w:rPr>
        <w:t xml:space="preserve">2917.12.10 </w:t>
      </w:r>
      <w:r w:rsidR="00CE5202" w:rsidRPr="00CE5202">
        <w:rPr>
          <w:rFonts w:ascii="Times New Roman" w:hAnsi="Times New Roman" w:cs="Times New Roman"/>
          <w:sz w:val="24"/>
          <w:szCs w:val="24"/>
          <w:lang w:val="en-US"/>
        </w:rPr>
        <w:t xml:space="preserve">of the MERCOSUR Common Nomenclature (NCM – </w:t>
      </w:r>
      <w:proofErr w:type="spellStart"/>
      <w:r w:rsidR="00CE5202" w:rsidRPr="00CE5202">
        <w:rPr>
          <w:rFonts w:ascii="Times New Roman" w:hAnsi="Times New Roman" w:cs="Times New Roman"/>
          <w:sz w:val="24"/>
          <w:szCs w:val="24"/>
          <w:lang w:val="en-US"/>
        </w:rPr>
        <w:t>Nomenclatura</w:t>
      </w:r>
      <w:proofErr w:type="spellEnd"/>
      <w:r w:rsidR="00CE5202" w:rsidRPr="00CE5202">
        <w:rPr>
          <w:rFonts w:ascii="Times New Roman" w:hAnsi="Times New Roman" w:cs="Times New Roman"/>
          <w:sz w:val="24"/>
          <w:szCs w:val="24"/>
          <w:lang w:val="en-US"/>
        </w:rPr>
        <w:t xml:space="preserve"> </w:t>
      </w:r>
      <w:proofErr w:type="spellStart"/>
      <w:r w:rsidR="00CE5202" w:rsidRPr="00CE5202">
        <w:rPr>
          <w:rFonts w:ascii="Times New Roman" w:hAnsi="Times New Roman" w:cs="Times New Roman"/>
          <w:sz w:val="24"/>
          <w:szCs w:val="24"/>
          <w:lang w:val="en-US"/>
        </w:rPr>
        <w:t>Comum</w:t>
      </w:r>
      <w:proofErr w:type="spellEnd"/>
      <w:r w:rsidR="00CE5202" w:rsidRPr="00CE5202">
        <w:rPr>
          <w:rFonts w:ascii="Times New Roman" w:hAnsi="Times New Roman" w:cs="Times New Roman"/>
          <w:sz w:val="24"/>
          <w:szCs w:val="24"/>
          <w:lang w:val="en-US"/>
        </w:rPr>
        <w:t xml:space="preserve"> do MERCOSUL), original from Germany, United States of America, France, Italy and China</w:t>
      </w:r>
      <w:r w:rsidR="00422A8D" w:rsidRPr="005442AE">
        <w:rPr>
          <w:rFonts w:ascii="Times New Roman" w:hAnsi="Times New Roman" w:cs="Times New Roman"/>
          <w:sz w:val="24"/>
          <w:szCs w:val="24"/>
          <w:lang w:val="en-US"/>
        </w:rPr>
        <w:t>, and of injury to the domestic industry due to such practice</w:t>
      </w:r>
      <w:r w:rsidR="00765DD6" w:rsidRPr="005442AE">
        <w:rPr>
          <w:rFonts w:ascii="Times New Roman" w:eastAsia="Times New Roman" w:hAnsi="Times New Roman" w:cs="Times New Roman"/>
          <w:sz w:val="24"/>
          <w:szCs w:val="24"/>
          <w:lang w:val="en-US" w:eastAsia="pt-BR"/>
        </w:rPr>
        <w:t>.</w:t>
      </w:r>
    </w:p>
    <w:p w14:paraId="1EAB4D14"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2CB8CAB0"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48449449"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09F97FE7"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43AC6A0E"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486D6A36"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14:paraId="28906C44"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47962D97"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675FDF3B"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6403D16B"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0185E0CC"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80DAD4E"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0FBE4FD9"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1309F3E4" w14:textId="77777777"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7FDE288F"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8C6FD63"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54F36B65"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96BF6E2"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5DEAF2DF"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19744CC0"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1DB11F45"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2F09526A"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13AB76C4"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33F7F0E8"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49E1B47F" w14:textId="77777777" w:rsidR="001D463B" w:rsidRPr="005442AE" w:rsidRDefault="001D463B" w:rsidP="001D463B">
      <w:pPr>
        <w:pStyle w:val="PargrafodaLista"/>
        <w:rPr>
          <w:rFonts w:ascii="Times New Roman" w:hAnsi="Times New Roman" w:cs="Times New Roman"/>
          <w:sz w:val="24"/>
          <w:szCs w:val="24"/>
          <w:lang w:val="en-US"/>
        </w:rPr>
      </w:pPr>
    </w:p>
    <w:p w14:paraId="72D63929" w14:textId="77777777"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1F5BCF9C" w14:textId="77777777" w:rsidR="001D463B" w:rsidRPr="005442AE" w:rsidRDefault="001D463B" w:rsidP="001D463B">
      <w:pPr>
        <w:pStyle w:val="PargrafodaLista"/>
        <w:rPr>
          <w:rFonts w:ascii="Times New Roman" w:hAnsi="Times New Roman" w:cs="Times New Roman"/>
          <w:sz w:val="24"/>
          <w:szCs w:val="24"/>
          <w:lang w:val="en-US"/>
        </w:rPr>
      </w:pPr>
    </w:p>
    <w:p w14:paraId="203854F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2C1F36AF" w14:textId="77777777" w:rsidR="00746039" w:rsidRPr="005442AE" w:rsidRDefault="00746039" w:rsidP="00746039">
      <w:pPr>
        <w:pStyle w:val="PargrafodaLista"/>
        <w:rPr>
          <w:rFonts w:ascii="Times New Roman" w:hAnsi="Times New Roman" w:cs="Times New Roman"/>
          <w:sz w:val="24"/>
          <w:szCs w:val="24"/>
          <w:lang w:val="en-US"/>
        </w:rPr>
      </w:pPr>
    </w:p>
    <w:p w14:paraId="44819398"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3A07F4A7"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E417A9D"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1109D1F9"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40C8F76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14:paraId="78C7075F"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672BE21"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7AF499C7"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14BC646D"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1A656A43"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3FAA5CD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14:paraId="05B7748D"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69FF08A8" w14:textId="77777777"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14:paraId="77FC0126"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19C51321"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2D801734" wp14:editId="2606E37C">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B9AF7"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387BAA70"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7B464F2B"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53582592"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77A6431A"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40694052"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0D557A4"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338FFDDA"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360A74C7"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14:paraId="4A2ED54D"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01B9D11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50979C06"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63497A41"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14E40BEC"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0BAA1D53"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1833C2A9" w14:textId="77777777" w:rsidR="00A07F82" w:rsidRPr="005442AE" w:rsidRDefault="00A07F82" w:rsidP="00EA5AF7">
      <w:pPr>
        <w:spacing w:after="0"/>
        <w:ind w:left="709"/>
        <w:jc w:val="both"/>
        <w:rPr>
          <w:rFonts w:ascii="Times New Roman" w:hAnsi="Times New Roman" w:cs="Times New Roman"/>
          <w:sz w:val="24"/>
          <w:szCs w:val="24"/>
          <w:lang w:val="en-US"/>
        </w:rPr>
      </w:pPr>
    </w:p>
    <w:p w14:paraId="14BF8824"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12D69024"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4C647E5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46505BA0"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13D7D88D"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14:paraId="5A9B6161"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15F39D02"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3DDB163E"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18F10B1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 xml:space="preserve">rty’s </w:t>
      </w:r>
      <w:proofErr w:type="gramStart"/>
      <w:r w:rsidR="00A428AD" w:rsidRPr="005442AE">
        <w:rPr>
          <w:rFonts w:ascii="Times New Roman" w:hAnsi="Times New Roman" w:cs="Times New Roman"/>
          <w:color w:val="000000"/>
          <w:sz w:val="24"/>
          <w:szCs w:val="24"/>
          <w:lang w:val="en-US"/>
        </w:rPr>
        <w:t>company;</w:t>
      </w:r>
      <w:proofErr w:type="gramEnd"/>
    </w:p>
    <w:p w14:paraId="724223AD"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 xml:space="preserve">business </w:t>
      </w:r>
      <w:proofErr w:type="gramStart"/>
      <w:r w:rsidRPr="005442AE">
        <w:rPr>
          <w:rFonts w:ascii="Times New Roman" w:hAnsi="Times New Roman" w:cs="Times New Roman"/>
          <w:sz w:val="24"/>
          <w:szCs w:val="24"/>
          <w:lang w:val="en-US"/>
        </w:rPr>
        <w:t>associates</w:t>
      </w:r>
      <w:r w:rsidRPr="005442AE">
        <w:rPr>
          <w:rFonts w:ascii="Times New Roman" w:hAnsi="Times New Roman" w:cs="Times New Roman"/>
          <w:color w:val="000000"/>
          <w:sz w:val="24"/>
          <w:szCs w:val="24"/>
          <w:lang w:val="en-US"/>
        </w:rPr>
        <w:t>;</w:t>
      </w:r>
      <w:proofErr w:type="gramEnd"/>
    </w:p>
    <w:p w14:paraId="6E5F8CE5"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employer and </w:t>
      </w:r>
      <w:proofErr w:type="gramStart"/>
      <w:r w:rsidRPr="005442AE">
        <w:rPr>
          <w:rFonts w:ascii="Times New Roman" w:hAnsi="Times New Roman" w:cs="Times New Roman"/>
          <w:color w:val="000000"/>
          <w:sz w:val="24"/>
          <w:szCs w:val="24"/>
          <w:lang w:val="en-US"/>
        </w:rPr>
        <w:t>employee;</w:t>
      </w:r>
      <w:proofErr w:type="gramEnd"/>
    </w:p>
    <w:p w14:paraId="62AD2081"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 xml:space="preserve">nization and such </w:t>
      </w:r>
      <w:proofErr w:type="gramStart"/>
      <w:r w:rsidR="00F006CC" w:rsidRPr="005442AE">
        <w:rPr>
          <w:rFonts w:ascii="Times New Roman" w:hAnsi="Times New Roman" w:cs="Times New Roman"/>
          <w:sz w:val="24"/>
          <w:szCs w:val="24"/>
          <w:lang w:val="en-US"/>
        </w:rPr>
        <w:t>organization</w:t>
      </w:r>
      <w:r w:rsidRPr="005442AE">
        <w:rPr>
          <w:rFonts w:ascii="Times New Roman" w:hAnsi="Times New Roman" w:cs="Times New Roman"/>
          <w:color w:val="000000"/>
          <w:sz w:val="24"/>
          <w:szCs w:val="24"/>
          <w:lang w:val="en-US"/>
        </w:rPr>
        <w:t>;</w:t>
      </w:r>
      <w:proofErr w:type="gramEnd"/>
      <w:r w:rsidRPr="005442AE">
        <w:rPr>
          <w:rFonts w:ascii="Times New Roman" w:hAnsi="Times New Roman" w:cs="Times New Roman"/>
          <w:color w:val="000000"/>
          <w:sz w:val="24"/>
          <w:szCs w:val="24"/>
          <w:lang w:val="en-US"/>
        </w:rPr>
        <w:t xml:space="preserve"> </w:t>
      </w:r>
    </w:p>
    <w:p w14:paraId="26C4E3AF"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One of the parties, directly or indirectly, controls another </w:t>
      </w:r>
      <w:proofErr w:type="gramStart"/>
      <w:r w:rsidRPr="005442AE">
        <w:rPr>
          <w:rFonts w:ascii="Times New Roman" w:hAnsi="Times New Roman" w:cs="Times New Roman"/>
          <w:color w:val="000000"/>
          <w:sz w:val="24"/>
          <w:szCs w:val="24"/>
          <w:lang w:val="en-US"/>
        </w:rPr>
        <w:t>party;</w:t>
      </w:r>
      <w:proofErr w:type="gramEnd"/>
    </w:p>
    <w:p w14:paraId="6A5F7CD9"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parties are, directly or indirectly, controlled by a third </w:t>
      </w:r>
      <w:proofErr w:type="gramStart"/>
      <w:r w:rsidRPr="005442AE">
        <w:rPr>
          <w:rFonts w:ascii="Times New Roman" w:hAnsi="Times New Roman" w:cs="Times New Roman"/>
          <w:sz w:val="24"/>
          <w:szCs w:val="24"/>
          <w:lang w:val="en-US"/>
        </w:rPr>
        <w:t>party;</w:t>
      </w:r>
      <w:proofErr w:type="gramEnd"/>
    </w:p>
    <w:p w14:paraId="6C458D96"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Together, both </w:t>
      </w:r>
      <w:proofErr w:type="gramStart"/>
      <w:r w:rsidRPr="005442AE">
        <w:rPr>
          <w:rFonts w:ascii="Times New Roman" w:hAnsi="Times New Roman" w:cs="Times New Roman"/>
          <w:sz w:val="24"/>
          <w:szCs w:val="24"/>
          <w:lang w:val="en-US"/>
        </w:rPr>
        <w:t>parties</w:t>
      </w:r>
      <w:proofErr w:type="gramEnd"/>
      <w:r w:rsidRPr="005442AE">
        <w:rPr>
          <w:rFonts w:ascii="Times New Roman" w:hAnsi="Times New Roman" w:cs="Times New Roman"/>
          <w:sz w:val="24"/>
          <w:szCs w:val="24"/>
          <w:lang w:val="en-US"/>
        </w:rPr>
        <w:t xml:space="preserve"> control, directly or indirectly, a third party;</w:t>
      </w:r>
    </w:p>
    <w:p w14:paraId="43559DE4"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46970AF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14:paraId="2B8CAF73"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14:paraId="4F33A312"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0B03D0A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2C67FB05"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2C15C7AF"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14:paraId="5A9A4862"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6BD7C033"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4EF5543F"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4ADC822"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09E392A0"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7A7CC888"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20260364"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6D5CE213"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14:paraId="1F59EF6F"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58434AF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289FD72C"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170E8CF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24430C11"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3B32B953"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23FC7421"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26FFDAB3"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4075CE28"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0272B92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06363191"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81828B8"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01DF0FA7"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56824AD"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6753E4BA"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187AA949"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14:paraId="34BD16B5"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551CF8A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Complete chart of </w:t>
      </w:r>
      <w:proofErr w:type="gramStart"/>
      <w:r w:rsidRPr="005442AE">
        <w:rPr>
          <w:rFonts w:ascii="Times New Roman" w:hAnsi="Times New Roman" w:cs="Times New Roman"/>
          <w:sz w:val="24"/>
          <w:szCs w:val="24"/>
          <w:lang w:val="en-US"/>
        </w:rPr>
        <w:t>accounts;</w:t>
      </w:r>
      <w:proofErr w:type="gramEnd"/>
    </w:p>
    <w:p w14:paraId="537B921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w:t>
      </w:r>
      <w:proofErr w:type="gramStart"/>
      <w:r w:rsidR="009B7107" w:rsidRPr="005442AE">
        <w:rPr>
          <w:rFonts w:ascii="Times New Roman" w:hAnsi="Times New Roman" w:cs="Times New Roman"/>
          <w:sz w:val="24"/>
          <w:szCs w:val="24"/>
          <w:lang w:val="en-US"/>
        </w:rPr>
        <w:t>opinion;</w:t>
      </w:r>
      <w:proofErr w:type="gramEnd"/>
    </w:p>
    <w:p w14:paraId="469FF5B0"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01A13469"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206460F6"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45E8756A"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01ED43C2"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064D15FD" w14:textId="77777777"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56513A57"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7151CB5C" wp14:editId="69F374EA">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57D754"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05380B9E"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522265CB"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CA7FBD5"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2374E11D"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55ECDAFE"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7A9A2AB8" w14:textId="77777777" w:rsidR="00A63308" w:rsidRPr="005442AE" w:rsidRDefault="00A63308" w:rsidP="00A63308">
      <w:pPr>
        <w:jc w:val="both"/>
        <w:rPr>
          <w:rFonts w:ascii="Times New Roman" w:hAnsi="Times New Roman" w:cs="Times New Roman"/>
          <w:sz w:val="24"/>
          <w:szCs w:val="24"/>
          <w:lang w:val="en-US"/>
        </w:rPr>
      </w:pPr>
    </w:p>
    <w:p w14:paraId="0765DCFE"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69DBB165"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3BD935CF" wp14:editId="16F22942">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DAB7C"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14:paraId="2C316794" w14:textId="77777777" w:rsidR="00F75CF0" w:rsidRPr="005442AE" w:rsidRDefault="00F75CF0" w:rsidP="00A63308">
      <w:pPr>
        <w:jc w:val="both"/>
        <w:rPr>
          <w:rFonts w:ascii="Times New Roman" w:hAnsi="Times New Roman" w:cs="Times New Roman"/>
          <w:sz w:val="24"/>
          <w:szCs w:val="24"/>
          <w:lang w:val="en-US"/>
        </w:rPr>
      </w:pPr>
    </w:p>
    <w:p w14:paraId="7E5F643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14:paraId="2C948ED0" w14:textId="637D6DA9" w:rsidR="001157B4" w:rsidRPr="005442AE" w:rsidRDefault="00CE5202" w:rsidP="00AD2A1A">
      <w:pPr>
        <w:pStyle w:val="PargrafodaLista"/>
        <w:numPr>
          <w:ilvl w:val="0"/>
          <w:numId w:val="4"/>
        </w:numPr>
        <w:spacing w:after="0"/>
        <w:jc w:val="both"/>
        <w:rPr>
          <w:rFonts w:ascii="Times New Roman" w:hAnsi="Times New Roman" w:cs="Times New Roman"/>
          <w:sz w:val="24"/>
          <w:szCs w:val="24"/>
          <w:lang w:val="en-US"/>
        </w:rPr>
      </w:pPr>
      <w:r>
        <w:rPr>
          <w:rFonts w:ascii="Times New Roman" w:hAnsi="Times New Roman" w:cs="Times New Roman"/>
          <w:color w:val="FF0000"/>
          <w:sz w:val="24"/>
          <w:szCs w:val="24"/>
          <w:u w:color="FF0000"/>
          <w:lang w:val="en-US"/>
        </w:rPr>
        <w:t>Adipic acid</w:t>
      </w:r>
      <w:r w:rsidR="001157B4" w:rsidRPr="005442AE">
        <w:rPr>
          <w:rFonts w:ascii="Times New Roman" w:hAnsi="Times New Roman" w:cs="Times New Roman"/>
          <w:sz w:val="24"/>
          <w:szCs w:val="24"/>
          <w:lang w:val="en-US"/>
        </w:rPr>
        <w:t xml:space="preserve">, commonly classified under item(s) </w:t>
      </w:r>
      <w:r w:rsidR="001C7A4B" w:rsidRPr="00FD7EAF">
        <w:rPr>
          <w:iCs/>
          <w:sz w:val="24"/>
          <w:szCs w:val="24"/>
        </w:rPr>
        <w:t>2917.12.10</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MERCOSUL), exported from </w:t>
      </w:r>
      <w:r w:rsidR="001C7A4B" w:rsidRPr="00CE5202">
        <w:rPr>
          <w:rFonts w:ascii="Times New Roman" w:hAnsi="Times New Roman" w:cs="Times New Roman"/>
          <w:sz w:val="24"/>
          <w:szCs w:val="24"/>
          <w:lang w:val="en-US"/>
        </w:rPr>
        <w:t>Germany, United States of America, France, Italy and China</w:t>
      </w:r>
      <w:r w:rsidR="001157B4" w:rsidRPr="005442AE">
        <w:rPr>
          <w:rFonts w:ascii="Times New Roman" w:hAnsi="Times New Roman" w:cs="Times New Roman"/>
          <w:sz w:val="24"/>
          <w:szCs w:val="24"/>
          <w:lang w:val="en-US"/>
        </w:rPr>
        <w:t>.</w:t>
      </w:r>
    </w:p>
    <w:p w14:paraId="1E4C3FB1" w14:textId="77777777" w:rsidR="00AD2A1A" w:rsidRDefault="00AD2A1A" w:rsidP="00AD2A1A">
      <w:pPr>
        <w:spacing w:after="0"/>
        <w:ind w:left="708"/>
        <w:jc w:val="both"/>
        <w:rPr>
          <w:rFonts w:ascii="Times New Roman" w:hAnsi="Times New Roman" w:cs="Times New Roman"/>
          <w:sz w:val="24"/>
          <w:szCs w:val="24"/>
        </w:rPr>
      </w:pPr>
    </w:p>
    <w:p w14:paraId="6E341FB2" w14:textId="259B1772" w:rsidR="00AD2A1A" w:rsidRDefault="00AD2A1A" w:rsidP="00AD2A1A">
      <w:pPr>
        <w:spacing w:after="0"/>
        <w:ind w:left="708" w:firstLine="708"/>
        <w:jc w:val="both"/>
        <w:rPr>
          <w:rFonts w:ascii="Times New Roman" w:hAnsi="Times New Roman" w:cs="Times New Roman"/>
          <w:sz w:val="24"/>
          <w:szCs w:val="24"/>
        </w:rPr>
      </w:pPr>
      <w:r w:rsidRPr="001C7A4B">
        <w:rPr>
          <w:rFonts w:ascii="Times New Roman" w:hAnsi="Times New Roman" w:cs="Times New Roman"/>
          <w:sz w:val="24"/>
          <w:szCs w:val="24"/>
        </w:rPr>
        <w:t xml:space="preserve">The </w:t>
      </w:r>
      <w:proofErr w:type="spellStart"/>
      <w:r w:rsidRPr="001C7A4B">
        <w:rPr>
          <w:rFonts w:ascii="Times New Roman" w:hAnsi="Times New Roman" w:cs="Times New Roman"/>
          <w:sz w:val="24"/>
          <w:szCs w:val="24"/>
        </w:rPr>
        <w:t>product</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under</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analysis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adipic</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acid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hexanedioic</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acid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is</w:t>
      </w:r>
      <w:proofErr w:type="spellEnd"/>
      <w:r w:rsidRPr="001C7A4B">
        <w:rPr>
          <w:rFonts w:ascii="Times New Roman" w:hAnsi="Times New Roman" w:cs="Times New Roman"/>
          <w:sz w:val="24"/>
          <w:szCs w:val="24"/>
        </w:rPr>
        <w:t xml:space="preserve"> a </w:t>
      </w:r>
      <w:proofErr w:type="spellStart"/>
      <w:r w:rsidRPr="001C7A4B">
        <w:rPr>
          <w:rFonts w:ascii="Times New Roman" w:hAnsi="Times New Roman" w:cs="Times New Roman"/>
          <w:sz w:val="24"/>
          <w:szCs w:val="24"/>
        </w:rPr>
        <w:t>saturated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normal</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chain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dicarboxylic</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acid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with</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molecular </w:t>
      </w:r>
      <w:proofErr w:type="gramStart"/>
      <w:r w:rsidRPr="001C7A4B">
        <w:rPr>
          <w:rFonts w:ascii="Times New Roman" w:hAnsi="Times New Roman" w:cs="Times New Roman"/>
          <w:sz w:val="24"/>
          <w:szCs w:val="24"/>
        </w:rPr>
        <w:t>formula</w:t>
      </w:r>
      <w:proofErr w:type="gramEnd"/>
      <w:r w:rsidRPr="001C7A4B">
        <w:rPr>
          <w:rFonts w:ascii="Times New Roman" w:hAnsi="Times New Roman" w:cs="Times New Roman"/>
          <w:sz w:val="24"/>
          <w:szCs w:val="24"/>
        </w:rPr>
        <w:t xml:space="preserve"> </w:t>
      </w:r>
      <w:r w:rsidRPr="00443C22">
        <w:rPr>
          <w:rStyle w:val="normaltextrun"/>
          <w:rFonts w:ascii="Times New Roman" w:hAnsi="Times New Roman" w:cs="Times New Roman"/>
          <w:color w:val="000000"/>
          <w:sz w:val="24"/>
          <w:szCs w:val="24"/>
          <w:shd w:val="clear" w:color="auto" w:fill="FFFFFF"/>
        </w:rPr>
        <w:t>C</w:t>
      </w:r>
      <w:r w:rsidRPr="00443C22">
        <w:rPr>
          <w:rStyle w:val="normaltextrun"/>
          <w:rFonts w:ascii="Times New Roman" w:hAnsi="Times New Roman" w:cs="Times New Roman"/>
          <w:color w:val="000000"/>
          <w:sz w:val="24"/>
          <w:szCs w:val="24"/>
          <w:shd w:val="clear" w:color="auto" w:fill="FFFFFF"/>
          <w:vertAlign w:val="subscript"/>
        </w:rPr>
        <w:t>6</w:t>
      </w:r>
      <w:r w:rsidRPr="00443C22">
        <w:rPr>
          <w:rStyle w:val="normaltextrun"/>
          <w:rFonts w:ascii="Times New Roman" w:hAnsi="Times New Roman" w:cs="Times New Roman"/>
          <w:color w:val="000000"/>
          <w:sz w:val="24"/>
          <w:szCs w:val="24"/>
          <w:shd w:val="clear" w:color="auto" w:fill="FFFFFF"/>
        </w:rPr>
        <w:t>H</w:t>
      </w:r>
      <w:r w:rsidRPr="00443C22">
        <w:rPr>
          <w:rStyle w:val="normaltextrun"/>
          <w:rFonts w:ascii="Times New Roman" w:hAnsi="Times New Roman" w:cs="Times New Roman"/>
          <w:color w:val="000000"/>
          <w:sz w:val="24"/>
          <w:szCs w:val="24"/>
          <w:shd w:val="clear" w:color="auto" w:fill="FFFFFF"/>
          <w:vertAlign w:val="subscript"/>
        </w:rPr>
        <w:t>10</w:t>
      </w:r>
      <w:r w:rsidRPr="00443C22">
        <w:rPr>
          <w:rStyle w:val="normaltextrun"/>
          <w:rFonts w:ascii="Times New Roman" w:hAnsi="Times New Roman" w:cs="Times New Roman"/>
          <w:color w:val="000000"/>
          <w:sz w:val="24"/>
          <w:szCs w:val="24"/>
          <w:shd w:val="clear" w:color="auto" w:fill="FFFFFF"/>
        </w:rPr>
        <w:t>O</w:t>
      </w:r>
      <w:r w:rsidRPr="00443C22">
        <w:rPr>
          <w:rStyle w:val="normaltextrun"/>
          <w:rFonts w:ascii="Times New Roman" w:hAnsi="Times New Roman" w:cs="Times New Roman"/>
          <w:color w:val="000000"/>
          <w:sz w:val="24"/>
          <w:szCs w:val="24"/>
          <w:shd w:val="clear" w:color="auto" w:fill="FFFFFF"/>
          <w:vertAlign w:val="subscript"/>
        </w:rPr>
        <w:t>4</w:t>
      </w:r>
      <w:r w:rsidRPr="001C7A4B">
        <w:rPr>
          <w:rFonts w:ascii="Times New Roman" w:hAnsi="Times New Roman" w:cs="Times New Roman"/>
          <w:sz w:val="24"/>
          <w:szCs w:val="24"/>
        </w:rPr>
        <w:t xml:space="preserve">. It </w:t>
      </w:r>
      <w:proofErr w:type="spellStart"/>
      <w:r w:rsidRPr="001C7A4B">
        <w:rPr>
          <w:rFonts w:ascii="Times New Roman" w:hAnsi="Times New Roman" w:cs="Times New Roman"/>
          <w:sz w:val="24"/>
          <w:szCs w:val="24"/>
        </w:rPr>
        <w:t>is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primarily</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obtained</w:t>
      </w:r>
      <w:proofErr w:type="spellEnd"/>
      <w:r w:rsidRPr="001C7A4B">
        <w:rPr>
          <w:rFonts w:ascii="Times New Roman" w:hAnsi="Times New Roman" w:cs="Times New Roman"/>
          <w:sz w:val="24"/>
          <w:szCs w:val="24"/>
        </w:rPr>
        <w:t xml:space="preserve"> in </w:t>
      </w:r>
      <w:proofErr w:type="spellStart"/>
      <w:r w:rsidRPr="001C7A4B">
        <w:rPr>
          <w:rFonts w:ascii="Times New Roman" w:hAnsi="Times New Roman" w:cs="Times New Roman"/>
          <w:sz w:val="24"/>
          <w:szCs w:val="24"/>
        </w:rPr>
        <w:t>suspension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being</w:t>
      </w:r>
      <w:proofErr w:type="spellEnd"/>
      <w:r w:rsidRPr="001C7A4B">
        <w:rPr>
          <w:rFonts w:ascii="Times New Roman" w:hAnsi="Times New Roman" w:cs="Times New Roman"/>
          <w:sz w:val="24"/>
          <w:szCs w:val="24"/>
        </w:rPr>
        <w:t xml:space="preserve">, for its </w:t>
      </w:r>
      <w:proofErr w:type="spellStart"/>
      <w:r w:rsidRPr="001C7A4B">
        <w:rPr>
          <w:rFonts w:ascii="Times New Roman" w:hAnsi="Times New Roman" w:cs="Times New Roman"/>
          <w:sz w:val="24"/>
          <w:szCs w:val="24"/>
        </w:rPr>
        <w:t>commercialization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submitted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to</w:t>
      </w:r>
      <w:proofErr w:type="spellEnd"/>
      <w:r w:rsidRPr="001C7A4B">
        <w:rPr>
          <w:rFonts w:ascii="Times New Roman" w:hAnsi="Times New Roman" w:cs="Times New Roman"/>
          <w:sz w:val="24"/>
          <w:szCs w:val="24"/>
        </w:rPr>
        <w:t xml:space="preserve"> a </w:t>
      </w:r>
      <w:proofErr w:type="spellStart"/>
      <w:r w:rsidRPr="001C7A4B">
        <w:rPr>
          <w:rFonts w:ascii="Times New Roman" w:hAnsi="Times New Roman" w:cs="Times New Roman"/>
          <w:sz w:val="24"/>
          <w:szCs w:val="24"/>
        </w:rPr>
        <w:t>drying</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process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that</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transforms</w:t>
      </w:r>
      <w:proofErr w:type="spellEnd"/>
      <w:r w:rsidRPr="001C7A4B">
        <w:rPr>
          <w:rFonts w:ascii="Times New Roman" w:hAnsi="Times New Roman" w:cs="Times New Roman"/>
          <w:sz w:val="24"/>
          <w:szCs w:val="24"/>
        </w:rPr>
        <w:t xml:space="preserve"> it </w:t>
      </w:r>
      <w:proofErr w:type="spellStart"/>
      <w:r w:rsidRPr="001C7A4B">
        <w:rPr>
          <w:rFonts w:ascii="Times New Roman" w:hAnsi="Times New Roman" w:cs="Times New Roman"/>
          <w:sz w:val="24"/>
          <w:szCs w:val="24"/>
        </w:rPr>
        <w:t>into</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crystalline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white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powder</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of</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very</w:t>
      </w:r>
      <w:proofErr w:type="spellEnd"/>
      <w:r w:rsidRPr="001C7A4B">
        <w:rPr>
          <w:rFonts w:ascii="Times New Roman" w:hAnsi="Times New Roman" w:cs="Times New Roman"/>
          <w:sz w:val="24"/>
          <w:szCs w:val="24"/>
        </w:rPr>
        <w:t xml:space="preserve"> high </w:t>
      </w:r>
      <w:proofErr w:type="spellStart"/>
      <w:r w:rsidRPr="001C7A4B">
        <w:rPr>
          <w:rFonts w:ascii="Times New Roman" w:hAnsi="Times New Roman" w:cs="Times New Roman"/>
          <w:sz w:val="24"/>
          <w:szCs w:val="24"/>
        </w:rPr>
        <w:t>purity</w:t>
      </w:r>
      <w:proofErr w:type="spellEnd"/>
      <w:r w:rsidRPr="001C7A4B">
        <w:rPr>
          <w:rFonts w:ascii="Times New Roman" w:hAnsi="Times New Roman" w:cs="Times New Roman"/>
          <w:sz w:val="24"/>
          <w:szCs w:val="24"/>
        </w:rPr>
        <w:t xml:space="preserve"> - superior </w:t>
      </w:r>
      <w:proofErr w:type="spellStart"/>
      <w:r w:rsidRPr="001C7A4B">
        <w:rPr>
          <w:rFonts w:ascii="Times New Roman" w:hAnsi="Times New Roman" w:cs="Times New Roman"/>
          <w:sz w:val="24"/>
          <w:szCs w:val="24"/>
        </w:rPr>
        <w:t>to</w:t>
      </w:r>
      <w:proofErr w:type="spellEnd"/>
      <w:r w:rsidRPr="001C7A4B">
        <w:rPr>
          <w:rFonts w:ascii="Times New Roman" w:hAnsi="Times New Roman" w:cs="Times New Roman"/>
          <w:sz w:val="24"/>
          <w:szCs w:val="24"/>
        </w:rPr>
        <w:t xml:space="preserve"> 99.8%. In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solid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state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adipic</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acid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is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used</w:t>
      </w:r>
      <w:proofErr w:type="spellEnd"/>
      <w:r w:rsidRPr="001C7A4B">
        <w:rPr>
          <w:rFonts w:ascii="Times New Roman" w:hAnsi="Times New Roman" w:cs="Times New Roman"/>
          <w:sz w:val="24"/>
          <w:szCs w:val="24"/>
        </w:rPr>
        <w:t xml:space="preserve"> as a </w:t>
      </w:r>
      <w:proofErr w:type="spellStart"/>
      <w:r w:rsidRPr="001C7A4B">
        <w:rPr>
          <w:rFonts w:ascii="Times New Roman" w:hAnsi="Times New Roman" w:cs="Times New Roman"/>
          <w:sz w:val="24"/>
          <w:szCs w:val="24"/>
        </w:rPr>
        <w:t>pure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product</w:t>
      </w:r>
      <w:proofErr w:type="spellEnd"/>
      <w:r w:rsidRPr="001C7A4B">
        <w:rPr>
          <w:rFonts w:ascii="Times New Roman" w:hAnsi="Times New Roman" w:cs="Times New Roman"/>
          <w:sz w:val="24"/>
          <w:szCs w:val="24"/>
        </w:rPr>
        <w:t>.</w:t>
      </w:r>
    </w:p>
    <w:p w14:paraId="08EDCB15" w14:textId="73618DA2" w:rsidR="00443C22" w:rsidRDefault="001C7A4B" w:rsidP="00AD2A1A">
      <w:pPr>
        <w:spacing w:after="0"/>
        <w:ind w:left="1416"/>
        <w:jc w:val="both"/>
        <w:rPr>
          <w:rFonts w:ascii="Times New Roman" w:hAnsi="Times New Roman" w:cs="Times New Roman"/>
          <w:sz w:val="24"/>
          <w:szCs w:val="24"/>
        </w:rPr>
      </w:pPr>
      <w:r w:rsidRPr="001C7A4B">
        <w:rPr>
          <w:rFonts w:ascii="Times New Roman" w:hAnsi="Times New Roman" w:cs="Times New Roman"/>
          <w:sz w:val="24"/>
          <w:szCs w:val="24"/>
        </w:rPr>
        <w:br/>
        <w:t xml:space="preserve">The </w:t>
      </w:r>
      <w:proofErr w:type="spellStart"/>
      <w:r w:rsidRPr="001C7A4B">
        <w:rPr>
          <w:rFonts w:ascii="Times New Roman" w:hAnsi="Times New Roman" w:cs="Times New Roman"/>
          <w:sz w:val="24"/>
          <w:szCs w:val="24"/>
        </w:rPr>
        <w:t>raw</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materials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used</w:t>
      </w:r>
      <w:proofErr w:type="spellEnd"/>
      <w:r w:rsidRPr="001C7A4B">
        <w:rPr>
          <w:rFonts w:ascii="Times New Roman" w:hAnsi="Times New Roman" w:cs="Times New Roman"/>
          <w:sz w:val="24"/>
          <w:szCs w:val="24"/>
        </w:rPr>
        <w:t xml:space="preserve"> in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production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of</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adipic</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acid</w:t>
      </w:r>
      <w:proofErr w:type="spellEnd"/>
      <w:r w:rsidRPr="001C7A4B">
        <w:rPr>
          <w:rFonts w:ascii="Times New Roman" w:hAnsi="Times New Roman" w:cs="Times New Roman"/>
          <w:sz w:val="24"/>
          <w:szCs w:val="24"/>
        </w:rPr>
        <w:t xml:space="preserve"> are:</w:t>
      </w:r>
    </w:p>
    <w:p w14:paraId="15C330DE" w14:textId="77777777" w:rsidR="00443C22" w:rsidRDefault="00443C22" w:rsidP="00AD2A1A">
      <w:pPr>
        <w:spacing w:after="0"/>
        <w:ind w:left="708"/>
        <w:jc w:val="both"/>
        <w:rPr>
          <w:rFonts w:ascii="Times New Roman" w:hAnsi="Times New Roman" w:cs="Times New Roman"/>
          <w:sz w:val="24"/>
          <w:szCs w:val="24"/>
        </w:rPr>
      </w:pPr>
    </w:p>
    <w:p w14:paraId="4DEF292D" w14:textId="77777777" w:rsidR="00443C22" w:rsidRPr="00AD2A1A" w:rsidRDefault="001C7A4B" w:rsidP="00AD2A1A">
      <w:pPr>
        <w:pStyle w:val="PargrafodaLista"/>
        <w:numPr>
          <w:ilvl w:val="0"/>
          <w:numId w:val="7"/>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Cyclohexanol</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and</w:t>
      </w:r>
      <w:proofErr w:type="spellEnd"/>
      <w:r w:rsidRPr="00AD2A1A">
        <w:rPr>
          <w:rFonts w:ascii="Times New Roman" w:hAnsi="Times New Roman" w:cs="Times New Roman"/>
          <w:sz w:val="24"/>
          <w:szCs w:val="24"/>
        </w:rPr>
        <w:t xml:space="preserve"> / </w:t>
      </w:r>
      <w:proofErr w:type="spellStart"/>
      <w:r w:rsidRPr="00AD2A1A">
        <w:rPr>
          <w:rFonts w:ascii="Times New Roman" w:hAnsi="Times New Roman" w:cs="Times New Roman"/>
          <w:sz w:val="24"/>
          <w:szCs w:val="24"/>
        </w:rPr>
        <w:t>or</w:t>
      </w:r>
      <w:proofErr w:type="spellEnd"/>
      <w:r w:rsidRPr="00AD2A1A">
        <w:rPr>
          <w:rFonts w:ascii="Times New Roman" w:hAnsi="Times New Roman" w:cs="Times New Roman"/>
          <w:sz w:val="24"/>
          <w:szCs w:val="24"/>
        </w:rPr>
        <w:t xml:space="preserve"> </w:t>
      </w:r>
    </w:p>
    <w:p w14:paraId="39FBC32E" w14:textId="77777777" w:rsidR="00443C22" w:rsidRPr="00AD2A1A" w:rsidRDefault="001C7A4B" w:rsidP="00AD2A1A">
      <w:pPr>
        <w:pStyle w:val="PargrafodaLista"/>
        <w:numPr>
          <w:ilvl w:val="0"/>
          <w:numId w:val="7"/>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Mixture</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of</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cyclohexanol</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and</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cyclohexanone</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olona</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or</w:t>
      </w:r>
      <w:proofErr w:type="spellEnd"/>
      <w:r w:rsidRPr="00AD2A1A">
        <w:rPr>
          <w:rFonts w:ascii="Times New Roman" w:hAnsi="Times New Roman" w:cs="Times New Roman"/>
          <w:sz w:val="24"/>
          <w:szCs w:val="24"/>
        </w:rPr>
        <w:t xml:space="preserve"> KA </w:t>
      </w:r>
      <w:proofErr w:type="spellStart"/>
      <w:r w:rsidRPr="00AD2A1A">
        <w:rPr>
          <w:rFonts w:ascii="Times New Roman" w:hAnsi="Times New Roman" w:cs="Times New Roman"/>
          <w:sz w:val="24"/>
          <w:szCs w:val="24"/>
        </w:rPr>
        <w:t>oil</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and</w:t>
      </w:r>
      <w:proofErr w:type="spellEnd"/>
      <w:r w:rsidRPr="00AD2A1A">
        <w:rPr>
          <w:rFonts w:ascii="Times New Roman" w:hAnsi="Times New Roman" w:cs="Times New Roman"/>
          <w:sz w:val="24"/>
          <w:szCs w:val="24"/>
        </w:rPr>
        <w:t xml:space="preserve"> </w:t>
      </w:r>
    </w:p>
    <w:p w14:paraId="30ECBBDA" w14:textId="77777777" w:rsidR="00443C22" w:rsidRPr="00AD2A1A" w:rsidRDefault="001C7A4B" w:rsidP="00AD2A1A">
      <w:pPr>
        <w:pStyle w:val="PargrafodaLista"/>
        <w:numPr>
          <w:ilvl w:val="0"/>
          <w:numId w:val="7"/>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Nitric</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acid</w:t>
      </w:r>
      <w:proofErr w:type="spellEnd"/>
      <w:r w:rsidRPr="00AD2A1A">
        <w:rPr>
          <w:rFonts w:ascii="Times New Roman" w:hAnsi="Times New Roman" w:cs="Times New Roman"/>
          <w:sz w:val="24"/>
          <w:szCs w:val="24"/>
        </w:rPr>
        <w:t xml:space="preserve">.   </w:t>
      </w:r>
    </w:p>
    <w:p w14:paraId="70F8924D" w14:textId="77777777" w:rsidR="00443C22" w:rsidRDefault="00443C22" w:rsidP="00AD2A1A">
      <w:pPr>
        <w:spacing w:after="0"/>
        <w:ind w:left="708"/>
        <w:jc w:val="both"/>
        <w:rPr>
          <w:rFonts w:ascii="Times New Roman" w:hAnsi="Times New Roman" w:cs="Times New Roman"/>
          <w:sz w:val="24"/>
          <w:szCs w:val="24"/>
        </w:rPr>
      </w:pPr>
    </w:p>
    <w:p w14:paraId="3B2C6294" w14:textId="77777777" w:rsidR="00443C22" w:rsidRDefault="001C7A4B" w:rsidP="00AD2A1A">
      <w:pPr>
        <w:spacing w:after="0"/>
        <w:ind w:left="708" w:firstLine="708"/>
        <w:jc w:val="both"/>
        <w:rPr>
          <w:rFonts w:ascii="Times New Roman" w:hAnsi="Times New Roman" w:cs="Times New Roman"/>
          <w:sz w:val="24"/>
          <w:szCs w:val="24"/>
        </w:rPr>
      </w:pPr>
      <w:r w:rsidRPr="001C7A4B">
        <w:rPr>
          <w:rFonts w:ascii="Times New Roman" w:hAnsi="Times New Roman" w:cs="Times New Roman"/>
          <w:sz w:val="24"/>
          <w:szCs w:val="24"/>
        </w:rPr>
        <w:t xml:space="preserve">The </w:t>
      </w:r>
      <w:proofErr w:type="spellStart"/>
      <w:r w:rsidRPr="001C7A4B">
        <w:rPr>
          <w:rFonts w:ascii="Times New Roman" w:hAnsi="Times New Roman" w:cs="Times New Roman"/>
          <w:sz w:val="24"/>
          <w:szCs w:val="24"/>
        </w:rPr>
        <w:t>product</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has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following</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characteristics</w:t>
      </w:r>
      <w:proofErr w:type="spellEnd"/>
      <w:r w:rsidRPr="001C7A4B">
        <w:rPr>
          <w:rFonts w:ascii="Times New Roman" w:hAnsi="Times New Roman" w:cs="Times New Roman"/>
          <w:sz w:val="24"/>
          <w:szCs w:val="24"/>
        </w:rPr>
        <w:t xml:space="preserve">: </w:t>
      </w:r>
    </w:p>
    <w:p w14:paraId="02ECC085" w14:textId="77777777" w:rsidR="00443C22" w:rsidRDefault="00443C22" w:rsidP="00AD2A1A">
      <w:pPr>
        <w:spacing w:after="0"/>
        <w:ind w:left="708"/>
        <w:jc w:val="both"/>
        <w:rPr>
          <w:rFonts w:ascii="Times New Roman" w:hAnsi="Times New Roman" w:cs="Times New Roman"/>
          <w:sz w:val="24"/>
          <w:szCs w:val="24"/>
        </w:rPr>
      </w:pPr>
    </w:p>
    <w:p w14:paraId="5BC76BC6" w14:textId="77777777" w:rsidR="00FE24CC" w:rsidRPr="00AD2A1A" w:rsidRDefault="001C7A4B" w:rsidP="00AD2A1A">
      <w:pPr>
        <w:pStyle w:val="PargrafodaLista"/>
        <w:numPr>
          <w:ilvl w:val="0"/>
          <w:numId w:val="8"/>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Very</w:t>
      </w:r>
      <w:proofErr w:type="spellEnd"/>
      <w:r w:rsidRPr="00AD2A1A">
        <w:rPr>
          <w:rFonts w:ascii="Times New Roman" w:hAnsi="Times New Roman" w:cs="Times New Roman"/>
          <w:sz w:val="24"/>
          <w:szCs w:val="24"/>
        </w:rPr>
        <w:t xml:space="preserve"> high </w:t>
      </w:r>
      <w:proofErr w:type="spellStart"/>
      <w:r w:rsidRPr="00AD2A1A">
        <w:rPr>
          <w:rFonts w:ascii="Times New Roman" w:hAnsi="Times New Roman" w:cs="Times New Roman"/>
          <w:sz w:val="24"/>
          <w:szCs w:val="24"/>
        </w:rPr>
        <w:t>purity</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greater</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than</w:t>
      </w:r>
      <w:proofErr w:type="spellEnd"/>
      <w:r w:rsidRPr="00AD2A1A">
        <w:rPr>
          <w:rFonts w:ascii="Times New Roman" w:hAnsi="Times New Roman" w:cs="Times New Roman"/>
          <w:sz w:val="24"/>
          <w:szCs w:val="24"/>
        </w:rPr>
        <w:t xml:space="preserve"> 99.8%; </w:t>
      </w:r>
    </w:p>
    <w:p w14:paraId="2983B3C8" w14:textId="77777777" w:rsidR="00FE24CC" w:rsidRPr="00AD2A1A" w:rsidRDefault="001C7A4B" w:rsidP="00AD2A1A">
      <w:pPr>
        <w:pStyle w:val="PargrafodaLista"/>
        <w:numPr>
          <w:ilvl w:val="0"/>
          <w:numId w:val="8"/>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Density</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of</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the</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solid</w:t>
      </w:r>
      <w:proofErr w:type="spellEnd"/>
      <w:r w:rsidRPr="00AD2A1A">
        <w:rPr>
          <w:rFonts w:ascii="Times New Roman" w:hAnsi="Times New Roman" w:cs="Times New Roman"/>
          <w:sz w:val="24"/>
          <w:szCs w:val="24"/>
        </w:rPr>
        <w:t xml:space="preserve">: 1.36 g / cm3 (25/4 ° C); </w:t>
      </w:r>
    </w:p>
    <w:p w14:paraId="00404B58" w14:textId="77777777" w:rsidR="00FE24CC" w:rsidRPr="00AD2A1A" w:rsidRDefault="001C7A4B" w:rsidP="00AD2A1A">
      <w:pPr>
        <w:pStyle w:val="PargrafodaLista"/>
        <w:numPr>
          <w:ilvl w:val="0"/>
          <w:numId w:val="8"/>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Density</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of</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the</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liquid</w:t>
      </w:r>
      <w:proofErr w:type="spellEnd"/>
      <w:r w:rsidRPr="00AD2A1A">
        <w:rPr>
          <w:rFonts w:ascii="Times New Roman" w:hAnsi="Times New Roman" w:cs="Times New Roman"/>
          <w:sz w:val="24"/>
          <w:szCs w:val="24"/>
        </w:rPr>
        <w:t xml:space="preserve">: 1.085 g / cm3 (165/4 ° C); </w:t>
      </w:r>
    </w:p>
    <w:p w14:paraId="61EBB810" w14:textId="77777777" w:rsidR="00FE24CC" w:rsidRPr="00AD2A1A" w:rsidRDefault="001C7A4B" w:rsidP="00AD2A1A">
      <w:pPr>
        <w:pStyle w:val="PargrafodaLista"/>
        <w:numPr>
          <w:ilvl w:val="0"/>
          <w:numId w:val="8"/>
        </w:numPr>
        <w:spacing w:after="0"/>
        <w:jc w:val="both"/>
        <w:rPr>
          <w:rFonts w:ascii="Times New Roman" w:hAnsi="Times New Roman" w:cs="Times New Roman"/>
          <w:sz w:val="24"/>
          <w:szCs w:val="24"/>
        </w:rPr>
      </w:pPr>
      <w:r w:rsidRPr="00AD2A1A">
        <w:rPr>
          <w:rFonts w:ascii="Times New Roman" w:hAnsi="Times New Roman" w:cs="Times New Roman"/>
          <w:sz w:val="24"/>
          <w:szCs w:val="24"/>
        </w:rPr>
        <w:t>Flash point (TAG): 191 ° C (</w:t>
      </w:r>
      <w:proofErr w:type="spellStart"/>
      <w:r w:rsidRPr="00AD2A1A">
        <w:rPr>
          <w:rFonts w:ascii="Times New Roman" w:hAnsi="Times New Roman" w:cs="Times New Roman"/>
          <w:sz w:val="24"/>
          <w:szCs w:val="24"/>
        </w:rPr>
        <w:t>closed</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vessel</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and</w:t>
      </w:r>
      <w:proofErr w:type="spellEnd"/>
      <w:r w:rsidRPr="00AD2A1A">
        <w:rPr>
          <w:rFonts w:ascii="Times New Roman" w:hAnsi="Times New Roman" w:cs="Times New Roman"/>
          <w:sz w:val="24"/>
          <w:szCs w:val="24"/>
        </w:rPr>
        <w:t xml:space="preserve"> 210 ° C (open </w:t>
      </w:r>
      <w:proofErr w:type="spellStart"/>
      <w:r w:rsidRPr="00AD2A1A">
        <w:rPr>
          <w:rFonts w:ascii="Times New Roman" w:hAnsi="Times New Roman" w:cs="Times New Roman"/>
          <w:sz w:val="24"/>
          <w:szCs w:val="24"/>
        </w:rPr>
        <w:t>vessel</w:t>
      </w:r>
      <w:proofErr w:type="spellEnd"/>
      <w:r w:rsidRPr="00AD2A1A">
        <w:rPr>
          <w:rFonts w:ascii="Times New Roman" w:hAnsi="Times New Roman" w:cs="Times New Roman"/>
          <w:sz w:val="24"/>
          <w:szCs w:val="24"/>
        </w:rPr>
        <w:t xml:space="preserve">); </w:t>
      </w:r>
    </w:p>
    <w:p w14:paraId="06E7AB90" w14:textId="77777777" w:rsidR="00FE24CC" w:rsidRPr="00AD2A1A" w:rsidRDefault="001C7A4B" w:rsidP="00AD2A1A">
      <w:pPr>
        <w:pStyle w:val="PargrafodaLista"/>
        <w:numPr>
          <w:ilvl w:val="0"/>
          <w:numId w:val="8"/>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Low</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water</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solubility</w:t>
      </w:r>
      <w:proofErr w:type="spellEnd"/>
      <w:r w:rsidRPr="00AD2A1A">
        <w:rPr>
          <w:rFonts w:ascii="Times New Roman" w:hAnsi="Times New Roman" w:cs="Times New Roman"/>
          <w:sz w:val="24"/>
          <w:szCs w:val="24"/>
        </w:rPr>
        <w:t>: 1.5 g / 100g (</w:t>
      </w:r>
      <w:proofErr w:type="spellStart"/>
      <w:r w:rsidRPr="00AD2A1A">
        <w:rPr>
          <w:rFonts w:ascii="Times New Roman" w:hAnsi="Times New Roman" w:cs="Times New Roman"/>
          <w:sz w:val="24"/>
          <w:szCs w:val="24"/>
        </w:rPr>
        <w:t>at</w:t>
      </w:r>
      <w:proofErr w:type="spellEnd"/>
      <w:r w:rsidRPr="00AD2A1A">
        <w:rPr>
          <w:rFonts w:ascii="Times New Roman" w:hAnsi="Times New Roman" w:cs="Times New Roman"/>
          <w:sz w:val="24"/>
          <w:szCs w:val="24"/>
        </w:rPr>
        <w:t xml:space="preserve"> 20 ° C). </w:t>
      </w:r>
    </w:p>
    <w:p w14:paraId="16AC2C4D" w14:textId="77777777" w:rsidR="00FE24CC" w:rsidRDefault="00FE24CC" w:rsidP="00AD2A1A">
      <w:pPr>
        <w:spacing w:after="0"/>
        <w:ind w:left="708"/>
        <w:jc w:val="both"/>
        <w:rPr>
          <w:rFonts w:ascii="Times New Roman" w:hAnsi="Times New Roman" w:cs="Times New Roman"/>
          <w:sz w:val="24"/>
          <w:szCs w:val="24"/>
        </w:rPr>
      </w:pPr>
    </w:p>
    <w:p w14:paraId="49AA8DB1" w14:textId="77777777" w:rsidR="00FE24CC" w:rsidRDefault="001C7A4B" w:rsidP="00AD2A1A">
      <w:pPr>
        <w:spacing w:after="0"/>
        <w:ind w:left="708" w:firstLine="708"/>
        <w:jc w:val="both"/>
        <w:rPr>
          <w:rFonts w:ascii="Times New Roman" w:hAnsi="Times New Roman" w:cs="Times New Roman"/>
          <w:sz w:val="24"/>
          <w:szCs w:val="24"/>
        </w:rPr>
      </w:pPr>
      <w:proofErr w:type="spellStart"/>
      <w:r w:rsidRPr="001C7A4B">
        <w:rPr>
          <w:rFonts w:ascii="Times New Roman" w:hAnsi="Times New Roman" w:cs="Times New Roman"/>
          <w:sz w:val="24"/>
          <w:szCs w:val="24"/>
        </w:rPr>
        <w:t>Adipic</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acid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can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be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obtained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mainly</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from</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following</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different</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production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routes</w:t>
      </w:r>
      <w:proofErr w:type="spellEnd"/>
      <w:r w:rsidRPr="001C7A4B">
        <w:rPr>
          <w:rFonts w:ascii="Times New Roman" w:hAnsi="Times New Roman" w:cs="Times New Roman"/>
          <w:sz w:val="24"/>
          <w:szCs w:val="24"/>
        </w:rPr>
        <w:t xml:space="preserve">: </w:t>
      </w:r>
    </w:p>
    <w:p w14:paraId="4584E189" w14:textId="77777777" w:rsidR="00FE24CC" w:rsidRDefault="00FE24CC" w:rsidP="00AD2A1A">
      <w:pPr>
        <w:spacing w:after="0"/>
        <w:ind w:left="708"/>
        <w:jc w:val="both"/>
        <w:rPr>
          <w:rFonts w:ascii="Times New Roman" w:hAnsi="Times New Roman" w:cs="Times New Roman"/>
          <w:sz w:val="24"/>
          <w:szCs w:val="24"/>
        </w:rPr>
      </w:pPr>
    </w:p>
    <w:p w14:paraId="44A8D117" w14:textId="77777777" w:rsidR="00FE24CC" w:rsidRPr="00AD2A1A" w:rsidRDefault="001C7A4B" w:rsidP="00AD2A1A">
      <w:pPr>
        <w:pStyle w:val="PargrafodaLista"/>
        <w:numPr>
          <w:ilvl w:val="0"/>
          <w:numId w:val="9"/>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Route</w:t>
      </w:r>
      <w:proofErr w:type="spellEnd"/>
      <w:r w:rsidRPr="00AD2A1A">
        <w:rPr>
          <w:rFonts w:ascii="Times New Roman" w:hAnsi="Times New Roman" w:cs="Times New Roman"/>
          <w:sz w:val="24"/>
          <w:szCs w:val="24"/>
        </w:rPr>
        <w:t xml:space="preserve"> 1: </w:t>
      </w:r>
      <w:proofErr w:type="spellStart"/>
      <w:r w:rsidRPr="00AD2A1A">
        <w:rPr>
          <w:rFonts w:ascii="Times New Roman" w:hAnsi="Times New Roman" w:cs="Times New Roman"/>
          <w:sz w:val="24"/>
          <w:szCs w:val="24"/>
        </w:rPr>
        <w:t>through</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the</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oxidation</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of</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cyclohexanol</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with</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nitric</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acid</w:t>
      </w:r>
      <w:proofErr w:type="spellEnd"/>
      <w:r w:rsidRPr="00AD2A1A">
        <w:rPr>
          <w:rFonts w:ascii="Times New Roman" w:hAnsi="Times New Roman" w:cs="Times New Roman"/>
          <w:sz w:val="24"/>
          <w:szCs w:val="24"/>
        </w:rPr>
        <w:t xml:space="preserve">; </w:t>
      </w:r>
    </w:p>
    <w:p w14:paraId="062693C2" w14:textId="77777777" w:rsidR="00FE24CC" w:rsidRPr="00AD2A1A" w:rsidRDefault="001C7A4B" w:rsidP="00AD2A1A">
      <w:pPr>
        <w:pStyle w:val="PargrafodaLista"/>
        <w:numPr>
          <w:ilvl w:val="0"/>
          <w:numId w:val="9"/>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Route</w:t>
      </w:r>
      <w:proofErr w:type="spellEnd"/>
      <w:r w:rsidRPr="00AD2A1A">
        <w:rPr>
          <w:rFonts w:ascii="Times New Roman" w:hAnsi="Times New Roman" w:cs="Times New Roman"/>
          <w:sz w:val="24"/>
          <w:szCs w:val="24"/>
        </w:rPr>
        <w:t xml:space="preserve"> 2: </w:t>
      </w:r>
      <w:proofErr w:type="spellStart"/>
      <w:r w:rsidRPr="00AD2A1A">
        <w:rPr>
          <w:rFonts w:ascii="Times New Roman" w:hAnsi="Times New Roman" w:cs="Times New Roman"/>
          <w:sz w:val="24"/>
          <w:szCs w:val="24"/>
        </w:rPr>
        <w:t>through</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the</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oxidation</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of</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olona</w:t>
      </w:r>
      <w:proofErr w:type="spellEnd"/>
      <w:r w:rsidRPr="00AD2A1A">
        <w:rPr>
          <w:rFonts w:ascii="Times New Roman" w:hAnsi="Times New Roman" w:cs="Times New Roman"/>
          <w:sz w:val="24"/>
          <w:szCs w:val="24"/>
        </w:rPr>
        <w:t>, ​​</w:t>
      </w:r>
      <w:proofErr w:type="spellStart"/>
      <w:r w:rsidRPr="00AD2A1A">
        <w:rPr>
          <w:rFonts w:ascii="Times New Roman" w:hAnsi="Times New Roman" w:cs="Times New Roman"/>
          <w:sz w:val="24"/>
          <w:szCs w:val="24"/>
        </w:rPr>
        <w:t>or</w:t>
      </w:r>
      <w:proofErr w:type="spellEnd"/>
      <w:r w:rsidRPr="00AD2A1A">
        <w:rPr>
          <w:rFonts w:ascii="Times New Roman" w:hAnsi="Times New Roman" w:cs="Times New Roman"/>
          <w:sz w:val="24"/>
          <w:szCs w:val="24"/>
        </w:rPr>
        <w:t xml:space="preserve"> KA </w:t>
      </w:r>
      <w:proofErr w:type="spellStart"/>
      <w:r w:rsidRPr="00AD2A1A">
        <w:rPr>
          <w:rFonts w:ascii="Times New Roman" w:hAnsi="Times New Roman" w:cs="Times New Roman"/>
          <w:sz w:val="24"/>
          <w:szCs w:val="24"/>
        </w:rPr>
        <w:t>oil</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with</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nitric</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acid</w:t>
      </w:r>
      <w:proofErr w:type="spellEnd"/>
      <w:r w:rsidRPr="00AD2A1A">
        <w:rPr>
          <w:rFonts w:ascii="Times New Roman" w:hAnsi="Times New Roman" w:cs="Times New Roman"/>
          <w:sz w:val="24"/>
          <w:szCs w:val="24"/>
        </w:rPr>
        <w:t xml:space="preserve">; </w:t>
      </w:r>
    </w:p>
    <w:p w14:paraId="7909CC82" w14:textId="77777777" w:rsidR="00FE24CC" w:rsidRPr="00AD2A1A" w:rsidRDefault="001C7A4B" w:rsidP="00AD2A1A">
      <w:pPr>
        <w:pStyle w:val="PargrafodaLista"/>
        <w:numPr>
          <w:ilvl w:val="0"/>
          <w:numId w:val="9"/>
        </w:numPr>
        <w:spacing w:after="0"/>
        <w:jc w:val="both"/>
        <w:rPr>
          <w:rFonts w:ascii="Times New Roman" w:hAnsi="Times New Roman" w:cs="Times New Roman"/>
          <w:sz w:val="24"/>
          <w:szCs w:val="24"/>
        </w:rPr>
      </w:pPr>
      <w:proofErr w:type="spellStart"/>
      <w:r w:rsidRPr="00AD2A1A">
        <w:rPr>
          <w:rFonts w:ascii="Times New Roman" w:hAnsi="Times New Roman" w:cs="Times New Roman"/>
          <w:sz w:val="24"/>
          <w:szCs w:val="24"/>
        </w:rPr>
        <w:t>Route</w:t>
      </w:r>
      <w:proofErr w:type="spellEnd"/>
      <w:r w:rsidRPr="00AD2A1A">
        <w:rPr>
          <w:rFonts w:ascii="Times New Roman" w:hAnsi="Times New Roman" w:cs="Times New Roman"/>
          <w:sz w:val="24"/>
          <w:szCs w:val="24"/>
        </w:rPr>
        <w:t xml:space="preserve"> 3: via </w:t>
      </w:r>
      <w:proofErr w:type="spellStart"/>
      <w:r w:rsidRPr="00AD2A1A">
        <w:rPr>
          <w:rFonts w:ascii="Times New Roman" w:hAnsi="Times New Roman" w:cs="Times New Roman"/>
          <w:sz w:val="24"/>
          <w:szCs w:val="24"/>
        </w:rPr>
        <w:t>adipic</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acid</w:t>
      </w:r>
      <w:proofErr w:type="spellEnd"/>
      <w:r w:rsidRPr="00AD2A1A">
        <w:rPr>
          <w:rFonts w:ascii="Times New Roman" w:hAnsi="Times New Roman" w:cs="Times New Roman"/>
          <w:sz w:val="24"/>
          <w:szCs w:val="24"/>
        </w:rPr>
        <w:t xml:space="preserve"> </w:t>
      </w:r>
      <w:proofErr w:type="spellStart"/>
      <w:r w:rsidRPr="00AD2A1A">
        <w:rPr>
          <w:rFonts w:ascii="Times New Roman" w:hAnsi="Times New Roman" w:cs="Times New Roman"/>
          <w:sz w:val="24"/>
          <w:szCs w:val="24"/>
        </w:rPr>
        <w:t>bio-base</w:t>
      </w:r>
      <w:proofErr w:type="spellEnd"/>
      <w:r w:rsidRPr="00AD2A1A">
        <w:rPr>
          <w:rFonts w:ascii="Times New Roman" w:hAnsi="Times New Roman" w:cs="Times New Roman"/>
          <w:sz w:val="24"/>
          <w:szCs w:val="24"/>
        </w:rPr>
        <w:t xml:space="preserve">. </w:t>
      </w:r>
    </w:p>
    <w:p w14:paraId="422E150D" w14:textId="77777777" w:rsidR="00FE24CC" w:rsidRDefault="00FE24CC" w:rsidP="00AD2A1A">
      <w:pPr>
        <w:spacing w:after="0"/>
        <w:ind w:left="708"/>
        <w:jc w:val="both"/>
        <w:rPr>
          <w:rFonts w:ascii="Times New Roman" w:hAnsi="Times New Roman" w:cs="Times New Roman"/>
          <w:sz w:val="24"/>
          <w:szCs w:val="24"/>
        </w:rPr>
      </w:pPr>
    </w:p>
    <w:p w14:paraId="5633231A" w14:textId="77777777" w:rsidR="00AD2A1A" w:rsidRDefault="001C7A4B" w:rsidP="00AD2A1A">
      <w:pPr>
        <w:ind w:left="708" w:firstLine="708"/>
        <w:jc w:val="both"/>
        <w:rPr>
          <w:rFonts w:ascii="Times New Roman" w:hAnsi="Times New Roman" w:cs="Times New Roman"/>
          <w:sz w:val="24"/>
          <w:szCs w:val="24"/>
        </w:rPr>
      </w:pPr>
      <w:r w:rsidRPr="001C7A4B">
        <w:rPr>
          <w:rFonts w:ascii="Times New Roman" w:hAnsi="Times New Roman" w:cs="Times New Roman"/>
          <w:sz w:val="24"/>
          <w:szCs w:val="24"/>
        </w:rPr>
        <w:t xml:space="preserve">The </w:t>
      </w:r>
      <w:proofErr w:type="spellStart"/>
      <w:r w:rsidRPr="001C7A4B">
        <w:rPr>
          <w:rFonts w:ascii="Times New Roman" w:hAnsi="Times New Roman" w:cs="Times New Roman"/>
          <w:sz w:val="24"/>
          <w:szCs w:val="24"/>
        </w:rPr>
        <w:t>product</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can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also</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be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obtained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from</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phenol</w:t>
      </w:r>
      <w:proofErr w:type="spellEnd"/>
      <w:r w:rsidRPr="001C7A4B">
        <w:rPr>
          <w:rFonts w:ascii="Times New Roman" w:hAnsi="Times New Roman" w:cs="Times New Roman"/>
          <w:sz w:val="24"/>
          <w:szCs w:val="24"/>
        </w:rPr>
        <w:t xml:space="preserve">, </w:t>
      </w:r>
      <w:r w:rsidR="00FE24CC">
        <w:rPr>
          <w:rFonts w:ascii="Times New Roman" w:hAnsi="Times New Roman" w:cs="Times New Roman"/>
          <w:sz w:val="24"/>
          <w:szCs w:val="24"/>
        </w:rPr>
        <w:t>a</w:t>
      </w:r>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reaction</w:t>
      </w:r>
      <w:proofErr w:type="spellEnd"/>
      <w:r w:rsidRPr="001C7A4B">
        <w:rPr>
          <w:rFonts w:ascii="Times New Roman" w:hAnsi="Times New Roman" w:cs="Times New Roman"/>
          <w:sz w:val="24"/>
          <w:szCs w:val="24"/>
        </w:rPr>
        <w:t xml:space="preserve"> </w:t>
      </w:r>
      <w:proofErr w:type="spellStart"/>
      <w:r w:rsidR="00AD2A1A">
        <w:rPr>
          <w:rFonts w:ascii="Times New Roman" w:hAnsi="Times New Roman" w:cs="Times New Roman"/>
          <w:sz w:val="24"/>
          <w:szCs w:val="24"/>
        </w:rPr>
        <w:t>that</w:t>
      </w:r>
      <w:proofErr w:type="spellEnd"/>
      <w:r w:rsidR="00AD2A1A">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typically</w:t>
      </w:r>
      <w:proofErr w:type="spellEnd"/>
      <w:r w:rsidRPr="001C7A4B">
        <w:rPr>
          <w:rFonts w:ascii="Times New Roman" w:hAnsi="Times New Roman" w:cs="Times New Roman"/>
          <w:sz w:val="24"/>
          <w:szCs w:val="24"/>
        </w:rPr>
        <w:t xml:space="preserve"> </w:t>
      </w:r>
      <w:r w:rsidR="00FE24CC" w:rsidRPr="00FE24CC">
        <w:rPr>
          <w:rFonts w:ascii="Times New Roman" w:hAnsi="Times New Roman" w:cs="Times New Roman"/>
          <w:sz w:val="24"/>
          <w:szCs w:val="24"/>
          <w:lang w:val="en"/>
        </w:rPr>
        <w:t>yiel</w:t>
      </w:r>
      <w:r w:rsidR="00AD2A1A">
        <w:rPr>
          <w:rFonts w:ascii="Times New Roman" w:hAnsi="Times New Roman" w:cs="Times New Roman"/>
          <w:sz w:val="24"/>
          <w:szCs w:val="24"/>
          <w:lang w:val="en"/>
        </w:rPr>
        <w:t>ds</w:t>
      </w:r>
      <w:r w:rsidR="00FE24CC" w:rsidRPr="00FE24CC">
        <w:rPr>
          <w:rFonts w:ascii="Times New Roman" w:hAnsi="Times New Roman" w:cs="Times New Roman"/>
          <w:sz w:val="24"/>
          <w:szCs w:val="24"/>
          <w:lang w:val="en"/>
        </w:rPr>
        <w:t xml:space="preserve"> more than 97%</w:t>
      </w:r>
      <w:r w:rsidR="00FE24CC">
        <w:rPr>
          <w:rFonts w:ascii="Times New Roman" w:hAnsi="Times New Roman" w:cs="Times New Roman"/>
          <w:sz w:val="24"/>
          <w:szCs w:val="24"/>
          <w:lang w:val="en"/>
        </w:rPr>
        <w:t xml:space="preserve"> of purity.</w:t>
      </w:r>
      <w:r w:rsidR="00FE24CC" w:rsidRPr="00FE24CC">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Through</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this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process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phenol</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is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hydrogenated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using</w:t>
      </w:r>
      <w:proofErr w:type="spellEnd"/>
      <w:r w:rsidRPr="001C7A4B">
        <w:rPr>
          <w:rFonts w:ascii="Times New Roman" w:hAnsi="Times New Roman" w:cs="Times New Roman"/>
          <w:sz w:val="24"/>
          <w:szCs w:val="24"/>
        </w:rPr>
        <w:t xml:space="preserve"> a </w:t>
      </w:r>
      <w:proofErr w:type="spellStart"/>
      <w:r w:rsidRPr="001C7A4B">
        <w:rPr>
          <w:rFonts w:ascii="Times New Roman" w:hAnsi="Times New Roman" w:cs="Times New Roman"/>
          <w:sz w:val="24"/>
          <w:szCs w:val="24"/>
        </w:rPr>
        <w:t>nickel</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catalyst</w:t>
      </w:r>
      <w:proofErr w:type="spellEnd"/>
      <w:r w:rsidRPr="001C7A4B">
        <w:rPr>
          <w:rFonts w:ascii="Times New Roman" w:hAnsi="Times New Roman" w:cs="Times New Roman"/>
          <w:sz w:val="24"/>
          <w:szCs w:val="24"/>
        </w:rPr>
        <w:t xml:space="preserve">. The </w:t>
      </w:r>
      <w:proofErr w:type="spellStart"/>
      <w:r w:rsidRPr="001C7A4B">
        <w:rPr>
          <w:rFonts w:ascii="Times New Roman" w:hAnsi="Times New Roman" w:cs="Times New Roman"/>
          <w:sz w:val="24"/>
          <w:szCs w:val="24"/>
        </w:rPr>
        <w:t>second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step</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involves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oxidation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of</w:t>
      </w:r>
      <w:proofErr w:type="spellEnd"/>
      <w:r w:rsidRPr="001C7A4B">
        <w:rPr>
          <w:rFonts w:ascii="Times New Roman" w:hAnsi="Times New Roman" w:cs="Times New Roman"/>
          <w:sz w:val="24"/>
          <w:szCs w:val="24"/>
        </w:rPr>
        <w:t xml:space="preserve"> KA </w:t>
      </w:r>
      <w:proofErr w:type="spellStart"/>
      <w:r w:rsidRPr="001C7A4B">
        <w:rPr>
          <w:rFonts w:ascii="Times New Roman" w:hAnsi="Times New Roman" w:cs="Times New Roman"/>
          <w:sz w:val="24"/>
          <w:szCs w:val="24"/>
        </w:rPr>
        <w:t>oil</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or</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cyclohexanol</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with</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nitric</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acid</w:t>
      </w:r>
      <w:proofErr w:type="spellEnd"/>
      <w:r w:rsidRPr="001C7A4B">
        <w:rPr>
          <w:rFonts w:ascii="Times New Roman" w:hAnsi="Times New Roman" w:cs="Times New Roman"/>
          <w:sz w:val="24"/>
          <w:szCs w:val="24"/>
        </w:rPr>
        <w:t xml:space="preserve">, </w:t>
      </w:r>
      <w:proofErr w:type="spellStart"/>
      <w:r w:rsidR="00AD2A1A" w:rsidRPr="00AD2A1A">
        <w:rPr>
          <w:rFonts w:ascii="Times New Roman" w:hAnsi="Times New Roman" w:cs="Times New Roman"/>
          <w:sz w:val="24"/>
          <w:szCs w:val="24"/>
          <w:lang w:val="en"/>
        </w:rPr>
        <w:t>esulting</w:t>
      </w:r>
      <w:proofErr w:type="spellEnd"/>
      <w:r w:rsidR="00AD2A1A" w:rsidRPr="00AD2A1A">
        <w:rPr>
          <w:rFonts w:ascii="Times New Roman" w:hAnsi="Times New Roman" w:cs="Times New Roman"/>
          <w:sz w:val="24"/>
          <w:szCs w:val="24"/>
          <w:lang w:val="en"/>
        </w:rPr>
        <w:t xml:space="preserve"> in adipic acid and in the by-products glutaric and succinic acids, in the presence of catalysts, such as copper and vanadium salts.</w:t>
      </w:r>
      <w:r w:rsidRPr="001C7A4B">
        <w:rPr>
          <w:rFonts w:ascii="Times New Roman" w:hAnsi="Times New Roman" w:cs="Times New Roman"/>
          <w:sz w:val="24"/>
          <w:szCs w:val="24"/>
        </w:rPr>
        <w:t xml:space="preserve"> </w:t>
      </w:r>
    </w:p>
    <w:p w14:paraId="42F7AFB5" w14:textId="795AC424" w:rsidR="001C7A4B" w:rsidRDefault="001C7A4B" w:rsidP="00AD2A1A">
      <w:pPr>
        <w:ind w:left="708" w:firstLine="708"/>
        <w:jc w:val="both"/>
        <w:rPr>
          <w:rFonts w:ascii="Times New Roman" w:hAnsi="Times New Roman" w:cs="Times New Roman"/>
          <w:sz w:val="24"/>
          <w:szCs w:val="24"/>
        </w:rPr>
      </w:pPr>
      <w:proofErr w:type="spellStart"/>
      <w:r w:rsidRPr="001C7A4B">
        <w:rPr>
          <w:rFonts w:ascii="Times New Roman" w:hAnsi="Times New Roman" w:cs="Times New Roman"/>
          <w:sz w:val="24"/>
          <w:szCs w:val="24"/>
        </w:rPr>
        <w:t>Adipic</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acid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from</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which</w:t>
      </w:r>
      <w:proofErr w:type="spellEnd"/>
      <w:r w:rsidRPr="001C7A4B">
        <w:rPr>
          <w:rFonts w:ascii="Times New Roman" w:hAnsi="Times New Roman" w:cs="Times New Roman"/>
          <w:sz w:val="24"/>
          <w:szCs w:val="24"/>
        </w:rPr>
        <w:t xml:space="preserve"> linear polyesters </w:t>
      </w:r>
      <w:proofErr w:type="spellStart"/>
      <w:r w:rsidRPr="001C7A4B">
        <w:rPr>
          <w:rFonts w:ascii="Times New Roman" w:hAnsi="Times New Roman" w:cs="Times New Roman"/>
          <w:sz w:val="24"/>
          <w:szCs w:val="24"/>
        </w:rPr>
        <w:t>can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be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obtained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is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used</w:t>
      </w:r>
      <w:proofErr w:type="spellEnd"/>
      <w:r w:rsidRPr="001C7A4B">
        <w:rPr>
          <w:rFonts w:ascii="Times New Roman" w:hAnsi="Times New Roman" w:cs="Times New Roman"/>
          <w:sz w:val="24"/>
          <w:szCs w:val="24"/>
        </w:rPr>
        <w:t xml:space="preserve"> in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production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of</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polyols</w:t>
      </w:r>
      <w:proofErr w:type="spellEnd"/>
      <w:r w:rsidRPr="001C7A4B">
        <w:rPr>
          <w:rFonts w:ascii="Times New Roman" w:hAnsi="Times New Roman" w:cs="Times New Roman"/>
          <w:sz w:val="24"/>
          <w:szCs w:val="24"/>
        </w:rPr>
        <w:t xml:space="preserve">-polyesters, </w:t>
      </w:r>
      <w:proofErr w:type="spellStart"/>
      <w:r w:rsidRPr="001C7A4B">
        <w:rPr>
          <w:rFonts w:ascii="Times New Roman" w:hAnsi="Times New Roman" w:cs="Times New Roman"/>
          <w:sz w:val="24"/>
          <w:szCs w:val="24"/>
        </w:rPr>
        <w:t>used</w:t>
      </w:r>
      <w:proofErr w:type="spellEnd"/>
      <w:r w:rsidRPr="001C7A4B">
        <w:rPr>
          <w:rFonts w:ascii="Times New Roman" w:hAnsi="Times New Roman" w:cs="Times New Roman"/>
          <w:sz w:val="24"/>
          <w:szCs w:val="24"/>
        </w:rPr>
        <w:t xml:space="preserve"> in </w:t>
      </w:r>
      <w:proofErr w:type="spellStart"/>
      <w:r w:rsidRPr="001C7A4B">
        <w:rPr>
          <w:rFonts w:ascii="Times New Roman" w:hAnsi="Times New Roman" w:cs="Times New Roman"/>
          <w:sz w:val="24"/>
          <w:szCs w:val="24"/>
        </w:rPr>
        <w:t>various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applications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which</w:t>
      </w:r>
      <w:proofErr w:type="spellEnd"/>
      <w:r w:rsidRPr="001C7A4B">
        <w:rPr>
          <w:rFonts w:ascii="Times New Roman" w:hAnsi="Times New Roman" w:cs="Times New Roman"/>
          <w:sz w:val="24"/>
          <w:szCs w:val="24"/>
        </w:rPr>
        <w:t xml:space="preserve"> includes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preparation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of</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polyurethanes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by</w:t>
      </w:r>
      <w:proofErr w:type="spellEnd"/>
      <w:r w:rsidRPr="001C7A4B">
        <w:rPr>
          <w:rFonts w:ascii="Times New Roman" w:hAnsi="Times New Roman" w:cs="Times New Roman"/>
          <w:sz w:val="24"/>
          <w:szCs w:val="24"/>
        </w:rPr>
        <w:t xml:space="preserve"> </w:t>
      </w:r>
      <w:proofErr w:type="spellStart"/>
      <w:r w:rsidR="00AD2A1A">
        <w:rPr>
          <w:rFonts w:ascii="Times New Roman" w:hAnsi="Times New Roman" w:cs="Times New Roman"/>
          <w:sz w:val="24"/>
          <w:szCs w:val="24"/>
        </w:rPr>
        <w:t>the</w:t>
      </w:r>
      <w:proofErr w:type="spellEnd"/>
      <w:r w:rsidR="00AD2A1A">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reaction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with</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isocyanates</w:t>
      </w:r>
      <w:proofErr w:type="spellEnd"/>
      <w:r w:rsidRPr="001C7A4B">
        <w:rPr>
          <w:rFonts w:ascii="Times New Roman" w:hAnsi="Times New Roman" w:cs="Times New Roman"/>
          <w:sz w:val="24"/>
          <w:szCs w:val="24"/>
        </w:rPr>
        <w:t xml:space="preserve">. The </w:t>
      </w:r>
      <w:proofErr w:type="spellStart"/>
      <w:r w:rsidRPr="001C7A4B">
        <w:rPr>
          <w:rFonts w:ascii="Times New Roman" w:hAnsi="Times New Roman" w:cs="Times New Roman"/>
          <w:sz w:val="24"/>
          <w:szCs w:val="24"/>
        </w:rPr>
        <w:t>product</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gives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polyol</w:t>
      </w:r>
      <w:proofErr w:type="spellEnd"/>
      <w:r w:rsidRPr="001C7A4B">
        <w:rPr>
          <w:rFonts w:ascii="Times New Roman" w:hAnsi="Times New Roman" w:cs="Times New Roman"/>
          <w:sz w:val="24"/>
          <w:szCs w:val="24"/>
        </w:rPr>
        <w:t xml:space="preserve">-polyester </w:t>
      </w:r>
      <w:proofErr w:type="spellStart"/>
      <w:r w:rsidRPr="001C7A4B">
        <w:rPr>
          <w:rFonts w:ascii="Times New Roman" w:hAnsi="Times New Roman" w:cs="Times New Roman"/>
          <w:sz w:val="24"/>
          <w:szCs w:val="24"/>
        </w:rPr>
        <w:t>physical</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properties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such</w:t>
      </w:r>
      <w:proofErr w:type="spellEnd"/>
      <w:r w:rsidRPr="001C7A4B">
        <w:rPr>
          <w:rFonts w:ascii="Times New Roman" w:hAnsi="Times New Roman" w:cs="Times New Roman"/>
          <w:sz w:val="24"/>
          <w:szCs w:val="24"/>
        </w:rPr>
        <w:t xml:space="preserve"> as </w:t>
      </w:r>
      <w:proofErr w:type="spellStart"/>
      <w:r w:rsidRPr="001C7A4B">
        <w:rPr>
          <w:rFonts w:ascii="Times New Roman" w:hAnsi="Times New Roman" w:cs="Times New Roman"/>
          <w:sz w:val="24"/>
          <w:szCs w:val="24"/>
        </w:rPr>
        <w:lastRenderedPageBreak/>
        <w:t>flexibility</w:t>
      </w:r>
      <w:proofErr w:type="spellEnd"/>
      <w:r w:rsidRPr="001C7A4B">
        <w:rPr>
          <w:rFonts w:ascii="Times New Roman" w:hAnsi="Times New Roman" w:cs="Times New Roman"/>
          <w:sz w:val="24"/>
          <w:szCs w:val="24"/>
        </w:rPr>
        <w:t xml:space="preserve">, in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case </w:t>
      </w:r>
      <w:proofErr w:type="spellStart"/>
      <w:r w:rsidRPr="001C7A4B">
        <w:rPr>
          <w:rFonts w:ascii="Times New Roman" w:hAnsi="Times New Roman" w:cs="Times New Roman"/>
          <w:sz w:val="24"/>
          <w:szCs w:val="24"/>
        </w:rPr>
        <w:t>of</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polyurethanes</w:t>
      </w:r>
      <w:proofErr w:type="spellEnd"/>
      <w:r w:rsidRPr="001C7A4B">
        <w:rPr>
          <w:rFonts w:ascii="Times New Roman" w:hAnsi="Times New Roman" w:cs="Times New Roman"/>
          <w:sz w:val="24"/>
          <w:szCs w:val="24"/>
        </w:rPr>
        <w:t xml:space="preserve"> for </w:t>
      </w:r>
      <w:proofErr w:type="spellStart"/>
      <w:r w:rsidRPr="001C7A4B">
        <w:rPr>
          <w:rFonts w:ascii="Times New Roman" w:hAnsi="Times New Roman" w:cs="Times New Roman"/>
          <w:sz w:val="24"/>
          <w:szCs w:val="24"/>
        </w:rPr>
        <w:t>flexible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foams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and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elastomers</w:t>
      </w:r>
      <w:proofErr w:type="spellEnd"/>
      <w:r w:rsidRPr="001C7A4B">
        <w:rPr>
          <w:rFonts w:ascii="Times New Roman" w:hAnsi="Times New Roman" w:cs="Times New Roman"/>
          <w:sz w:val="24"/>
          <w:szCs w:val="24"/>
        </w:rPr>
        <w:t xml:space="preserve">. In </w:t>
      </w:r>
      <w:proofErr w:type="spellStart"/>
      <w:r w:rsidRPr="001C7A4B">
        <w:rPr>
          <w:rFonts w:ascii="Times New Roman" w:hAnsi="Times New Roman" w:cs="Times New Roman"/>
          <w:sz w:val="24"/>
          <w:szCs w:val="24"/>
        </w:rPr>
        <w:t>addition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the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product</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under</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investigation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through</w:t>
      </w:r>
      <w:proofErr w:type="spellEnd"/>
      <w:r w:rsidRPr="001C7A4B">
        <w:rPr>
          <w:rFonts w:ascii="Times New Roman" w:hAnsi="Times New Roman" w:cs="Times New Roman"/>
          <w:sz w:val="24"/>
          <w:szCs w:val="24"/>
        </w:rPr>
        <w:t xml:space="preserve"> its polyester, </w:t>
      </w:r>
      <w:proofErr w:type="spellStart"/>
      <w:r w:rsidRPr="001C7A4B">
        <w:rPr>
          <w:rFonts w:ascii="Times New Roman" w:hAnsi="Times New Roman" w:cs="Times New Roman"/>
          <w:sz w:val="24"/>
          <w:szCs w:val="24"/>
        </w:rPr>
        <w:t>gives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polyurethane</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improvement</w:t>
      </w:r>
      <w:proofErr w:type="spellEnd"/>
      <w:r w:rsidRPr="001C7A4B">
        <w:rPr>
          <w:rFonts w:ascii="Times New Roman" w:hAnsi="Times New Roman" w:cs="Times New Roman"/>
          <w:sz w:val="24"/>
          <w:szCs w:val="24"/>
        </w:rPr>
        <w:t xml:space="preserve"> in </w:t>
      </w:r>
      <w:proofErr w:type="spellStart"/>
      <w:r w:rsidRPr="001C7A4B">
        <w:rPr>
          <w:rFonts w:ascii="Times New Roman" w:hAnsi="Times New Roman" w:cs="Times New Roman"/>
          <w:sz w:val="24"/>
          <w:szCs w:val="24"/>
        </w:rPr>
        <w:t>properties</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related</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to</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strength</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abrasion</w:t>
      </w:r>
      <w:proofErr w:type="spellEnd"/>
      <w:r w:rsidRPr="001C7A4B">
        <w:rPr>
          <w:rFonts w:ascii="Times New Roman" w:hAnsi="Times New Roman" w:cs="Times New Roman"/>
          <w:sz w:val="24"/>
          <w:szCs w:val="24"/>
        </w:rPr>
        <w:t xml:space="preserve"> </w:t>
      </w:r>
      <w:proofErr w:type="spellStart"/>
      <w:r w:rsidRPr="001C7A4B">
        <w:rPr>
          <w:rFonts w:ascii="Times New Roman" w:hAnsi="Times New Roman" w:cs="Times New Roman"/>
          <w:sz w:val="24"/>
          <w:szCs w:val="24"/>
        </w:rPr>
        <w:t>and</w:t>
      </w:r>
      <w:proofErr w:type="spellEnd"/>
      <w:r w:rsidRPr="001C7A4B">
        <w:rPr>
          <w:rFonts w:ascii="Times New Roman" w:hAnsi="Times New Roman" w:cs="Times New Roman"/>
          <w:sz w:val="24"/>
          <w:szCs w:val="24"/>
        </w:rPr>
        <w:t xml:space="preserve"> dimensional </w:t>
      </w:r>
      <w:proofErr w:type="spellStart"/>
      <w:r w:rsidRPr="001C7A4B">
        <w:rPr>
          <w:rFonts w:ascii="Times New Roman" w:hAnsi="Times New Roman" w:cs="Times New Roman"/>
          <w:sz w:val="24"/>
          <w:szCs w:val="24"/>
        </w:rPr>
        <w:t>stability</w:t>
      </w:r>
      <w:proofErr w:type="spellEnd"/>
      <w:r w:rsidRPr="001C7A4B">
        <w:rPr>
          <w:rFonts w:ascii="Times New Roman" w:hAnsi="Times New Roman" w:cs="Times New Roman"/>
          <w:sz w:val="24"/>
          <w:szCs w:val="24"/>
        </w:rPr>
        <w:t>.</w:t>
      </w:r>
    </w:p>
    <w:p w14:paraId="3576C4C0" w14:textId="41C12E51" w:rsidR="00AD2A1A" w:rsidRPr="00AD2A1A" w:rsidRDefault="00AD2A1A" w:rsidP="00AD2A1A">
      <w:pPr>
        <w:ind w:left="708" w:firstLine="708"/>
        <w:jc w:val="both"/>
        <w:rPr>
          <w:rFonts w:ascii="Times New Roman" w:hAnsi="Times New Roman" w:cs="Times New Roman"/>
          <w:sz w:val="24"/>
          <w:szCs w:val="24"/>
        </w:rPr>
      </w:pPr>
      <w:r w:rsidRPr="00AD2A1A">
        <w:rPr>
          <w:rFonts w:ascii="Times New Roman" w:hAnsi="Times New Roman" w:cs="Times New Roman"/>
          <w:sz w:val="24"/>
          <w:szCs w:val="24"/>
        </w:rPr>
        <w:t>Adipic acid, by</w:t>
      </w:r>
      <w:r w:rsidRPr="00AD2A1A">
        <w:rPr>
          <w:rFonts w:ascii="Times New Roman" w:hAnsi="Times New Roman" w:cs="Times New Roman"/>
          <w:sz w:val="24"/>
          <w:szCs w:val="24"/>
        </w:rPr>
        <w:t xml:space="preserve"> the</w:t>
      </w:r>
      <w:r w:rsidRPr="00AD2A1A">
        <w:rPr>
          <w:rFonts w:ascii="Times New Roman" w:hAnsi="Times New Roman" w:cs="Times New Roman"/>
          <w:sz w:val="24"/>
          <w:szCs w:val="24"/>
        </w:rPr>
        <w:t xml:space="preserve"> reaction with octanol, is also used in the preparation of dioctyl adipate (DOA), which increases the plasticity or fluidity of materials. DOA, despite being applied predominantly to plastics, especially polyvinyl chloride or PVC, also optimizes the properties of other materials, such as concrete and cement.</w:t>
      </w:r>
    </w:p>
    <w:p w14:paraId="09D0708D" w14:textId="2B1AA58E" w:rsidR="00AD2A1A" w:rsidRPr="00AD2A1A" w:rsidRDefault="00AD2A1A" w:rsidP="00AD2A1A">
      <w:pPr>
        <w:ind w:left="708" w:firstLine="708"/>
        <w:jc w:val="both"/>
        <w:rPr>
          <w:rFonts w:ascii="Times New Roman" w:hAnsi="Times New Roman" w:cs="Times New Roman"/>
          <w:sz w:val="24"/>
          <w:szCs w:val="24"/>
        </w:rPr>
      </w:pPr>
      <w:r w:rsidRPr="00AD2A1A">
        <w:rPr>
          <w:rFonts w:ascii="Times New Roman" w:hAnsi="Times New Roman" w:cs="Times New Roman"/>
          <w:sz w:val="24"/>
          <w:szCs w:val="24"/>
        </w:rPr>
        <w:t>Adipic acid with amines, in turn, forms polyamides which, by reaction with epichlorohydrin, integrate the production of resins used to improve the moisture resistance of tissue papers, for example. In paper resin, adipic acid improves the tension properties of paper, both in the dry and wet phase, acting as a crosslinking agent for cellulose fibers, so that they do not break when moistened.</w:t>
      </w:r>
    </w:p>
    <w:p w14:paraId="23E29175" w14:textId="384E010B" w:rsidR="00AD2A1A" w:rsidRPr="00AD2A1A" w:rsidRDefault="00AD2A1A" w:rsidP="00AD2A1A">
      <w:pPr>
        <w:ind w:left="708" w:firstLine="708"/>
        <w:jc w:val="both"/>
        <w:rPr>
          <w:rFonts w:ascii="Times New Roman" w:hAnsi="Times New Roman" w:cs="Times New Roman"/>
          <w:sz w:val="24"/>
          <w:szCs w:val="24"/>
        </w:rPr>
      </w:pPr>
      <w:r w:rsidRPr="00AD2A1A">
        <w:rPr>
          <w:rFonts w:ascii="Times New Roman" w:hAnsi="Times New Roman" w:cs="Times New Roman"/>
          <w:sz w:val="24"/>
          <w:szCs w:val="24"/>
        </w:rPr>
        <w:t>In addition, the product is used in the composition of the polyesters used in the manufacture of polyurethane paints. Adipic acid, as part of the polyurethane paint, will provide special characteristics to it, such as adhesion, hardness, gloss, flexibility and resistance to abrasion to the impact of bad weather, acids and solvents.</w:t>
      </w:r>
    </w:p>
    <w:p w14:paraId="18783674" w14:textId="238ACF46" w:rsidR="00AD2A1A" w:rsidRPr="00AD2A1A" w:rsidRDefault="00AD2A1A" w:rsidP="00AD2A1A">
      <w:pPr>
        <w:ind w:left="708" w:firstLine="708"/>
        <w:jc w:val="both"/>
        <w:rPr>
          <w:rFonts w:ascii="Times New Roman" w:hAnsi="Times New Roman" w:cs="Times New Roman"/>
          <w:sz w:val="24"/>
          <w:szCs w:val="24"/>
        </w:rPr>
      </w:pPr>
      <w:r w:rsidRPr="00AD2A1A">
        <w:rPr>
          <w:rFonts w:ascii="Times New Roman" w:hAnsi="Times New Roman" w:cs="Times New Roman"/>
          <w:sz w:val="24"/>
          <w:szCs w:val="24"/>
        </w:rPr>
        <w:t>In addition, adipic acid is the main raw material in the production of nylon salt, by reaction with hexamethylenediamine. The nylon salt is polymerized to form polyamides, used in engineering plastics, textile threads and industrial threads.</w:t>
      </w:r>
    </w:p>
    <w:p w14:paraId="2A239D54" w14:textId="1F3E86D3" w:rsidR="00AD2A1A" w:rsidRPr="00AD2A1A" w:rsidRDefault="00AD2A1A" w:rsidP="00AD2A1A">
      <w:pPr>
        <w:ind w:left="708" w:firstLine="708"/>
        <w:jc w:val="both"/>
        <w:rPr>
          <w:rFonts w:ascii="Times New Roman" w:hAnsi="Times New Roman" w:cs="Times New Roman"/>
          <w:sz w:val="24"/>
          <w:szCs w:val="24"/>
        </w:rPr>
      </w:pPr>
      <w:r w:rsidRPr="00AD2A1A">
        <w:rPr>
          <w:rFonts w:ascii="Times New Roman" w:hAnsi="Times New Roman" w:cs="Times New Roman"/>
          <w:sz w:val="24"/>
          <w:szCs w:val="24"/>
        </w:rPr>
        <w:t>It should also be noted that adipic acid esters are not within the scope of the definition of the product subject to the anti-dumping duty, as well as the diesters described as “</w:t>
      </w:r>
      <w:proofErr w:type="spellStart"/>
      <w:r w:rsidRPr="00AD2A1A">
        <w:rPr>
          <w:rFonts w:ascii="Times New Roman" w:hAnsi="Times New Roman" w:cs="Times New Roman"/>
          <w:sz w:val="24"/>
          <w:szCs w:val="24"/>
        </w:rPr>
        <w:t>Nycobase</w:t>
      </w:r>
      <w:proofErr w:type="spellEnd"/>
      <w:r w:rsidRPr="00AD2A1A">
        <w:rPr>
          <w:rFonts w:ascii="Times New Roman" w:hAnsi="Times New Roman" w:cs="Times New Roman"/>
          <w:sz w:val="24"/>
          <w:szCs w:val="24"/>
        </w:rPr>
        <w:t xml:space="preserve"> ADT” and “</w:t>
      </w:r>
      <w:proofErr w:type="spellStart"/>
      <w:r w:rsidRPr="00AD2A1A">
        <w:rPr>
          <w:rFonts w:ascii="Times New Roman" w:hAnsi="Times New Roman" w:cs="Times New Roman"/>
          <w:sz w:val="24"/>
          <w:szCs w:val="24"/>
        </w:rPr>
        <w:t>Decaltal</w:t>
      </w:r>
      <w:proofErr w:type="spellEnd"/>
      <w:r w:rsidRPr="00AD2A1A">
        <w:rPr>
          <w:rFonts w:ascii="Times New Roman" w:hAnsi="Times New Roman" w:cs="Times New Roman"/>
          <w:sz w:val="24"/>
          <w:szCs w:val="24"/>
        </w:rPr>
        <w:t xml:space="preserve"> PIC A”.</w:t>
      </w:r>
    </w:p>
    <w:p w14:paraId="4028892D" w14:textId="77777777"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14:paraId="6E2354DE"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14:paraId="5C7BBA77" w14:textId="77777777" w:rsidR="001157B4" w:rsidRPr="005566CB" w:rsidRDefault="001157B4" w:rsidP="001157B4">
      <w:pPr>
        <w:pStyle w:val="PargrafodaLista"/>
        <w:ind w:left="1440"/>
        <w:jc w:val="both"/>
        <w:rPr>
          <w:rFonts w:ascii="Times New Roman" w:hAnsi="Times New Roman" w:cs="Times New Roman"/>
          <w:sz w:val="24"/>
          <w:szCs w:val="24"/>
          <w:lang w:val="en-US"/>
        </w:rPr>
      </w:pPr>
    </w:p>
    <w:p w14:paraId="11AD3DC7" w14:textId="1C7E1F88" w:rsidR="001157B4" w:rsidRPr="005566CB" w:rsidRDefault="001C7A4B" w:rsidP="001157B4">
      <w:pPr>
        <w:pStyle w:val="PargrafodaLista"/>
        <w:ind w:left="1440"/>
        <w:jc w:val="both"/>
        <w:rPr>
          <w:rFonts w:ascii="Times New Roman" w:hAnsi="Times New Roman" w:cs="Times New Roman"/>
          <w:sz w:val="24"/>
          <w:szCs w:val="24"/>
          <w:lang w:val="en-US"/>
        </w:rPr>
      </w:pPr>
      <w:r w:rsidRPr="005566CB">
        <w:rPr>
          <w:rFonts w:ascii="Times New Roman" w:hAnsi="Times New Roman" w:cs="Times New Roman"/>
          <w:sz w:val="24"/>
          <w:szCs w:val="24"/>
          <w:lang w:val="en-US"/>
        </w:rPr>
        <w:t>July</w:t>
      </w:r>
      <w:r w:rsidR="001157B4" w:rsidRPr="005566CB">
        <w:rPr>
          <w:rFonts w:ascii="Times New Roman" w:hAnsi="Times New Roman" w:cs="Times New Roman"/>
          <w:sz w:val="24"/>
          <w:szCs w:val="24"/>
          <w:lang w:val="en-US"/>
        </w:rPr>
        <w:t xml:space="preserve"> of </w:t>
      </w:r>
      <w:r w:rsidRPr="005566CB">
        <w:rPr>
          <w:rFonts w:ascii="Times New Roman" w:hAnsi="Times New Roman" w:cs="Times New Roman"/>
          <w:sz w:val="24"/>
          <w:szCs w:val="24"/>
          <w:lang w:val="en-US"/>
        </w:rPr>
        <w:t>2018</w:t>
      </w:r>
      <w:r w:rsidR="001157B4" w:rsidRPr="005566CB">
        <w:rPr>
          <w:rFonts w:ascii="Times New Roman" w:hAnsi="Times New Roman" w:cs="Times New Roman"/>
          <w:sz w:val="24"/>
          <w:szCs w:val="24"/>
          <w:lang w:val="en-US"/>
        </w:rPr>
        <w:t xml:space="preserve"> to </w:t>
      </w:r>
      <w:proofErr w:type="spellStart"/>
      <w:r w:rsidRPr="005566CB">
        <w:rPr>
          <w:rFonts w:ascii="Times New Roman" w:hAnsi="Times New Roman" w:cs="Times New Roman"/>
          <w:sz w:val="24"/>
          <w:szCs w:val="24"/>
          <w:lang w:val="en-US"/>
        </w:rPr>
        <w:t>june</w:t>
      </w:r>
      <w:proofErr w:type="spellEnd"/>
      <w:r w:rsidR="001157B4" w:rsidRPr="005566CB">
        <w:rPr>
          <w:rFonts w:ascii="Times New Roman" w:hAnsi="Times New Roman" w:cs="Times New Roman"/>
          <w:sz w:val="24"/>
          <w:szCs w:val="24"/>
          <w:lang w:val="en-US"/>
        </w:rPr>
        <w:t xml:space="preserve"> of </w:t>
      </w:r>
      <w:r w:rsidRPr="005566CB">
        <w:rPr>
          <w:rFonts w:ascii="Times New Roman" w:hAnsi="Times New Roman" w:cs="Times New Roman"/>
          <w:sz w:val="24"/>
          <w:szCs w:val="24"/>
          <w:lang w:val="en-US"/>
        </w:rPr>
        <w:t>2019.</w:t>
      </w:r>
    </w:p>
    <w:p w14:paraId="3E27A6E7" w14:textId="77777777" w:rsidR="001157B4" w:rsidRPr="005566CB" w:rsidRDefault="001157B4" w:rsidP="001157B4">
      <w:pPr>
        <w:pStyle w:val="PargrafodaLista"/>
        <w:ind w:left="1440"/>
        <w:jc w:val="both"/>
        <w:rPr>
          <w:rFonts w:ascii="Times New Roman" w:hAnsi="Times New Roman" w:cs="Times New Roman"/>
          <w:sz w:val="24"/>
          <w:szCs w:val="24"/>
          <w:lang w:val="en-US"/>
        </w:rPr>
      </w:pPr>
    </w:p>
    <w:p w14:paraId="123ABAD2" w14:textId="77777777" w:rsidR="001157B4" w:rsidRPr="005566CB" w:rsidRDefault="001157B4" w:rsidP="001157B4">
      <w:pPr>
        <w:pStyle w:val="PargrafodaLista"/>
        <w:numPr>
          <w:ilvl w:val="0"/>
          <w:numId w:val="4"/>
        </w:numPr>
        <w:jc w:val="both"/>
        <w:rPr>
          <w:rFonts w:ascii="Times New Roman" w:hAnsi="Times New Roman" w:cs="Times New Roman"/>
          <w:sz w:val="24"/>
          <w:szCs w:val="24"/>
          <w:lang w:val="en-US"/>
        </w:rPr>
      </w:pPr>
      <w:r w:rsidRPr="005566CB">
        <w:rPr>
          <w:rFonts w:ascii="Times New Roman" w:hAnsi="Times New Roman" w:cs="Times New Roman"/>
          <w:sz w:val="24"/>
          <w:szCs w:val="24"/>
          <w:lang w:val="en-US"/>
        </w:rPr>
        <w:t xml:space="preserve">Period of injury </w:t>
      </w:r>
      <w:r w:rsidR="00422A8D" w:rsidRPr="005566CB">
        <w:rPr>
          <w:rFonts w:ascii="Times New Roman" w:hAnsi="Times New Roman" w:cs="Times New Roman"/>
          <w:sz w:val="24"/>
          <w:szCs w:val="24"/>
          <w:lang w:val="en-US"/>
        </w:rPr>
        <w:t>review</w:t>
      </w:r>
    </w:p>
    <w:p w14:paraId="721DC807" w14:textId="67DC3CDD" w:rsidR="001157B4" w:rsidRPr="005566CB" w:rsidRDefault="005566CB" w:rsidP="001157B4">
      <w:pPr>
        <w:ind w:left="142"/>
        <w:jc w:val="both"/>
        <w:rPr>
          <w:rFonts w:ascii="Times New Roman" w:hAnsi="Times New Roman" w:cs="Times New Roman"/>
          <w:sz w:val="24"/>
          <w:szCs w:val="24"/>
          <w:lang w:val="en-US"/>
        </w:rPr>
      </w:pPr>
      <w:r w:rsidRPr="005566CB">
        <w:rPr>
          <w:rFonts w:ascii="Times New Roman" w:hAnsi="Times New Roman" w:cs="Times New Roman"/>
          <w:sz w:val="24"/>
          <w:szCs w:val="24"/>
          <w:lang w:val="en-US"/>
        </w:rPr>
        <w:t>July of 2014 to June of 2019</w:t>
      </w:r>
      <w:r w:rsidR="001157B4" w:rsidRPr="005566CB">
        <w:rPr>
          <w:rFonts w:ascii="Times New Roman" w:hAnsi="Times New Roman" w:cs="Times New Roman"/>
          <w:sz w:val="24"/>
          <w:szCs w:val="24"/>
          <w:lang w:val="en-US"/>
        </w:rPr>
        <w:t>, divided into five periods, in accordance to the specification below:</w:t>
      </w:r>
    </w:p>
    <w:p w14:paraId="7B8FA827" w14:textId="376D1A08" w:rsidR="001157B4" w:rsidRPr="005566CB" w:rsidRDefault="001157B4" w:rsidP="001157B4">
      <w:pPr>
        <w:pStyle w:val="PargrafodaLista"/>
        <w:ind w:left="1440"/>
        <w:jc w:val="both"/>
        <w:rPr>
          <w:rFonts w:ascii="Times New Roman" w:hAnsi="Times New Roman" w:cs="Times New Roman"/>
          <w:sz w:val="24"/>
          <w:szCs w:val="24"/>
          <w:lang w:val="en-US"/>
        </w:rPr>
      </w:pPr>
      <w:r w:rsidRPr="005566CB">
        <w:rPr>
          <w:rFonts w:ascii="Times New Roman" w:hAnsi="Times New Roman" w:cs="Times New Roman"/>
          <w:sz w:val="24"/>
          <w:szCs w:val="24"/>
          <w:lang w:val="en-US"/>
        </w:rPr>
        <w:t xml:space="preserve">P1 </w:t>
      </w:r>
      <w:r w:rsidR="005566CB" w:rsidRPr="005566CB">
        <w:rPr>
          <w:rFonts w:ascii="Times New Roman" w:hAnsi="Times New Roman" w:cs="Times New Roman"/>
          <w:sz w:val="24"/>
          <w:szCs w:val="24"/>
          <w:lang w:val="en-US"/>
        </w:rPr>
        <w:t>–</w:t>
      </w:r>
      <w:r w:rsidRPr="005566CB">
        <w:rPr>
          <w:rFonts w:ascii="Times New Roman" w:hAnsi="Times New Roman" w:cs="Times New Roman"/>
          <w:sz w:val="24"/>
          <w:szCs w:val="24"/>
          <w:lang w:val="en-US"/>
        </w:rPr>
        <w:t xml:space="preserve"> </w:t>
      </w:r>
      <w:r w:rsidR="005566CB" w:rsidRPr="005566CB">
        <w:rPr>
          <w:rFonts w:ascii="Times New Roman" w:hAnsi="Times New Roman" w:cs="Times New Roman"/>
          <w:sz w:val="24"/>
          <w:szCs w:val="24"/>
          <w:lang w:val="en-US"/>
        </w:rPr>
        <w:t>July of 2014 to June of 2015</w:t>
      </w:r>
    </w:p>
    <w:p w14:paraId="5132EADC" w14:textId="7DE9FA46" w:rsidR="001157B4" w:rsidRPr="005566CB" w:rsidRDefault="001157B4" w:rsidP="001157B4">
      <w:pPr>
        <w:pStyle w:val="PargrafodaLista"/>
        <w:ind w:left="1440"/>
        <w:jc w:val="both"/>
        <w:rPr>
          <w:rFonts w:ascii="Times New Roman" w:hAnsi="Times New Roman" w:cs="Times New Roman"/>
          <w:sz w:val="24"/>
          <w:szCs w:val="24"/>
          <w:lang w:val="en-US"/>
        </w:rPr>
      </w:pPr>
      <w:r w:rsidRPr="005566CB">
        <w:rPr>
          <w:rFonts w:ascii="Times New Roman" w:hAnsi="Times New Roman" w:cs="Times New Roman"/>
          <w:sz w:val="24"/>
          <w:szCs w:val="24"/>
          <w:lang w:val="en-US"/>
        </w:rPr>
        <w:t xml:space="preserve">P2 - </w:t>
      </w:r>
      <w:r w:rsidR="005566CB" w:rsidRPr="005566CB">
        <w:rPr>
          <w:rFonts w:ascii="Times New Roman" w:hAnsi="Times New Roman" w:cs="Times New Roman"/>
          <w:sz w:val="24"/>
          <w:szCs w:val="24"/>
          <w:lang w:val="en-US"/>
        </w:rPr>
        <w:t>July of 201</w:t>
      </w:r>
      <w:r w:rsidR="005566CB" w:rsidRPr="005566CB">
        <w:rPr>
          <w:rFonts w:ascii="Times New Roman" w:hAnsi="Times New Roman" w:cs="Times New Roman"/>
          <w:sz w:val="24"/>
          <w:szCs w:val="24"/>
          <w:lang w:val="en-US"/>
        </w:rPr>
        <w:t>5</w:t>
      </w:r>
      <w:r w:rsidR="005566CB" w:rsidRPr="005566CB">
        <w:rPr>
          <w:rFonts w:ascii="Times New Roman" w:hAnsi="Times New Roman" w:cs="Times New Roman"/>
          <w:sz w:val="24"/>
          <w:szCs w:val="24"/>
          <w:lang w:val="en-US"/>
        </w:rPr>
        <w:t xml:space="preserve"> to June of 201</w:t>
      </w:r>
      <w:r w:rsidR="005566CB" w:rsidRPr="005566CB">
        <w:rPr>
          <w:rFonts w:ascii="Times New Roman" w:hAnsi="Times New Roman" w:cs="Times New Roman"/>
          <w:sz w:val="24"/>
          <w:szCs w:val="24"/>
          <w:lang w:val="en-US"/>
        </w:rPr>
        <w:t>6</w:t>
      </w:r>
    </w:p>
    <w:p w14:paraId="2968DC28" w14:textId="107A007B" w:rsidR="001157B4" w:rsidRPr="005566CB" w:rsidRDefault="001157B4" w:rsidP="001157B4">
      <w:pPr>
        <w:pStyle w:val="PargrafodaLista"/>
        <w:ind w:left="1440"/>
        <w:jc w:val="both"/>
        <w:rPr>
          <w:rFonts w:ascii="Times New Roman" w:hAnsi="Times New Roman" w:cs="Times New Roman"/>
          <w:sz w:val="24"/>
          <w:szCs w:val="24"/>
          <w:lang w:val="en-US"/>
        </w:rPr>
      </w:pPr>
      <w:r w:rsidRPr="005566CB">
        <w:rPr>
          <w:rFonts w:ascii="Times New Roman" w:hAnsi="Times New Roman" w:cs="Times New Roman"/>
          <w:sz w:val="24"/>
          <w:szCs w:val="24"/>
          <w:lang w:val="en-US"/>
        </w:rPr>
        <w:t xml:space="preserve">P3 - </w:t>
      </w:r>
      <w:r w:rsidR="005566CB" w:rsidRPr="005566CB">
        <w:rPr>
          <w:rFonts w:ascii="Times New Roman" w:hAnsi="Times New Roman" w:cs="Times New Roman"/>
          <w:sz w:val="24"/>
          <w:szCs w:val="24"/>
          <w:lang w:val="en-US"/>
        </w:rPr>
        <w:t>July of 201</w:t>
      </w:r>
      <w:r w:rsidR="005566CB" w:rsidRPr="005566CB">
        <w:rPr>
          <w:rFonts w:ascii="Times New Roman" w:hAnsi="Times New Roman" w:cs="Times New Roman"/>
          <w:sz w:val="24"/>
          <w:szCs w:val="24"/>
          <w:lang w:val="en-US"/>
        </w:rPr>
        <w:t>6</w:t>
      </w:r>
      <w:r w:rsidR="005566CB" w:rsidRPr="005566CB">
        <w:rPr>
          <w:rFonts w:ascii="Times New Roman" w:hAnsi="Times New Roman" w:cs="Times New Roman"/>
          <w:sz w:val="24"/>
          <w:szCs w:val="24"/>
          <w:lang w:val="en-US"/>
        </w:rPr>
        <w:t xml:space="preserve"> to June of 201</w:t>
      </w:r>
      <w:r w:rsidR="005566CB" w:rsidRPr="005566CB">
        <w:rPr>
          <w:rFonts w:ascii="Times New Roman" w:hAnsi="Times New Roman" w:cs="Times New Roman"/>
          <w:sz w:val="24"/>
          <w:szCs w:val="24"/>
          <w:lang w:val="en-US"/>
        </w:rPr>
        <w:t>7</w:t>
      </w:r>
    </w:p>
    <w:p w14:paraId="36D2A307" w14:textId="15D3B518" w:rsidR="001157B4" w:rsidRPr="005566CB" w:rsidRDefault="001157B4" w:rsidP="001157B4">
      <w:pPr>
        <w:pStyle w:val="PargrafodaLista"/>
        <w:ind w:left="1440"/>
        <w:jc w:val="both"/>
        <w:rPr>
          <w:rFonts w:ascii="Times New Roman" w:hAnsi="Times New Roman" w:cs="Times New Roman"/>
          <w:sz w:val="24"/>
          <w:szCs w:val="24"/>
          <w:lang w:val="en-US"/>
        </w:rPr>
      </w:pPr>
      <w:r w:rsidRPr="005566CB">
        <w:rPr>
          <w:rFonts w:ascii="Times New Roman" w:hAnsi="Times New Roman" w:cs="Times New Roman"/>
          <w:sz w:val="24"/>
          <w:szCs w:val="24"/>
          <w:lang w:val="en-US"/>
        </w:rPr>
        <w:t xml:space="preserve">P4 - </w:t>
      </w:r>
      <w:r w:rsidR="005566CB" w:rsidRPr="005566CB">
        <w:rPr>
          <w:rFonts w:ascii="Times New Roman" w:hAnsi="Times New Roman" w:cs="Times New Roman"/>
          <w:sz w:val="24"/>
          <w:szCs w:val="24"/>
          <w:lang w:val="en-US"/>
        </w:rPr>
        <w:t>July of 201</w:t>
      </w:r>
      <w:r w:rsidR="005566CB" w:rsidRPr="005566CB">
        <w:rPr>
          <w:rFonts w:ascii="Times New Roman" w:hAnsi="Times New Roman" w:cs="Times New Roman"/>
          <w:sz w:val="24"/>
          <w:szCs w:val="24"/>
          <w:lang w:val="en-US"/>
        </w:rPr>
        <w:t>7</w:t>
      </w:r>
      <w:r w:rsidR="005566CB" w:rsidRPr="005566CB">
        <w:rPr>
          <w:rFonts w:ascii="Times New Roman" w:hAnsi="Times New Roman" w:cs="Times New Roman"/>
          <w:sz w:val="24"/>
          <w:szCs w:val="24"/>
          <w:lang w:val="en-US"/>
        </w:rPr>
        <w:t xml:space="preserve"> to June of 201</w:t>
      </w:r>
      <w:r w:rsidR="005566CB" w:rsidRPr="005566CB">
        <w:rPr>
          <w:rFonts w:ascii="Times New Roman" w:hAnsi="Times New Roman" w:cs="Times New Roman"/>
          <w:sz w:val="24"/>
          <w:szCs w:val="24"/>
          <w:lang w:val="en-US"/>
        </w:rPr>
        <w:t>8</w:t>
      </w:r>
    </w:p>
    <w:p w14:paraId="49C51BBC" w14:textId="5A6EF74E" w:rsidR="001157B4" w:rsidRPr="005566CB" w:rsidRDefault="001157B4" w:rsidP="001157B4">
      <w:pPr>
        <w:pStyle w:val="PargrafodaLista"/>
        <w:ind w:left="1440"/>
        <w:jc w:val="both"/>
        <w:rPr>
          <w:rFonts w:ascii="Times New Roman" w:hAnsi="Times New Roman" w:cs="Times New Roman"/>
          <w:sz w:val="24"/>
          <w:szCs w:val="24"/>
          <w:lang w:val="en-US"/>
        </w:rPr>
      </w:pPr>
      <w:r w:rsidRPr="005566CB">
        <w:rPr>
          <w:rFonts w:ascii="Times New Roman" w:hAnsi="Times New Roman" w:cs="Times New Roman"/>
          <w:sz w:val="24"/>
          <w:szCs w:val="24"/>
          <w:lang w:val="en-US"/>
        </w:rPr>
        <w:t xml:space="preserve">P4 - </w:t>
      </w:r>
      <w:r w:rsidR="005566CB" w:rsidRPr="005566CB">
        <w:rPr>
          <w:rFonts w:ascii="Times New Roman" w:hAnsi="Times New Roman" w:cs="Times New Roman"/>
          <w:sz w:val="24"/>
          <w:szCs w:val="24"/>
          <w:lang w:val="en-US"/>
        </w:rPr>
        <w:t>July of 201</w:t>
      </w:r>
      <w:r w:rsidR="005566CB" w:rsidRPr="005566CB">
        <w:rPr>
          <w:rFonts w:ascii="Times New Roman" w:hAnsi="Times New Roman" w:cs="Times New Roman"/>
          <w:sz w:val="24"/>
          <w:szCs w:val="24"/>
          <w:lang w:val="en-US"/>
        </w:rPr>
        <w:t>8</w:t>
      </w:r>
      <w:r w:rsidR="005566CB" w:rsidRPr="005566CB">
        <w:rPr>
          <w:rFonts w:ascii="Times New Roman" w:hAnsi="Times New Roman" w:cs="Times New Roman"/>
          <w:sz w:val="24"/>
          <w:szCs w:val="24"/>
          <w:lang w:val="en-US"/>
        </w:rPr>
        <w:t xml:space="preserve"> to June of 201</w:t>
      </w:r>
      <w:r w:rsidR="005566CB" w:rsidRPr="005566CB">
        <w:rPr>
          <w:rFonts w:ascii="Times New Roman" w:hAnsi="Times New Roman" w:cs="Times New Roman"/>
          <w:sz w:val="24"/>
          <w:szCs w:val="24"/>
          <w:lang w:val="en-US"/>
        </w:rPr>
        <w:t>9</w:t>
      </w:r>
    </w:p>
    <w:p w14:paraId="29C5CD1F" w14:textId="77777777"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14:paraId="245ADF3A" w14:textId="77777777" w:rsidR="00A63308" w:rsidRPr="005442AE" w:rsidRDefault="00A63308" w:rsidP="00A63308">
      <w:pPr>
        <w:jc w:val="both"/>
        <w:rPr>
          <w:rFonts w:ascii="Times New Roman" w:hAnsi="Times New Roman" w:cs="Times New Roman"/>
          <w:sz w:val="24"/>
          <w:szCs w:val="24"/>
          <w:lang w:val="en-US"/>
        </w:rPr>
      </w:pPr>
    </w:p>
    <w:p w14:paraId="4D327A0E" w14:textId="6E123F54" w:rsidR="00F851FB" w:rsidRDefault="00F851FB" w:rsidP="00F851FB">
      <w:pPr>
        <w:rPr>
          <w:rFonts w:ascii="Times New Roman" w:hAnsi="Times New Roman" w:cs="Times New Roman"/>
          <w:sz w:val="24"/>
          <w:szCs w:val="24"/>
          <w:lang w:val="en-US"/>
        </w:rPr>
      </w:pPr>
    </w:p>
    <w:p w14:paraId="4D146B1B" w14:textId="77777777" w:rsidR="005566CB" w:rsidRPr="005442AE" w:rsidRDefault="005566CB" w:rsidP="00F851FB">
      <w:pPr>
        <w:rPr>
          <w:rFonts w:ascii="Times New Roman" w:hAnsi="Times New Roman" w:cs="Times New Roman"/>
          <w:sz w:val="24"/>
          <w:szCs w:val="24"/>
          <w:lang w:val="en-US"/>
        </w:rPr>
      </w:pPr>
    </w:p>
    <w:p w14:paraId="24813797" w14:textId="77777777" w:rsidR="00270743" w:rsidRPr="005442AE" w:rsidRDefault="00270743" w:rsidP="00F851FB">
      <w:pPr>
        <w:rPr>
          <w:rFonts w:ascii="Times New Roman" w:hAnsi="Times New Roman" w:cs="Times New Roman"/>
          <w:sz w:val="24"/>
          <w:szCs w:val="24"/>
          <w:lang w:val="en-US"/>
        </w:rPr>
      </w:pPr>
    </w:p>
    <w:p w14:paraId="00F9F007"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63258165" wp14:editId="30E1F747">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C0EF2"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14:paraId="0F79DCC4" w14:textId="77777777" w:rsidR="00F75CF0" w:rsidRPr="005442AE" w:rsidRDefault="00F75CF0" w:rsidP="00A63308">
      <w:pPr>
        <w:jc w:val="both"/>
        <w:rPr>
          <w:rFonts w:ascii="Times New Roman" w:hAnsi="Times New Roman" w:cs="Times New Roman"/>
          <w:sz w:val="24"/>
          <w:szCs w:val="24"/>
          <w:lang w:val="en-US"/>
        </w:rPr>
      </w:pPr>
    </w:p>
    <w:p w14:paraId="511702BA"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w:t>
      </w:r>
      <w:proofErr w:type="gramStart"/>
      <w:r w:rsidRPr="005442AE">
        <w:rPr>
          <w:rFonts w:ascii="Times New Roman" w:hAnsi="Times New Roman" w:cs="Times New Roman"/>
          <w:i/>
          <w:sz w:val="24"/>
          <w:szCs w:val="24"/>
          <w:lang w:val="en-US"/>
        </w:rPr>
        <w:t>aforementioned product</w:t>
      </w:r>
      <w:proofErr w:type="gramEnd"/>
      <w:r w:rsidRPr="005442AE">
        <w:rPr>
          <w:rFonts w:ascii="Times New Roman" w:hAnsi="Times New Roman" w:cs="Times New Roman"/>
          <w:i/>
          <w:sz w:val="24"/>
          <w:szCs w:val="24"/>
          <w:lang w:val="en-US"/>
        </w:rPr>
        <w:t xml:space="preserve">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7AD06F66"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294E8BB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45521E6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7A644C9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74DB6FD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215F2284" w14:textId="77777777"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712DC689" w14:textId="77777777" w:rsidR="00475A6B" w:rsidRPr="005442AE" w:rsidRDefault="00475A6B" w:rsidP="00A63308">
      <w:pPr>
        <w:ind w:left="360" w:hanging="360"/>
        <w:jc w:val="both"/>
        <w:rPr>
          <w:rFonts w:ascii="Times New Roman" w:hAnsi="Times New Roman" w:cs="Times New Roman"/>
          <w:b/>
          <w:sz w:val="24"/>
          <w:szCs w:val="24"/>
          <w:lang w:val="en-US"/>
        </w:rPr>
      </w:pPr>
    </w:p>
    <w:p w14:paraId="0426680A"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14:paraId="5071FB42"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3FC0F29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682735A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4341A38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482C434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14:paraId="651E83B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5EB0CE4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14:paraId="3FE6C48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130F1CA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45CA2A4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14:paraId="77C58F5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71189508"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14:paraId="571A362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14:paraId="239BBBA7"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287AAE77"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14:paraId="0583D8EF"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2E260A2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0460AFB9"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0C42041B" w14:textId="235DD2BC"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616A4DA9" w14:textId="463244A8" w:rsidR="005566CB" w:rsidRDefault="005566CB" w:rsidP="00A63308">
      <w:pPr>
        <w:ind w:left="360" w:hanging="360"/>
        <w:jc w:val="both"/>
        <w:rPr>
          <w:rFonts w:ascii="Times New Roman" w:hAnsi="Times New Roman" w:cs="Times New Roman"/>
          <w:sz w:val="24"/>
          <w:szCs w:val="24"/>
          <w:lang w:val="en-US"/>
        </w:rPr>
      </w:pPr>
    </w:p>
    <w:p w14:paraId="1180A8F7" w14:textId="77777777" w:rsidR="005566CB" w:rsidRPr="005442AE" w:rsidRDefault="005566CB" w:rsidP="00A63308">
      <w:pPr>
        <w:ind w:left="360" w:hanging="360"/>
        <w:jc w:val="both"/>
        <w:rPr>
          <w:rFonts w:ascii="Times New Roman" w:hAnsi="Times New Roman" w:cs="Times New Roman"/>
          <w:sz w:val="24"/>
          <w:szCs w:val="24"/>
          <w:lang w:val="en-US"/>
        </w:rPr>
      </w:pPr>
    </w:p>
    <w:p w14:paraId="5BA4469D"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4624" behindDoc="0" locked="0" layoutInCell="1" allowOverlap="1" wp14:anchorId="67D834BC" wp14:editId="6C6BF73F">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86DBDC"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4835E7D3"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570B6DFB"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6C871856"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15BD9980"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5B67986"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6460E218"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73CE9971"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04F91BC2" wp14:editId="63AA9C4B">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B0178"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57E1856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14:paraId="01C6A180"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3C2E550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58801FB2"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(i) Sales in the domestic </w:t>
      </w:r>
      <w:proofErr w:type="gramStart"/>
      <w:r w:rsidRPr="005442AE">
        <w:rPr>
          <w:rFonts w:ascii="Times New Roman" w:hAnsi="Times New Roman" w:cs="Times New Roman"/>
          <w:sz w:val="24"/>
          <w:szCs w:val="24"/>
          <w:lang w:val="en-US"/>
        </w:rPr>
        <w:t>market;</w:t>
      </w:r>
      <w:proofErr w:type="gramEnd"/>
    </w:p>
    <w:p w14:paraId="464CC4B5"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0A2333D1"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03878729"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0158E62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14:paraId="4A81E06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738A836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14:paraId="23E0876D" w14:textId="77777777" w:rsidR="009642CE" w:rsidRPr="005442AE" w:rsidRDefault="009642CE" w:rsidP="00A63308">
      <w:pPr>
        <w:jc w:val="both"/>
        <w:rPr>
          <w:rFonts w:ascii="Times New Roman" w:hAnsi="Times New Roman" w:cs="Times New Roman"/>
          <w:sz w:val="24"/>
          <w:szCs w:val="24"/>
          <w:lang w:val="en-US"/>
        </w:rPr>
      </w:pPr>
    </w:p>
    <w:p w14:paraId="77B81545"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6C14EC81"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79C1F53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20E83B0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14:paraId="082D80D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54B4974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14:paraId="2F1BD96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5A702C1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w:t>
      </w:r>
      <w:r w:rsidRPr="005442AE">
        <w:rPr>
          <w:rFonts w:ascii="Times New Roman" w:hAnsi="Times New Roman" w:cs="Times New Roman"/>
          <w:sz w:val="24"/>
          <w:szCs w:val="24"/>
          <w:lang w:val="en-US"/>
        </w:rPr>
        <w:lastRenderedPageBreak/>
        <w:t xml:space="preserve">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1C5963B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2C538E7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1C8D586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758533D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1222C9C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5BA4795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14:paraId="4FCFDD7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14:paraId="746FF66B"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064D5F0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6144836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1C723F7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65FA914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14:paraId="58A415BA"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29E25E9B"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6C543892"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760B3830"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14:paraId="27779315"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31525A08"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3F54B0BC"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2F0CEF3E"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7D03F052" w14:textId="77777777" w:rsidTr="0096624D">
        <w:trPr>
          <w:trHeight w:val="552"/>
        </w:trPr>
        <w:tc>
          <w:tcPr>
            <w:tcW w:w="3295" w:type="dxa"/>
            <w:vAlign w:val="center"/>
          </w:tcPr>
          <w:p w14:paraId="1E42FA49"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0A88976B"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35258FA1"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343607" w14:paraId="5F3456D1" w14:textId="77777777" w:rsidTr="0096624D">
        <w:trPr>
          <w:trHeight w:val="552"/>
        </w:trPr>
        <w:tc>
          <w:tcPr>
            <w:tcW w:w="3295" w:type="dxa"/>
            <w:vAlign w:val="center"/>
          </w:tcPr>
          <w:p w14:paraId="1B277C04"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54CD739A"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68D8C617" w14:textId="77777777" w:rsidR="0096624D" w:rsidRPr="005442AE" w:rsidRDefault="0096624D" w:rsidP="0096624D">
            <w:pPr>
              <w:jc w:val="center"/>
              <w:rPr>
                <w:rFonts w:ascii="Times New Roman" w:hAnsi="Times New Roman" w:cs="Times New Roman"/>
                <w:sz w:val="24"/>
                <w:szCs w:val="24"/>
                <w:lang w:val="en-US"/>
              </w:rPr>
            </w:pPr>
          </w:p>
        </w:tc>
      </w:tr>
      <w:tr w:rsidR="0096624D" w:rsidRPr="00343607" w14:paraId="50A62E58" w14:textId="77777777" w:rsidTr="0096624D">
        <w:trPr>
          <w:trHeight w:val="552"/>
        </w:trPr>
        <w:tc>
          <w:tcPr>
            <w:tcW w:w="3295" w:type="dxa"/>
            <w:vAlign w:val="center"/>
          </w:tcPr>
          <w:p w14:paraId="75F3706E"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172D2A5E"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3ABF1C1C"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4B64B78C" w14:textId="77777777" w:rsidTr="0096624D">
        <w:trPr>
          <w:trHeight w:val="552"/>
        </w:trPr>
        <w:tc>
          <w:tcPr>
            <w:tcW w:w="3295" w:type="dxa"/>
            <w:vAlign w:val="center"/>
          </w:tcPr>
          <w:p w14:paraId="124CCD73"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27726256"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6A334180" w14:textId="77777777" w:rsidR="0096624D" w:rsidRPr="005442AE" w:rsidRDefault="0096624D" w:rsidP="0096624D">
            <w:pPr>
              <w:jc w:val="center"/>
              <w:rPr>
                <w:rFonts w:ascii="Times New Roman" w:hAnsi="Times New Roman" w:cs="Times New Roman"/>
                <w:sz w:val="24"/>
                <w:szCs w:val="24"/>
                <w:lang w:val="en-US"/>
              </w:rPr>
            </w:pPr>
          </w:p>
        </w:tc>
      </w:tr>
    </w:tbl>
    <w:p w14:paraId="71E24CD9" w14:textId="77777777" w:rsidR="000A6ED7" w:rsidRPr="005442AE" w:rsidRDefault="000A6ED7" w:rsidP="00A63308">
      <w:pPr>
        <w:jc w:val="both"/>
        <w:rPr>
          <w:rFonts w:ascii="Times New Roman" w:hAnsi="Times New Roman" w:cs="Times New Roman"/>
          <w:sz w:val="24"/>
          <w:szCs w:val="24"/>
          <w:lang w:val="en-US"/>
        </w:rPr>
      </w:pPr>
    </w:p>
    <w:p w14:paraId="11AB1C9E"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3AD9A4" wp14:editId="23BC2DBD">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CE5A57"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6C758F92"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7511BA63"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4286CF6"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DE90317"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F286E82"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5D24534E" w14:textId="77777777" w:rsidR="0096624D" w:rsidRPr="005442AE" w:rsidRDefault="0096624D" w:rsidP="00A63308">
      <w:pPr>
        <w:jc w:val="both"/>
        <w:rPr>
          <w:rFonts w:ascii="Times New Roman" w:hAnsi="Times New Roman" w:cs="Times New Roman"/>
          <w:color w:val="FF0000"/>
          <w:sz w:val="24"/>
          <w:szCs w:val="24"/>
          <w:lang w:val="en-US"/>
        </w:rPr>
      </w:pPr>
    </w:p>
    <w:p w14:paraId="559CCE9F"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7BAF8A31"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0533783E" wp14:editId="22988811">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3EBC2A"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14:paraId="1855713D"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20E5F951"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50A8A7BA" wp14:editId="71376335">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C1F01"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319A6F32"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0CA891AE"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39E982BF"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4E49BE9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14:paraId="7E22761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0B18F6C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57C0AAA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155EB703" w14:textId="77777777" w:rsidR="00A63308" w:rsidRPr="005442AE" w:rsidRDefault="00A63308" w:rsidP="00A63308">
      <w:pPr>
        <w:pStyle w:val="Default"/>
        <w:jc w:val="both"/>
        <w:rPr>
          <w:b/>
          <w:bCs/>
          <w:lang w:val="en-US"/>
        </w:rPr>
      </w:pPr>
    </w:p>
    <w:p w14:paraId="6D9F9D5E"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1F651098" w14:textId="77777777" w:rsidR="00A63308" w:rsidRPr="005442AE" w:rsidRDefault="00A63308" w:rsidP="00A63308">
      <w:pPr>
        <w:pStyle w:val="Default"/>
        <w:jc w:val="both"/>
        <w:rPr>
          <w:lang w:val="en-US"/>
        </w:rPr>
      </w:pPr>
    </w:p>
    <w:p w14:paraId="033A4B00"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6E5BDFD1" w14:textId="77777777" w:rsidR="00A63308" w:rsidRPr="005442AE" w:rsidRDefault="00A63308" w:rsidP="00A63308">
      <w:pPr>
        <w:pStyle w:val="Default"/>
        <w:jc w:val="both"/>
        <w:rPr>
          <w:lang w:val="en-US"/>
        </w:rPr>
      </w:pPr>
    </w:p>
    <w:p w14:paraId="55A64432"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669318E4"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14:paraId="342EBDCB" w14:textId="77777777" w:rsidR="00A63308" w:rsidRPr="005442AE" w:rsidRDefault="00A63308" w:rsidP="00D5041D">
      <w:pPr>
        <w:spacing w:after="0"/>
        <w:jc w:val="both"/>
        <w:rPr>
          <w:rFonts w:ascii="Times New Roman" w:hAnsi="Times New Roman" w:cs="Times New Roman"/>
          <w:b/>
          <w:bCs/>
          <w:sz w:val="24"/>
          <w:szCs w:val="24"/>
          <w:lang w:val="en-US"/>
        </w:rPr>
      </w:pPr>
    </w:p>
    <w:p w14:paraId="25A5B53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6125B1D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7E25053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6D45BC9C"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27619E57" w14:textId="77777777" w:rsidR="00A63308" w:rsidRPr="005442AE" w:rsidRDefault="00A63308" w:rsidP="00D5041D">
      <w:pPr>
        <w:spacing w:after="0"/>
        <w:jc w:val="both"/>
        <w:rPr>
          <w:rFonts w:ascii="Times New Roman" w:hAnsi="Times New Roman" w:cs="Times New Roman"/>
          <w:b/>
          <w:bCs/>
          <w:sz w:val="24"/>
          <w:szCs w:val="24"/>
          <w:lang w:val="en-US"/>
        </w:rPr>
      </w:pPr>
    </w:p>
    <w:p w14:paraId="6704383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27ED49D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55363E8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1D09AC31"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171FA3E7" w14:textId="77777777" w:rsidR="00A63308" w:rsidRPr="005442AE" w:rsidRDefault="00A63308" w:rsidP="00D5041D">
      <w:pPr>
        <w:spacing w:after="0"/>
        <w:jc w:val="both"/>
        <w:rPr>
          <w:rFonts w:ascii="Times New Roman" w:hAnsi="Times New Roman" w:cs="Times New Roman"/>
          <w:b/>
          <w:bCs/>
          <w:sz w:val="24"/>
          <w:szCs w:val="24"/>
          <w:lang w:val="en-US"/>
        </w:rPr>
      </w:pPr>
    </w:p>
    <w:p w14:paraId="33DF8F10"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228030DB"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2ADF0572"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48E0AF9E"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6EBE2BFE"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10AAA92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7E2937E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0E5386B9"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356411FE"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5B130C3F" w14:textId="77777777" w:rsidR="00A63308" w:rsidRPr="005442AE" w:rsidRDefault="00A63308" w:rsidP="00A63308">
      <w:pPr>
        <w:pStyle w:val="Default"/>
        <w:jc w:val="both"/>
        <w:rPr>
          <w:b/>
          <w:bCs/>
          <w:lang w:val="en-US"/>
        </w:rPr>
      </w:pPr>
    </w:p>
    <w:p w14:paraId="04C9B7F7" w14:textId="77777777"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49A3217F"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1248E9C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123CDBD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43CBC16B"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7AC803AE" w14:textId="77777777" w:rsidR="00BA207D" w:rsidRPr="005442AE" w:rsidRDefault="00BA207D" w:rsidP="0013617D">
      <w:pPr>
        <w:spacing w:after="0"/>
        <w:jc w:val="both"/>
        <w:rPr>
          <w:rFonts w:ascii="Times New Roman" w:hAnsi="Times New Roman" w:cs="Times New Roman"/>
          <w:b/>
          <w:bCs/>
          <w:sz w:val="24"/>
          <w:szCs w:val="24"/>
          <w:lang w:val="en-US"/>
        </w:rPr>
      </w:pPr>
    </w:p>
    <w:p w14:paraId="664213E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10039D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75ACE4C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04D14CB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6C7982D0"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0C9C607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662CCB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5F76C987"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6B1E1A08"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7CD98483"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3FBD8D1A"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65DAED7E"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1AD5ECD1"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1BEAD2F0" w14:textId="77777777" w:rsidR="00A63308" w:rsidRPr="005442AE" w:rsidRDefault="00A63308" w:rsidP="00D5041D">
      <w:pPr>
        <w:spacing w:after="0"/>
        <w:jc w:val="both"/>
        <w:rPr>
          <w:rFonts w:ascii="Times New Roman" w:hAnsi="Times New Roman" w:cs="Times New Roman"/>
          <w:b/>
          <w:bCs/>
          <w:sz w:val="24"/>
          <w:szCs w:val="24"/>
          <w:lang w:val="en-US"/>
        </w:rPr>
      </w:pPr>
    </w:p>
    <w:p w14:paraId="1AAAFFD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2D253C2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0881CA10"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76318121"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6433CD77"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325E3F7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64B4E3DC"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0A965AE6"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4529D337"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7098BE84"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2ED1D07B" w14:textId="77777777" w:rsidR="00A63308" w:rsidRPr="005442AE" w:rsidRDefault="00A63308" w:rsidP="00D5041D">
      <w:pPr>
        <w:spacing w:after="0"/>
        <w:jc w:val="both"/>
        <w:rPr>
          <w:rFonts w:ascii="Times New Roman" w:hAnsi="Times New Roman" w:cs="Times New Roman"/>
          <w:b/>
          <w:bCs/>
          <w:sz w:val="24"/>
          <w:szCs w:val="24"/>
          <w:lang w:val="en-US"/>
        </w:rPr>
      </w:pPr>
    </w:p>
    <w:p w14:paraId="4237C25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702784A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37180C73"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30A26A46"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w:t>
      </w:r>
      <w:r w:rsidRPr="005442AE">
        <w:rPr>
          <w:rFonts w:ascii="Times New Roman" w:hAnsi="Times New Roman" w:cs="Times New Roman"/>
          <w:sz w:val="24"/>
          <w:szCs w:val="24"/>
          <w:lang w:val="en-US"/>
        </w:rPr>
        <w:lastRenderedPageBreak/>
        <w:t xml:space="preserve">field. If the payment is in installments, insert columns corresponding to the number of </w:t>
      </w:r>
      <w:r w:rsidRPr="005442AE">
        <w:rPr>
          <w:rFonts w:ascii="Times New Roman" w:hAnsi="Times New Roman" w:cs="Times New Roman"/>
          <w:bCs/>
          <w:sz w:val="24"/>
          <w:szCs w:val="24"/>
          <w:lang w:val="en-US"/>
        </w:rPr>
        <w:t>monthly payments.</w:t>
      </w:r>
    </w:p>
    <w:p w14:paraId="61D3D8BE"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172EDEA5" w14:textId="77777777"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7C202FD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79D7308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4F6D8F85"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3927D17C"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479C58AA"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54024AB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14:paraId="76F87FCE" w14:textId="77777777" w:rsidR="00A63308" w:rsidRPr="005442AE" w:rsidRDefault="00A63308" w:rsidP="00A63308">
      <w:pPr>
        <w:jc w:val="both"/>
        <w:rPr>
          <w:rFonts w:ascii="Times New Roman" w:hAnsi="Times New Roman" w:cs="Times New Roman"/>
          <w:sz w:val="24"/>
          <w:szCs w:val="24"/>
          <w:lang w:val="en-US"/>
        </w:rPr>
      </w:pPr>
    </w:p>
    <w:p w14:paraId="364BE651"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18CF7B3C" w14:textId="77777777" w:rsidR="00A63308" w:rsidRPr="005442AE" w:rsidRDefault="00A63308" w:rsidP="00D5041D">
      <w:pPr>
        <w:spacing w:after="0"/>
        <w:jc w:val="both"/>
        <w:rPr>
          <w:rFonts w:ascii="Times New Roman" w:hAnsi="Times New Roman" w:cs="Times New Roman"/>
          <w:b/>
          <w:bCs/>
          <w:sz w:val="24"/>
          <w:szCs w:val="24"/>
          <w:lang w:val="en-US"/>
        </w:rPr>
      </w:pPr>
    </w:p>
    <w:p w14:paraId="6AB75D0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14:paraId="177994A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2E49088A"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42D9544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2681E4FB"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603A40D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35D6087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6F0EA17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1F54C725"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74E5E3E2" wp14:editId="32644A37">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BFF9F"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12688E6A" w14:textId="77777777"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14:paraId="502C4648" w14:textId="77777777" w:rsidR="00393049" w:rsidRPr="005442AE" w:rsidRDefault="00393049" w:rsidP="00A63308">
      <w:pPr>
        <w:pStyle w:val="Default"/>
        <w:spacing w:after="140"/>
        <w:jc w:val="both"/>
        <w:rPr>
          <w:lang w:val="en-US"/>
        </w:rPr>
      </w:pPr>
      <w:r w:rsidRPr="005442AE">
        <w:rPr>
          <w:lang w:val="en-US"/>
        </w:rPr>
        <w:tab/>
      </w:r>
      <w:r w:rsidRPr="005442AE">
        <w:rPr>
          <w:lang w:val="en-US"/>
        </w:rPr>
        <w:tab/>
      </w:r>
      <w:r w:rsidRPr="005442AE">
        <w:rPr>
          <w:lang w:val="en-US"/>
        </w:rPr>
        <w:tab/>
      </w:r>
      <w:r w:rsidRPr="005442AE">
        <w:rPr>
          <w:lang w:val="en-US"/>
        </w:rPr>
        <w:tab/>
        <w:t>Inform the unit (sold or traded)</w:t>
      </w:r>
    </w:p>
    <w:p w14:paraId="4D9126D3" w14:textId="77777777" w:rsidR="00A63308" w:rsidRPr="005442AE" w:rsidRDefault="00A63308" w:rsidP="00A63308">
      <w:pPr>
        <w:jc w:val="both"/>
        <w:rPr>
          <w:rFonts w:ascii="Times New Roman" w:hAnsi="Times New Roman" w:cs="Times New Roman"/>
          <w:b/>
          <w:bCs/>
          <w:sz w:val="24"/>
          <w:szCs w:val="24"/>
          <w:lang w:val="en-US"/>
        </w:rPr>
      </w:pPr>
    </w:p>
    <w:p w14:paraId="548B515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7FBCEEB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0E1DE5F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2C0B799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4F4549CF" w14:textId="77777777" w:rsidR="00A63308" w:rsidRPr="005442AE" w:rsidRDefault="00A63308" w:rsidP="00F4717C">
      <w:pPr>
        <w:spacing w:after="0"/>
        <w:jc w:val="both"/>
        <w:rPr>
          <w:rFonts w:ascii="Times New Roman" w:hAnsi="Times New Roman" w:cs="Times New Roman"/>
          <w:sz w:val="24"/>
          <w:szCs w:val="24"/>
          <w:lang w:val="en-US"/>
        </w:rPr>
      </w:pPr>
    </w:p>
    <w:p w14:paraId="302D78D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5B82C1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42407854"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3E55182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18CE171" w14:textId="77777777" w:rsidR="00A63308" w:rsidRPr="005442AE" w:rsidRDefault="00A63308" w:rsidP="00F4717C">
      <w:pPr>
        <w:spacing w:after="0"/>
        <w:jc w:val="both"/>
        <w:rPr>
          <w:rFonts w:ascii="Times New Roman" w:hAnsi="Times New Roman" w:cs="Times New Roman"/>
          <w:sz w:val="24"/>
          <w:szCs w:val="24"/>
          <w:lang w:val="en-US"/>
        </w:rPr>
      </w:pPr>
    </w:p>
    <w:p w14:paraId="74B1924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5B44982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718E40E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795D8A6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49293C4" w14:textId="77777777" w:rsidR="00F4717C" w:rsidRPr="005442AE" w:rsidRDefault="00F4717C" w:rsidP="00A63308">
      <w:pPr>
        <w:jc w:val="both"/>
        <w:rPr>
          <w:rFonts w:ascii="Times New Roman" w:hAnsi="Times New Roman" w:cs="Times New Roman"/>
          <w:sz w:val="24"/>
          <w:szCs w:val="24"/>
          <w:lang w:val="en-US"/>
        </w:rPr>
      </w:pPr>
    </w:p>
    <w:p w14:paraId="563B88A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44F6C00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493146A0"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026F348E"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w:t>
      </w:r>
      <w:r w:rsidRPr="005442AE">
        <w:rPr>
          <w:rFonts w:ascii="Times New Roman" w:hAnsi="Times New Roman" w:cs="Times New Roman"/>
          <w:sz w:val="24"/>
          <w:szCs w:val="24"/>
          <w:lang w:val="en-US"/>
        </w:rPr>
        <w:lastRenderedPageBreak/>
        <w:t xml:space="preserve">customer category. Explain how you calculated the per-unit discount. Provide the discounts worksheet as an attachment to the response or another equivalent document. </w:t>
      </w:r>
    </w:p>
    <w:p w14:paraId="7F3FE98C" w14:textId="77777777" w:rsidR="00A63308" w:rsidRPr="005442AE" w:rsidRDefault="00A63308" w:rsidP="00F4717C">
      <w:pPr>
        <w:spacing w:after="0"/>
        <w:jc w:val="both"/>
        <w:rPr>
          <w:rFonts w:ascii="Times New Roman" w:hAnsi="Times New Roman" w:cs="Times New Roman"/>
          <w:sz w:val="24"/>
          <w:szCs w:val="24"/>
          <w:lang w:val="en-US"/>
        </w:rPr>
      </w:pPr>
    </w:p>
    <w:p w14:paraId="51EFA86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721B803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24124B7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6CE608BE"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4FEA4C2C" w14:textId="77777777" w:rsidR="00A63308" w:rsidRPr="005442AE" w:rsidRDefault="00A63308" w:rsidP="00F4717C">
      <w:pPr>
        <w:spacing w:after="0"/>
        <w:jc w:val="both"/>
        <w:rPr>
          <w:rFonts w:ascii="Times New Roman" w:hAnsi="Times New Roman" w:cs="Times New Roman"/>
          <w:sz w:val="24"/>
          <w:szCs w:val="24"/>
          <w:lang w:val="en-US"/>
        </w:rPr>
      </w:pPr>
    </w:p>
    <w:p w14:paraId="6A79043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FA439E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1A4D3C8A"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0183EC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5D2CCDBA" w14:textId="77777777" w:rsidR="00BA207D" w:rsidRPr="005442AE" w:rsidRDefault="00BA207D" w:rsidP="00A63308">
      <w:pPr>
        <w:jc w:val="both"/>
        <w:rPr>
          <w:rFonts w:ascii="Times New Roman" w:hAnsi="Times New Roman" w:cs="Times New Roman"/>
          <w:b/>
          <w:bCs/>
          <w:sz w:val="24"/>
          <w:szCs w:val="24"/>
          <w:lang w:val="en-US"/>
        </w:rPr>
      </w:pPr>
    </w:p>
    <w:p w14:paraId="1ADD4153" w14:textId="77777777"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51FBE15"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1DCBF68F"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34BE980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EDA1FD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14:paraId="6104BE9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E10A33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2F5322B8"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2367B23B"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5C2D3C8D" w14:textId="77777777"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E78D32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C484DA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4CD840D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1F3C0F8F"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5E2DB52B"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1A8C12C2"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0AB851AE"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5C223256"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26F1FAF0" w14:textId="77777777"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2C34A00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9EC1A62"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71BD2CB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16A5AB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68267199"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25E0DBFE"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3E64634F"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2C42A4D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13BAAF7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7BEA162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E6109FF"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4BC9531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0584FF22"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5A3C7F2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5DE7307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093C417F"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7A951F1"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65B97C37"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17DF38E1"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6995BC9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3071F20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1E5F07A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3EB671D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839C720"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5B991328"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1A80BB2D"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14:paraId="5799786D"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35ADC796"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66CEA519" w14:textId="77777777" w:rsidR="00A63308" w:rsidRPr="005442AE" w:rsidRDefault="00A63308" w:rsidP="00F4717C">
      <w:pPr>
        <w:spacing w:after="0"/>
        <w:rPr>
          <w:rFonts w:ascii="Times New Roman" w:hAnsi="Times New Roman" w:cs="Times New Roman"/>
          <w:sz w:val="24"/>
          <w:szCs w:val="24"/>
          <w:lang w:val="en-US"/>
        </w:rPr>
      </w:pPr>
    </w:p>
    <w:p w14:paraId="20A0A798"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E4A4131"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11B3DFE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3CA05D81" w14:textId="77777777" w:rsidR="00A63308" w:rsidRPr="005442AE" w:rsidRDefault="00A63308" w:rsidP="00A63308">
      <w:pPr>
        <w:rPr>
          <w:rFonts w:ascii="Times New Roman" w:hAnsi="Times New Roman" w:cs="Times New Roman"/>
          <w:sz w:val="24"/>
          <w:szCs w:val="24"/>
          <w:lang w:val="en-US"/>
        </w:rPr>
      </w:pPr>
    </w:p>
    <w:p w14:paraId="6F30027D"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FDC7371"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67457D9B"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7AACED90" w14:textId="77777777" w:rsidTr="003B0429">
        <w:trPr>
          <w:trHeight w:val="255"/>
        </w:trPr>
        <w:tc>
          <w:tcPr>
            <w:tcW w:w="10053" w:type="dxa"/>
          </w:tcPr>
          <w:p w14:paraId="6FF08F0E" w14:textId="7777777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722B9A7"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6A391DBF" w14:textId="77777777"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C371FAD"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59C6E9E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3F08AD72"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4AF2B66B"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5C4D1610"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45452EF"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14:paraId="01FE5C9E"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633B8F2"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594AE173"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28B7D8D6" w14:textId="77777777"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0065E5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7F5DE5D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5047C984"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6D0AA764"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4CC48A62"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AFDB0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616A56E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4795B62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557A2A98"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4AC0F20B"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67126E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491CA0C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6A510B72" w14:textId="77777777" w:rsidR="00712F40" w:rsidRPr="005442AE" w:rsidRDefault="00712F40" w:rsidP="00A63308">
      <w:pPr>
        <w:rPr>
          <w:rFonts w:ascii="Times New Roman" w:hAnsi="Times New Roman" w:cs="Times New Roman"/>
          <w:b/>
          <w:bCs/>
          <w:sz w:val="24"/>
          <w:szCs w:val="24"/>
          <w:lang w:val="en-US"/>
        </w:rPr>
      </w:pPr>
    </w:p>
    <w:p w14:paraId="4230F8BE" w14:textId="77777777"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BC3732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4426839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1493875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7ABBA04B"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0B0143FA"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4A99827F"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7E30103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14EACBC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0E992568"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243CC785"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4ABF10C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1EF2BB5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6109E2C7"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534DD4E4"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6BED1E8B"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02B9B409"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293C625C"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C9639E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7A37C1D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4813F8B2"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4138A94B"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35C379EA"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2728CD6B"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35D395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0A6CC227"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14:paraId="096110F6"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BD4691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4ED041EA"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267D8E7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separately advertising programs directed at your customers and advertising programs directed at your customer’s customer.  Provide separate lists </w:t>
      </w:r>
      <w:r w:rsidRPr="005442AE">
        <w:rPr>
          <w:rFonts w:ascii="Times New Roman" w:hAnsi="Times New Roman" w:cs="Times New Roman"/>
          <w:sz w:val="24"/>
          <w:szCs w:val="24"/>
          <w:lang w:val="en-US"/>
        </w:rPr>
        <w:lastRenderedPageBreak/>
        <w:t>of the expenses incurred for each and provide worksheets demonstrating the allocation of the advertising to your customer’s customers.</w:t>
      </w:r>
    </w:p>
    <w:p w14:paraId="39CE5620"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3BCAD1A2"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ED8FCA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15628E5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00FB14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B5789E7" w14:textId="77777777" w:rsidR="00B630E9" w:rsidRPr="005442AE" w:rsidRDefault="00B630E9" w:rsidP="00D46136">
      <w:pPr>
        <w:spacing w:after="0" w:line="240" w:lineRule="auto"/>
        <w:rPr>
          <w:rFonts w:ascii="Times New Roman" w:hAnsi="Times New Roman" w:cs="Times New Roman"/>
          <w:b/>
          <w:sz w:val="24"/>
          <w:szCs w:val="24"/>
          <w:lang w:val="en-US"/>
        </w:rPr>
      </w:pPr>
    </w:p>
    <w:p w14:paraId="28522455" w14:textId="7777777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248A5C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680C6F0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400D228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14:paraId="52F3A3CF"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67E03090"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EB3E18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75DFAA0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208A619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77CE23A2" w14:textId="77777777" w:rsidR="00B630E9" w:rsidRPr="005442AE" w:rsidRDefault="00B630E9" w:rsidP="00D46136">
      <w:pPr>
        <w:spacing w:after="0" w:line="240" w:lineRule="auto"/>
        <w:rPr>
          <w:rFonts w:ascii="Times New Roman" w:hAnsi="Times New Roman" w:cs="Times New Roman"/>
          <w:b/>
          <w:sz w:val="24"/>
          <w:szCs w:val="24"/>
          <w:lang w:val="en-US"/>
        </w:rPr>
      </w:pPr>
    </w:p>
    <w:p w14:paraId="3A39F8E2" w14:textId="77777777"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D0DD9D4"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776A912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4E4F57AA"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54E2EE25"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20D6F608"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1A95CA8"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09548B6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B739C8C"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D4962F3"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3365F80B"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9E989E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3F5C1678"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14:paraId="4AD6D23C" w14:textId="77777777"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14:paraId="3903E3C7" w14:textId="77777777" w:rsidTr="003B0429">
        <w:tc>
          <w:tcPr>
            <w:tcW w:w="9886" w:type="dxa"/>
          </w:tcPr>
          <w:p w14:paraId="2E4C1D11"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14:paraId="6546118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4C1B1F6A"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791084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21F6DB9E"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1653F7BF"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14:paraId="2E540878" w14:textId="77777777" w:rsidR="00B630E9" w:rsidRPr="005442AE" w:rsidRDefault="00B630E9" w:rsidP="00D46136">
      <w:pPr>
        <w:spacing w:after="0" w:line="240" w:lineRule="auto"/>
        <w:jc w:val="both"/>
        <w:rPr>
          <w:rFonts w:ascii="Times New Roman" w:hAnsi="Times New Roman" w:cs="Times New Roman"/>
          <w:b/>
          <w:sz w:val="24"/>
          <w:szCs w:val="24"/>
          <w:lang w:val="en-US"/>
        </w:rPr>
      </w:pPr>
    </w:p>
    <w:p w14:paraId="68D5B244"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924D04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44569A5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14:paraId="496AF88E"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27CE4557" w14:textId="77777777"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14:paraId="2F46E7B5" w14:textId="7777777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4E33E1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374E52F8"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52D1CF5B"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560CB90A" w14:textId="77777777"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14:paraId="41238C73" w14:textId="77777777"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BCFED2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42C893D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23DC167E"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4D579785"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345CA88D"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1BAFDE4"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5DAAF76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02E239FC"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3BD72CEC" w14:textId="77777777"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14:paraId="48E3324D" w14:textId="77777777"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F0D9946"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57BE0272"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2F70BE76"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13476FB0"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36947CF8" w14:textId="77777777"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14:paraId="798AFB40"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63D5B930"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192E58DB"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22138B0C"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62CA1BC1"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7E97B77E"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1D674AB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1EA9542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610D11B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4D6D54E6"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14:paraId="414589B9" w14:textId="77777777" w:rsidTr="003B0429">
        <w:trPr>
          <w:trHeight w:val="340"/>
        </w:trPr>
        <w:tc>
          <w:tcPr>
            <w:tcW w:w="9920" w:type="dxa"/>
          </w:tcPr>
          <w:p w14:paraId="765ED6F7"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2F69B2A6" w14:textId="77777777" w:rsidR="00A63308" w:rsidRPr="005442AE" w:rsidRDefault="00A63308" w:rsidP="003B0429">
            <w:pPr>
              <w:jc w:val="both"/>
              <w:rPr>
                <w:rFonts w:ascii="Times New Roman" w:hAnsi="Times New Roman" w:cs="Times New Roman"/>
                <w:b/>
                <w:sz w:val="24"/>
                <w:szCs w:val="24"/>
                <w:lang w:val="en-US"/>
              </w:rPr>
            </w:pPr>
          </w:p>
          <w:p w14:paraId="04F759F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042C2B4"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C343DCC"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3B337CBF"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14:paraId="23C14BFC" w14:textId="77777777" w:rsidR="00A63308" w:rsidRPr="005442AE" w:rsidRDefault="00A63308" w:rsidP="00A63308">
      <w:pPr>
        <w:ind w:left="2124" w:hanging="2124"/>
        <w:jc w:val="both"/>
        <w:rPr>
          <w:rFonts w:ascii="Times New Roman" w:hAnsi="Times New Roman" w:cs="Times New Roman"/>
          <w:sz w:val="24"/>
          <w:szCs w:val="24"/>
          <w:lang w:val="en-US"/>
        </w:rPr>
      </w:pPr>
    </w:p>
    <w:p w14:paraId="498CCADA" w14:textId="77777777"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14:paraId="24A2E331" w14:textId="77777777" w:rsidTr="003B0429">
        <w:trPr>
          <w:trHeight w:val="339"/>
        </w:trPr>
        <w:tc>
          <w:tcPr>
            <w:tcW w:w="9947" w:type="dxa"/>
            <w:vAlign w:val="center"/>
          </w:tcPr>
          <w:p w14:paraId="394EF1E6"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w:t>
            </w:r>
            <w:proofErr w:type="gramStart"/>
            <w:r w:rsidRPr="005442AE">
              <w:rPr>
                <w:rFonts w:ascii="Times New Roman" w:hAnsi="Times New Roman" w:cs="Times New Roman"/>
                <w:b/>
                <w:sz w:val="24"/>
                <w:szCs w:val="24"/>
                <w:lang w:val="en-US"/>
              </w:rPr>
              <w:t xml:space="preserve">-  </w:t>
            </w:r>
            <w:r w:rsidR="00832020" w:rsidRPr="005442AE">
              <w:rPr>
                <w:rFonts w:ascii="Times New Roman" w:hAnsi="Times New Roman" w:cs="Times New Roman"/>
                <w:b/>
                <w:sz w:val="24"/>
                <w:szCs w:val="24"/>
                <w:lang w:val="en-US"/>
              </w:rPr>
              <w:t>Total</w:t>
            </w:r>
            <w:proofErr w:type="gramEnd"/>
            <w:r w:rsidR="00832020" w:rsidRPr="005442AE">
              <w:rPr>
                <w:rFonts w:ascii="Times New Roman" w:hAnsi="Times New Roman" w:cs="Times New Roman"/>
                <w:b/>
                <w:sz w:val="24"/>
                <w:szCs w:val="24"/>
                <w:lang w:val="en-US"/>
              </w:rPr>
              <w:t xml:space="preserve"> Cost</w:t>
            </w:r>
          </w:p>
        </w:tc>
      </w:tr>
    </w:tbl>
    <w:p w14:paraId="17F29217"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4FDB342D"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276D888D"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301C59C6"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4AACBE85"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6015D9FE"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4158D1C5"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343607" w14:paraId="4B3E7B41" w14:textId="77777777" w:rsidTr="000678E5">
        <w:tc>
          <w:tcPr>
            <w:tcW w:w="959" w:type="dxa"/>
          </w:tcPr>
          <w:p w14:paraId="07744D0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13BB026C"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0858A1A9"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343607" w14:paraId="3C9BC743" w14:textId="77777777" w:rsidTr="000678E5">
        <w:tc>
          <w:tcPr>
            <w:tcW w:w="959" w:type="dxa"/>
          </w:tcPr>
          <w:p w14:paraId="370B428F"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4605288A"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4EF0FFA3"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14:paraId="0E8BF153"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29B5C037"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343607" w14:paraId="29CB1299" w14:textId="77777777" w:rsidTr="000678E5">
        <w:tc>
          <w:tcPr>
            <w:tcW w:w="959" w:type="dxa"/>
          </w:tcPr>
          <w:p w14:paraId="3F38218B"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676BA0EB"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270945E4"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343607" w14:paraId="000DB9A8" w14:textId="77777777" w:rsidTr="000678E5">
        <w:tc>
          <w:tcPr>
            <w:tcW w:w="959" w:type="dxa"/>
          </w:tcPr>
          <w:p w14:paraId="6E953818"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6D95D99E"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28CA67A1"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77F64E3F" w14:textId="77777777" w:rsidR="00900EE2" w:rsidRPr="005442AE" w:rsidRDefault="00900EE2" w:rsidP="00350CC7">
            <w:pPr>
              <w:jc w:val="both"/>
              <w:rPr>
                <w:rFonts w:ascii="Times New Roman" w:hAnsi="Times New Roman" w:cs="Times New Roman"/>
                <w:sz w:val="24"/>
                <w:szCs w:val="24"/>
                <w:lang w:val="en-US"/>
              </w:rPr>
            </w:pPr>
          </w:p>
          <w:p w14:paraId="3F24C105"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w:t>
            </w:r>
            <w:r w:rsidRPr="005442AE">
              <w:rPr>
                <w:rFonts w:ascii="Times New Roman" w:hAnsi="Times New Roman" w:cs="Times New Roman"/>
                <w:bCs/>
                <w:color w:val="000000" w:themeColor="text1"/>
                <w:sz w:val="24"/>
                <w:szCs w:val="24"/>
                <w:lang w:val="en-US"/>
              </w:rPr>
              <w:lastRenderedPageBreak/>
              <w:t>understood as the quantity of a certain utility needed for the manufacturing of one unit of the product.</w:t>
            </w:r>
          </w:p>
        </w:tc>
      </w:tr>
      <w:tr w:rsidR="00BF1F64" w:rsidRPr="00343607" w14:paraId="2A5C499B" w14:textId="77777777" w:rsidTr="000678E5">
        <w:tc>
          <w:tcPr>
            <w:tcW w:w="959" w:type="dxa"/>
          </w:tcPr>
          <w:p w14:paraId="29981788"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A.4.n</w:t>
            </w:r>
          </w:p>
        </w:tc>
        <w:tc>
          <w:tcPr>
            <w:tcW w:w="3544" w:type="dxa"/>
            <w:vAlign w:val="center"/>
          </w:tcPr>
          <w:p w14:paraId="4ACB8A68"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7D89A2A0"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2430D514" w14:textId="77777777" w:rsidR="00BF1F64" w:rsidRPr="005442AE" w:rsidRDefault="00BF1F64" w:rsidP="00BF1F64">
            <w:pPr>
              <w:jc w:val="both"/>
              <w:rPr>
                <w:rFonts w:ascii="Times New Roman" w:hAnsi="Times New Roman" w:cs="Times New Roman"/>
                <w:sz w:val="24"/>
                <w:szCs w:val="24"/>
                <w:lang w:val="en-US"/>
              </w:rPr>
            </w:pPr>
          </w:p>
          <w:p w14:paraId="006B2AF9"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343607" w14:paraId="193B875D" w14:textId="77777777" w:rsidTr="000678E5">
        <w:tc>
          <w:tcPr>
            <w:tcW w:w="959" w:type="dxa"/>
          </w:tcPr>
          <w:p w14:paraId="31808D29"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2BB438AC"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3BEEE75A"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572E471E" w14:textId="77777777" w:rsidR="00EF24BE" w:rsidRPr="005442AE" w:rsidRDefault="00EF24BE" w:rsidP="00262D7C">
            <w:pPr>
              <w:jc w:val="both"/>
              <w:rPr>
                <w:rFonts w:ascii="Times New Roman" w:hAnsi="Times New Roman" w:cs="Times New Roman"/>
                <w:sz w:val="24"/>
                <w:szCs w:val="24"/>
                <w:lang w:val="en-US"/>
              </w:rPr>
            </w:pPr>
          </w:p>
          <w:p w14:paraId="256B1CC5"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343607" w14:paraId="5A927CEE" w14:textId="77777777" w:rsidTr="000678E5">
        <w:tc>
          <w:tcPr>
            <w:tcW w:w="959" w:type="dxa"/>
          </w:tcPr>
          <w:p w14:paraId="1BC4AD70"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633E736F"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6DDF49AE"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2A1A88AE" w14:textId="77777777" w:rsidR="00EF24BE" w:rsidRPr="005442AE" w:rsidRDefault="00EF24BE" w:rsidP="00EF24BE">
            <w:pPr>
              <w:jc w:val="both"/>
              <w:rPr>
                <w:rFonts w:ascii="Times New Roman" w:hAnsi="Times New Roman" w:cs="Times New Roman"/>
                <w:sz w:val="24"/>
                <w:szCs w:val="24"/>
                <w:lang w:val="en-US"/>
              </w:rPr>
            </w:pPr>
          </w:p>
          <w:p w14:paraId="56FA4769"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343607" w14:paraId="5CB4AD24" w14:textId="77777777" w:rsidTr="000678E5">
        <w:tc>
          <w:tcPr>
            <w:tcW w:w="959" w:type="dxa"/>
          </w:tcPr>
          <w:p w14:paraId="40CFA4FB"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78F907F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04B2DC28"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343607" w14:paraId="27860CDF" w14:textId="77777777" w:rsidTr="000678E5">
        <w:tc>
          <w:tcPr>
            <w:tcW w:w="959" w:type="dxa"/>
          </w:tcPr>
          <w:p w14:paraId="1A632A47"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6959A45B"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2F032A99"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392603B0" w14:textId="77777777" w:rsidTr="000678E5">
        <w:tc>
          <w:tcPr>
            <w:tcW w:w="959" w:type="dxa"/>
          </w:tcPr>
          <w:p w14:paraId="5CA87FF5"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4741B5A4"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3EE2340A"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06F326D9" w14:textId="77777777" w:rsidR="00911867" w:rsidRPr="005442AE" w:rsidRDefault="00911867" w:rsidP="00911867">
            <w:pPr>
              <w:jc w:val="both"/>
              <w:rPr>
                <w:rFonts w:ascii="Times New Roman" w:hAnsi="Times New Roman" w:cs="Times New Roman"/>
                <w:sz w:val="24"/>
                <w:szCs w:val="24"/>
                <w:lang w:val="en-US"/>
              </w:rPr>
            </w:pPr>
          </w:p>
        </w:tc>
      </w:tr>
      <w:tr w:rsidR="00DE1635" w:rsidRPr="00343607" w14:paraId="4B4F8CFD" w14:textId="77777777" w:rsidTr="000678E5">
        <w:tc>
          <w:tcPr>
            <w:tcW w:w="959" w:type="dxa"/>
          </w:tcPr>
          <w:p w14:paraId="02683AE7"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73A859BA"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1C871C0D"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w:t>
            </w:r>
            <w:r w:rsidRPr="005442AE">
              <w:rPr>
                <w:rFonts w:ascii="Times New Roman" w:hAnsi="Times New Roman" w:cs="Times New Roman"/>
                <w:sz w:val="24"/>
                <w:szCs w:val="24"/>
                <w:lang w:val="en-US"/>
              </w:rPr>
              <w:lastRenderedPageBreak/>
              <w:t xml:space="preserve">cost. </w:t>
            </w:r>
            <w:r w:rsidR="00DE1635" w:rsidRPr="005442AE">
              <w:rPr>
                <w:rFonts w:ascii="Times New Roman" w:hAnsi="Times New Roman" w:cs="Times New Roman"/>
                <w:sz w:val="24"/>
                <w:szCs w:val="24"/>
                <w:lang w:val="en-US"/>
              </w:rPr>
              <w:t>Reconcile such costs with the respective financial statements.</w:t>
            </w:r>
          </w:p>
          <w:p w14:paraId="064BE349" w14:textId="77777777" w:rsidR="00731ADC" w:rsidRPr="005442AE" w:rsidRDefault="00731ADC" w:rsidP="00262D7C">
            <w:pPr>
              <w:jc w:val="both"/>
              <w:rPr>
                <w:rFonts w:ascii="Times New Roman" w:hAnsi="Times New Roman" w:cs="Times New Roman"/>
                <w:sz w:val="24"/>
                <w:szCs w:val="24"/>
                <w:lang w:val="en-US"/>
              </w:rPr>
            </w:pPr>
          </w:p>
          <w:p w14:paraId="285B22B7"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343607" w14:paraId="5AFE2271" w14:textId="77777777" w:rsidTr="000678E5">
        <w:tc>
          <w:tcPr>
            <w:tcW w:w="959" w:type="dxa"/>
          </w:tcPr>
          <w:p w14:paraId="45E09CD4"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D</w:t>
            </w:r>
          </w:p>
        </w:tc>
        <w:tc>
          <w:tcPr>
            <w:tcW w:w="3544" w:type="dxa"/>
            <w:vAlign w:val="center"/>
          </w:tcPr>
          <w:p w14:paraId="54ED3F77"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2CA898E4"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343607" w14:paraId="226A2EE3" w14:textId="77777777" w:rsidTr="000678E5">
        <w:tc>
          <w:tcPr>
            <w:tcW w:w="959" w:type="dxa"/>
          </w:tcPr>
          <w:p w14:paraId="627C2B0E"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508CA867"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3F255BF9"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17463028" w14:textId="77777777" w:rsidR="00A358F6" w:rsidRPr="005442AE" w:rsidRDefault="00A358F6" w:rsidP="00DD05AA">
            <w:pPr>
              <w:jc w:val="both"/>
              <w:rPr>
                <w:rFonts w:ascii="Times New Roman" w:hAnsi="Times New Roman" w:cs="Times New Roman"/>
                <w:sz w:val="24"/>
                <w:szCs w:val="24"/>
                <w:lang w:val="en-US"/>
              </w:rPr>
            </w:pPr>
          </w:p>
          <w:p w14:paraId="7AB23A0E"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343607" w14:paraId="1D19ACCC" w14:textId="77777777" w:rsidTr="000678E5">
        <w:tc>
          <w:tcPr>
            <w:tcW w:w="959" w:type="dxa"/>
          </w:tcPr>
          <w:p w14:paraId="5E95816C"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2892E69A"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26A557AC"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30211E07" w14:textId="77777777" w:rsidR="009B0FB7" w:rsidRPr="005442AE" w:rsidRDefault="009B0FB7" w:rsidP="00262D7C">
            <w:pPr>
              <w:jc w:val="both"/>
              <w:rPr>
                <w:rFonts w:ascii="Times New Roman" w:hAnsi="Times New Roman" w:cs="Times New Roman"/>
                <w:sz w:val="24"/>
                <w:szCs w:val="24"/>
                <w:lang w:val="en-US"/>
              </w:rPr>
            </w:pPr>
          </w:p>
          <w:p w14:paraId="0189C365"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343607" w14:paraId="33DA3A88" w14:textId="77777777" w:rsidTr="000678E5">
        <w:tc>
          <w:tcPr>
            <w:tcW w:w="959" w:type="dxa"/>
          </w:tcPr>
          <w:p w14:paraId="7D06BCF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068B3CB0"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26A3E09D" w14:textId="77777777" w:rsidR="00DD05AA" w:rsidRPr="005442AE" w:rsidRDefault="00DD05AA" w:rsidP="00262D7C">
            <w:pPr>
              <w:jc w:val="both"/>
              <w:rPr>
                <w:rFonts w:ascii="Times New Roman" w:hAnsi="Times New Roman" w:cs="Times New Roman"/>
                <w:sz w:val="24"/>
                <w:szCs w:val="24"/>
                <w:lang w:val="en-US"/>
              </w:rPr>
            </w:pPr>
          </w:p>
          <w:p w14:paraId="77ECB51B" w14:textId="77777777" w:rsidR="003807D1" w:rsidRPr="005442AE" w:rsidRDefault="003807D1" w:rsidP="00262D7C">
            <w:pPr>
              <w:jc w:val="both"/>
              <w:rPr>
                <w:rFonts w:ascii="Times New Roman" w:hAnsi="Times New Roman" w:cs="Times New Roman"/>
                <w:sz w:val="24"/>
                <w:szCs w:val="24"/>
                <w:lang w:val="en-US"/>
              </w:rPr>
            </w:pPr>
          </w:p>
          <w:p w14:paraId="4EECD75A"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6F0E6BFD" w14:textId="77777777" w:rsidR="003807D1" w:rsidRPr="005442AE" w:rsidRDefault="003807D1" w:rsidP="003807D1">
            <w:pPr>
              <w:jc w:val="both"/>
              <w:rPr>
                <w:rFonts w:ascii="Times New Roman" w:hAnsi="Times New Roman" w:cs="Times New Roman"/>
                <w:sz w:val="24"/>
                <w:szCs w:val="24"/>
                <w:lang w:val="en-US"/>
              </w:rPr>
            </w:pPr>
          </w:p>
          <w:p w14:paraId="1751B004"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343607" w14:paraId="54A8E332" w14:textId="77777777" w:rsidTr="000678E5">
        <w:tc>
          <w:tcPr>
            <w:tcW w:w="959" w:type="dxa"/>
          </w:tcPr>
          <w:p w14:paraId="56044C45"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7DEEDD3D"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4FAA55C2"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6E20C855" w14:textId="77777777" w:rsidR="00DE1635" w:rsidRPr="005442AE" w:rsidRDefault="00DE1635" w:rsidP="00DE1635">
      <w:pPr>
        <w:rPr>
          <w:rFonts w:ascii="Times New Roman" w:hAnsi="Times New Roman" w:cs="Times New Roman"/>
          <w:sz w:val="24"/>
          <w:szCs w:val="24"/>
          <w:lang w:val="en-US"/>
        </w:rPr>
      </w:pPr>
    </w:p>
    <w:p w14:paraId="7AB2568B"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22D80C85" w14:textId="55C5797A"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w:t>
      </w:r>
      <w:r w:rsidR="00FD3893">
        <w:rPr>
          <w:rFonts w:ascii="Times New Roman" w:hAnsi="Times New Roman" w:cs="Times New Roman"/>
          <w:bCs/>
          <w:sz w:val="24"/>
          <w:szCs w:val="24"/>
          <w:lang w:val="en-US"/>
        </w:rPr>
        <w:t>3</w:t>
      </w:r>
      <w:r w:rsidR="0014284C" w:rsidRPr="005442AE">
        <w:rPr>
          <w:rFonts w:ascii="Times New Roman" w:hAnsi="Times New Roman" w:cs="Times New Roman"/>
          <w:bCs/>
          <w:sz w:val="24"/>
          <w:szCs w:val="24"/>
          <w:lang w:val="en-US"/>
        </w:rPr>
        <w:t xml:space="preserve">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55651F6F"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2373CC5A"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2C73692B"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4C7FF639" wp14:editId="6415C52B">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61872"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6296739B"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40DDEB1C"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1C9156EF"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0EC0C66D"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1488EE89"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6433B451"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3239E202" wp14:editId="71A022F7">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C8CAF"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14:paraId="2E996A42"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4E8E2FDB"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3FCEC225"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76A5F6F" wp14:editId="36DBE8FC">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778ED"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79FADA42"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2794077F" w14:textId="77777777"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14:paraId="74F04DCD" w14:textId="77777777"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14:paraId="41E5BA4B" w14:textId="77777777" w:rsidR="00136BE6" w:rsidRPr="005442AE" w:rsidRDefault="00136BE6" w:rsidP="008B38D1">
      <w:pPr>
        <w:jc w:val="both"/>
        <w:rPr>
          <w:rFonts w:ascii="Times New Roman" w:hAnsi="Times New Roman" w:cs="Times New Roman"/>
          <w:i/>
          <w:sz w:val="24"/>
          <w:szCs w:val="24"/>
          <w:lang w:val="en-US"/>
        </w:rPr>
      </w:pPr>
    </w:p>
    <w:p w14:paraId="25289CCD"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221417E0"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77E4B71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1C5057C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51443B25"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419DC9B7" w14:textId="77777777" w:rsidR="008B38D1" w:rsidRPr="005442AE" w:rsidRDefault="008B38D1" w:rsidP="008B38D1">
      <w:pPr>
        <w:pStyle w:val="Default"/>
        <w:jc w:val="both"/>
        <w:rPr>
          <w:b/>
          <w:bCs/>
          <w:lang w:val="en-US"/>
        </w:rPr>
      </w:pPr>
    </w:p>
    <w:p w14:paraId="5D505210" w14:textId="77777777" w:rsidR="008B38D1" w:rsidRPr="005442AE" w:rsidRDefault="008B38D1" w:rsidP="008B38D1">
      <w:pPr>
        <w:pStyle w:val="Default"/>
        <w:jc w:val="both"/>
        <w:rPr>
          <w:b/>
          <w:bCs/>
          <w:lang w:val="en-US"/>
        </w:rPr>
      </w:pPr>
    </w:p>
    <w:p w14:paraId="6D690ED2"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726A746A" w14:textId="77777777" w:rsidR="008B38D1" w:rsidRPr="005442AE" w:rsidRDefault="008B38D1" w:rsidP="008B38D1">
      <w:pPr>
        <w:pStyle w:val="Default"/>
        <w:jc w:val="both"/>
        <w:rPr>
          <w:lang w:val="en-US"/>
        </w:rPr>
      </w:pPr>
    </w:p>
    <w:p w14:paraId="7900F686"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34FE61CD" w14:textId="77777777" w:rsidR="008B38D1" w:rsidRPr="005442AE" w:rsidRDefault="008B38D1" w:rsidP="008B38D1">
      <w:pPr>
        <w:pStyle w:val="Default"/>
        <w:jc w:val="both"/>
        <w:rPr>
          <w:lang w:val="en-US"/>
        </w:rPr>
      </w:pPr>
    </w:p>
    <w:p w14:paraId="1DFAB75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14:paraId="36582B1F"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59E4B793" w14:textId="77777777" w:rsidR="003C4373" w:rsidRPr="005442AE" w:rsidRDefault="003C4373" w:rsidP="00315185">
      <w:pPr>
        <w:rPr>
          <w:rFonts w:ascii="Times New Roman" w:hAnsi="Times New Roman" w:cs="Times New Roman"/>
          <w:b/>
          <w:bCs/>
          <w:sz w:val="24"/>
          <w:szCs w:val="24"/>
          <w:lang w:val="en-US"/>
        </w:rPr>
      </w:pPr>
      <w:bookmarkStart w:id="2" w:name="_GoBack"/>
      <w:bookmarkEnd w:id="2"/>
    </w:p>
    <w:p w14:paraId="3663666F"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E5D769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029C00B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35D31463"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7DC1F97F"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58D84A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127F7A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25559A5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600EC40F"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3184661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3F4D56C0"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1505C7CA"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19CE412A"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18A6A541"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4C1E5C8B"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43D12799" w14:textId="77777777" w:rsidR="0063530B" w:rsidRPr="005442AE" w:rsidRDefault="0063530B" w:rsidP="008B38D1">
      <w:pPr>
        <w:jc w:val="both"/>
        <w:rPr>
          <w:rFonts w:ascii="Times New Roman" w:hAnsi="Times New Roman" w:cs="Times New Roman"/>
          <w:b/>
          <w:bCs/>
          <w:sz w:val="24"/>
          <w:szCs w:val="24"/>
          <w:lang w:val="en-US"/>
        </w:rPr>
      </w:pPr>
    </w:p>
    <w:p w14:paraId="49E8F00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084CEF0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0A7B632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3A985139"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0070C111" w14:textId="77777777" w:rsidR="008B38D1" w:rsidRPr="005442AE" w:rsidRDefault="008B38D1" w:rsidP="003C4373">
      <w:pPr>
        <w:pStyle w:val="Default"/>
        <w:spacing w:line="240" w:lineRule="auto"/>
        <w:jc w:val="both"/>
        <w:rPr>
          <w:b/>
          <w:bCs/>
          <w:lang w:val="en-US"/>
        </w:rPr>
      </w:pPr>
    </w:p>
    <w:p w14:paraId="00AB55FD" w14:textId="77777777" w:rsidR="008B38D1" w:rsidRPr="005442AE" w:rsidRDefault="008B38D1" w:rsidP="008B38D1">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480E6FDA" w14:textId="77777777" w:rsidR="008B38D1" w:rsidRPr="005442AE" w:rsidRDefault="008B38D1" w:rsidP="008B38D1">
      <w:pPr>
        <w:jc w:val="both"/>
        <w:rPr>
          <w:rFonts w:ascii="Times New Roman" w:hAnsi="Times New Roman" w:cs="Times New Roman"/>
          <w:sz w:val="24"/>
          <w:szCs w:val="24"/>
          <w:u w:val="single"/>
          <w:lang w:val="en-US"/>
        </w:rPr>
      </w:pPr>
    </w:p>
    <w:p w14:paraId="6CE5D23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47BEC60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7CBEBA0D"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3BF46C93"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AF613F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3D68353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ECLINOM</w:t>
      </w:r>
    </w:p>
    <w:p w14:paraId="61CEFE1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5CF764AB"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19DDCE90"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6D4A270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50C7302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048EF31B"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7B11095A"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57A0CAE3"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4E9456C8"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2BD21B36"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366AB751"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370769F4"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3278931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56AF2D2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1963DE34"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27502ABD"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498450D4"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741DA962"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0F802AC"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358B53E1"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3D1DBEF2"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39332C72"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7B3CE5C8"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6A4817B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6AC30DF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14:paraId="57FB9CF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6AC085B7"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76D6B836"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2665DDB0" w14:textId="77777777"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2CF67C5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lastRenderedPageBreak/>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070CA91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0BBF9387"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4F8B500C"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2E8ACA6E"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1D84B149"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0691F066"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27C03958"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1464B8F7"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7718A6F5"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07C9ECE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68933DE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73BA9FC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5990A5D4"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1D369EB1"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5372BCA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73BB152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6B282B0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7F0770B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2D85E636" wp14:editId="04DD7738">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CA798"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5B7B760A"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2A6C56F1"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19503851" w14:textId="77777777" w:rsidR="008B38D1" w:rsidRPr="005442AE" w:rsidRDefault="008B38D1" w:rsidP="008B38D1">
      <w:pPr>
        <w:jc w:val="both"/>
        <w:rPr>
          <w:rFonts w:ascii="Times New Roman" w:hAnsi="Times New Roman" w:cs="Times New Roman"/>
          <w:b/>
          <w:bCs/>
          <w:sz w:val="24"/>
          <w:szCs w:val="24"/>
          <w:lang w:val="en-US"/>
        </w:rPr>
      </w:pPr>
    </w:p>
    <w:p w14:paraId="358D29F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38F6E2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14:paraId="30809E7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514BF0B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695F03EF" w14:textId="77777777" w:rsidR="003C4373" w:rsidRPr="005442AE" w:rsidRDefault="003C4373" w:rsidP="008B38D1">
      <w:pPr>
        <w:jc w:val="both"/>
        <w:rPr>
          <w:rFonts w:ascii="Times New Roman" w:hAnsi="Times New Roman" w:cs="Times New Roman"/>
          <w:sz w:val="24"/>
          <w:szCs w:val="24"/>
          <w:lang w:val="en-US"/>
        </w:rPr>
      </w:pPr>
    </w:p>
    <w:p w14:paraId="7D26C50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361C29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6873BA81"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3AC6CCEB"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7B015FB"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39482A6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08EB02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1D092EC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0455256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887300"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7AB0A2A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55C26A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1B447E36"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2DAA9C69"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53F23DE"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624FA63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4A81FB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60D4740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51735F18"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2140AE9"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65F37BC3"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8DFCFF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4D3B092E"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6CDC159B"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5235CABA"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74AF1F4D"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D50D617"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213219C8"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1A13D704"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62C6144"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6F9C12A4"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51840C7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51DF513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7F3B0A29"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1701B1AC"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709C0D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C36E7A6"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316176F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31E9DC8"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4897BB47"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7FF8606B"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7697E09A"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3B907E57"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314B95F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3BC4EDB6"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CE035D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107D261C"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C2BC6D5"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267797DF"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550A0C38"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D83A1BF"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3DE121AF"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0D615D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300F7ADF"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5CE97A3A"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0402F7C6"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00E829E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659CDEA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E17AFE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7DC3E51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5F37A73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75162A4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E604B44"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7F34648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800FCB0"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78EAB297"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5ED25612"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14:paraId="463CDD43" w14:textId="77777777" w:rsidR="00A24301" w:rsidRPr="005442AE" w:rsidRDefault="00A24301" w:rsidP="00A24301">
      <w:pPr>
        <w:spacing w:after="0" w:line="240" w:lineRule="auto"/>
        <w:jc w:val="both"/>
        <w:rPr>
          <w:rFonts w:ascii="Times New Roman" w:hAnsi="Times New Roman" w:cs="Times New Roman"/>
          <w:lang w:val="en-US"/>
        </w:rPr>
      </w:pPr>
    </w:p>
    <w:p w14:paraId="28011C52"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4DA84C7B"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343607" w14:paraId="7BDA693A" w14:textId="77777777" w:rsidTr="0027346B">
        <w:trPr>
          <w:trHeight w:val="255"/>
        </w:trPr>
        <w:tc>
          <w:tcPr>
            <w:tcW w:w="10053" w:type="dxa"/>
          </w:tcPr>
          <w:p w14:paraId="4C8AEA97"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08568FE1"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0503C2A5"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7C4EEF0E"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B35F859"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60856FB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7A1C4D7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t>
      </w:r>
      <w:r w:rsidRPr="005442AE">
        <w:rPr>
          <w:rFonts w:ascii="Times New Roman" w:hAnsi="Times New Roman" w:cs="Times New Roman"/>
          <w:sz w:val="24"/>
          <w:szCs w:val="24"/>
          <w:lang w:val="en-US"/>
        </w:rPr>
        <w:lastRenderedPageBreak/>
        <w:t>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2AD3F990"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2119D990"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7BC3164"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09BFBF7E"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1C22097C"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60D2A32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BCAD9F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0019237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5F7339D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27DE4BC"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12BCF7A9"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675CF6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20A3A24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4095464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39B4D187"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68D6FE6F"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AEBD2BA"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63FFDA59"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69686BAF"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65F8133B"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7906A588"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F09503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7357008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6BBD38BA"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55361C33"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17E4A845"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A182D71"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4C9421B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69DF39C2"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33B7A91C"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27DF64A6"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025071A"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678E3F45"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71E173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386CF743"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4756A938"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2A6A80D"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2E89EB5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7C1642AA"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7D0880B2"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4A3E2021"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C63686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1CA83B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7D04B35A"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38618D6A"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117AEFF5"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454325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1D1B1CA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3425FFBE"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30D0D8CB"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5719A322"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D9442D2"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0BD4223F"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643287F4"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019676E8"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045C5EE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6B1755F"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40F09E5A"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69F7BF4E"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607300A8"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36ED0765"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E4189C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734F7A3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4B0FC76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3760876A"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0D37C9AC"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30408EFF"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37BA995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0C9A5EA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192CF1CD"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6C44F87F"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2CFE14B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2A6DEF5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56830F21"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7CE845DE"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14:paraId="75CD5087"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6097470C"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68D88E1"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1EC8DA56"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1A6CCA5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5A9C49AB"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38C316F0"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w:t>
      </w:r>
      <w:r w:rsidRPr="005442AE">
        <w:rPr>
          <w:rFonts w:ascii="Times New Roman" w:hAnsi="Times New Roman" w:cs="Times New Roman"/>
          <w:sz w:val="24"/>
          <w:szCs w:val="24"/>
          <w:lang w:val="en-US"/>
        </w:rPr>
        <w:lastRenderedPageBreak/>
        <w:t>calculated the unit cost of warehousing and submit your worksheets as an attachment to the narrative response. If the warehouse is owned by you or an affiliate, describe how you allocated the cost of the warehouse operations.</w:t>
      </w:r>
    </w:p>
    <w:p w14:paraId="2F53CBA8"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CB8B709"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1552A74B"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1EE8A59D"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5E2648C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7DC3FFB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633528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71EC72"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2887AEC"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8E0A1B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5CA8348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3BF3290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7A79EE85" w14:textId="77777777" w:rsidR="0027346B" w:rsidRPr="005442AE" w:rsidRDefault="0027346B" w:rsidP="00035C9A">
      <w:pPr>
        <w:spacing w:after="0" w:line="240" w:lineRule="auto"/>
        <w:rPr>
          <w:rFonts w:ascii="Times New Roman" w:hAnsi="Times New Roman" w:cs="Times New Roman"/>
          <w:b/>
          <w:sz w:val="24"/>
          <w:szCs w:val="24"/>
          <w:lang w:val="en-US"/>
        </w:rPr>
      </w:pPr>
    </w:p>
    <w:p w14:paraId="32C0639F"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19BA959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260A937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7EC8C1A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76BA1A0D"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C8664A0"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2ACF2A5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6898FC4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5012854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719101E9"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63033C28"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E27B5C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2474842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24FFB51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00D35880" w14:textId="77777777" w:rsidR="0027346B" w:rsidRPr="005442AE" w:rsidRDefault="0027346B" w:rsidP="00035C9A">
      <w:pPr>
        <w:spacing w:after="0" w:line="240" w:lineRule="auto"/>
        <w:rPr>
          <w:rFonts w:ascii="Times New Roman" w:hAnsi="Times New Roman" w:cs="Times New Roman"/>
          <w:b/>
          <w:sz w:val="24"/>
          <w:szCs w:val="24"/>
          <w:lang w:val="en-US"/>
        </w:rPr>
      </w:pPr>
    </w:p>
    <w:p w14:paraId="46F6E6DD" w14:textId="77777777" w:rsidR="00B54E60" w:rsidRPr="005442AE" w:rsidRDefault="00B54E60" w:rsidP="00035C9A">
      <w:pPr>
        <w:spacing w:after="0" w:line="240" w:lineRule="auto"/>
        <w:rPr>
          <w:rFonts w:ascii="Times New Roman" w:hAnsi="Times New Roman" w:cs="Times New Roman"/>
          <w:b/>
          <w:sz w:val="24"/>
          <w:szCs w:val="24"/>
          <w:lang w:val="en-US"/>
        </w:rPr>
      </w:pPr>
    </w:p>
    <w:p w14:paraId="09038741"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76874D2"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2D567C9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69F5D689"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w:t>
      </w:r>
      <w:r w:rsidRPr="005442AE">
        <w:rPr>
          <w:rFonts w:ascii="Times New Roman" w:hAnsi="Times New Roman" w:cs="Times New Roman"/>
          <w:sz w:val="24"/>
          <w:szCs w:val="24"/>
          <w:lang w:val="en-US"/>
        </w:rPr>
        <w:lastRenderedPageBreak/>
        <w:t>production to the date of shipment to the customer. Indicate the source of the short-term interest rate used in the calculation.</w:t>
      </w:r>
    </w:p>
    <w:p w14:paraId="17343C62" w14:textId="77777777" w:rsidR="00641921" w:rsidRPr="005442AE" w:rsidRDefault="00641921" w:rsidP="00A24301">
      <w:pPr>
        <w:rPr>
          <w:rFonts w:ascii="Times New Roman" w:hAnsi="Times New Roman" w:cs="Times New Roman"/>
          <w:b/>
          <w:sz w:val="24"/>
          <w:szCs w:val="24"/>
          <w:lang w:val="en-US"/>
        </w:rPr>
      </w:pPr>
    </w:p>
    <w:p w14:paraId="49FD43AF"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141A6060"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52F007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5D5CEEC0"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51402480"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24C519CB"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387B4BAD"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D12F7E6"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0BBD1A6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70AAD85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539F278"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7B17CB6B"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AE3C24D"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6EA1FCAE"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576790F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 xml:space="preserve">.For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w:t>
      </w:r>
      <w:r w:rsidRPr="005442AE">
        <w:rPr>
          <w:rFonts w:ascii="Times New Roman" w:hAnsi="Times New Roman" w:cs="Times New Roman"/>
          <w:sz w:val="24"/>
          <w:szCs w:val="24"/>
          <w:lang w:val="en-US"/>
        </w:rPr>
        <w:lastRenderedPageBreak/>
        <w:t>including benefits.  Include a list of overhead expenses incurred in packing and demonstrate how these expenses were allocated to each packing type.</w:t>
      </w:r>
    </w:p>
    <w:p w14:paraId="3B30B04A"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5E7E3F1"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3C2085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46A75C6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1D919FEF"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6B1619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DFA194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4EA7910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w:t>
      </w:r>
      <w:proofErr w:type="gramStart"/>
      <w:r w:rsidRPr="005442AE">
        <w:rPr>
          <w:rFonts w:ascii="Times New Roman" w:hAnsi="Times New Roman" w:cs="Times New Roman"/>
          <w:sz w:val="24"/>
          <w:szCs w:val="24"/>
          <w:lang w:val="en-US"/>
        </w:rPr>
        <w:t>on the basis of</w:t>
      </w:r>
      <w:proofErr w:type="gramEnd"/>
      <w:r w:rsidRPr="005442AE">
        <w:rPr>
          <w:rFonts w:ascii="Times New Roman" w:hAnsi="Times New Roman" w:cs="Times New Roman"/>
          <w:sz w:val="24"/>
          <w:szCs w:val="24"/>
          <w:lang w:val="en-US"/>
        </w:rPr>
        <w:t xml:space="preserve"> Customs Value).</w:t>
      </w:r>
    </w:p>
    <w:p w14:paraId="0D739F26"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7AD33F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3AAF8FA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7C26DC5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79E024A2"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6EA670B"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097FE52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0A866F3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14:paraId="62667D3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10DE325F"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73F315E"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0E55A83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0723CB6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033F24CF" w14:textId="77777777" w:rsidR="00B54E60" w:rsidRPr="005442AE" w:rsidRDefault="00B54E60" w:rsidP="00B54E60">
      <w:pPr>
        <w:rPr>
          <w:rFonts w:ascii="Times New Roman" w:hAnsi="Times New Roman" w:cs="Times New Roman"/>
          <w:sz w:val="24"/>
          <w:szCs w:val="24"/>
          <w:lang w:val="en-US"/>
        </w:rPr>
      </w:pPr>
    </w:p>
    <w:p w14:paraId="2873CC61"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3F334B67" wp14:editId="2DE080C4">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92C3AB"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7D745B09"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73D56925"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5D2F9A77"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0645A1F9"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38637FA9"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Electronic address (e-mail):</w:t>
      </w:r>
    </w:p>
    <w:p w14:paraId="5C2544B1"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1CC93363" w14:textId="77777777" w:rsidR="00641921" w:rsidRPr="005442AE" w:rsidRDefault="00641921" w:rsidP="00641921">
      <w:pPr>
        <w:pStyle w:val="Ttulo1"/>
        <w:rPr>
          <w:rFonts w:ascii="Times New Roman" w:hAnsi="Times New Roman"/>
          <w:szCs w:val="24"/>
          <w:lang w:val="en-US"/>
        </w:rPr>
      </w:pPr>
      <w:bookmarkStart w:id="3" w:name="_Toc340425374"/>
      <w:r w:rsidRPr="005442AE">
        <w:rPr>
          <w:rFonts w:ascii="Times New Roman" w:hAnsi="Times New Roman"/>
          <w:szCs w:val="24"/>
          <w:lang w:val="en-US"/>
        </w:rPr>
        <w:lastRenderedPageBreak/>
        <w:t>VII – TOTAL SALES</w:t>
      </w:r>
      <w:bookmarkEnd w:id="3"/>
    </w:p>
    <w:p w14:paraId="6DC524D2"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3F226D8C"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26D16502" w14:textId="77777777" w:rsidR="00641921" w:rsidRPr="005442AE" w:rsidRDefault="00641921" w:rsidP="00641921">
      <w:pPr>
        <w:pStyle w:val="Ttulo1"/>
        <w:rPr>
          <w:rFonts w:ascii="Times New Roman" w:hAnsi="Times New Roman"/>
          <w:szCs w:val="24"/>
          <w:lang w:val="en-US"/>
        </w:rPr>
      </w:pPr>
      <w:bookmarkStart w:id="4" w:name="_Toc340425375"/>
      <w:r w:rsidRPr="005442AE">
        <w:rPr>
          <w:rFonts w:ascii="Times New Roman" w:hAnsi="Times New Roman"/>
          <w:szCs w:val="24"/>
          <w:lang w:val="en-US"/>
        </w:rPr>
        <w:t>ITEM D – TOTAL SALES RE</w:t>
      </w:r>
      <w:bookmarkEnd w:id="4"/>
      <w:r w:rsidRPr="005442AE">
        <w:rPr>
          <w:rFonts w:ascii="Times New Roman" w:hAnsi="Times New Roman"/>
          <w:szCs w:val="24"/>
          <w:lang w:val="en-US"/>
        </w:rPr>
        <w:t>CORDS</w:t>
      </w:r>
    </w:p>
    <w:p w14:paraId="4A1CCCB3" w14:textId="77777777" w:rsidR="00641921" w:rsidRPr="005442AE" w:rsidRDefault="00641921" w:rsidP="00641921">
      <w:pPr>
        <w:pStyle w:val="Ttulo7"/>
        <w:numPr>
          <w:ilvl w:val="0"/>
          <w:numId w:val="0"/>
        </w:numPr>
        <w:rPr>
          <w:b w:val="0"/>
          <w:szCs w:val="24"/>
          <w:lang w:val="en-US"/>
        </w:rPr>
      </w:pPr>
    </w:p>
    <w:p w14:paraId="4DE5DA19"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05ECE094"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6B704C07"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14:paraId="4E21A692" w14:textId="77777777" w:rsidR="00641921" w:rsidRPr="005442AE" w:rsidRDefault="00641921" w:rsidP="00641921">
      <w:pPr>
        <w:pStyle w:val="Ttulo7"/>
        <w:numPr>
          <w:ilvl w:val="0"/>
          <w:numId w:val="0"/>
        </w:numPr>
        <w:rPr>
          <w:b w:val="0"/>
          <w:szCs w:val="24"/>
          <w:lang w:val="en-US"/>
        </w:rPr>
      </w:pPr>
    </w:p>
    <w:p w14:paraId="7C001CF5"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2B63CEC1"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2EFF7D62"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1A79E614" w14:textId="77777777" w:rsidR="00641921" w:rsidRPr="005442AE" w:rsidRDefault="00641921" w:rsidP="00641921">
      <w:pPr>
        <w:pStyle w:val="Ttulo7"/>
        <w:numPr>
          <w:ilvl w:val="0"/>
          <w:numId w:val="0"/>
        </w:numPr>
        <w:rPr>
          <w:b w:val="0"/>
          <w:szCs w:val="24"/>
          <w:lang w:val="en-US"/>
        </w:rPr>
      </w:pPr>
    </w:p>
    <w:p w14:paraId="517C6010"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2B7E14A3" w14:textId="77777777" w:rsidR="00641921" w:rsidRPr="005442AE" w:rsidRDefault="00641921" w:rsidP="00641921">
      <w:pPr>
        <w:pStyle w:val="Ttulo7"/>
        <w:numPr>
          <w:ilvl w:val="0"/>
          <w:numId w:val="0"/>
        </w:numPr>
        <w:rPr>
          <w:b w:val="0"/>
          <w:szCs w:val="24"/>
          <w:lang w:val="en-US"/>
        </w:rPr>
      </w:pPr>
    </w:p>
    <w:p w14:paraId="1EEA8E5A"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2763E412" w14:textId="77777777" w:rsidR="00641921" w:rsidRPr="005442AE" w:rsidRDefault="00641921" w:rsidP="00641921">
      <w:pPr>
        <w:rPr>
          <w:rFonts w:ascii="Times New Roman" w:hAnsi="Times New Roman" w:cs="Times New Roman"/>
          <w:sz w:val="24"/>
          <w:szCs w:val="24"/>
          <w:lang w:val="en-US"/>
        </w:rPr>
      </w:pPr>
    </w:p>
    <w:p w14:paraId="3E31440E"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030CABCD"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14:paraId="18277B5E" w14:textId="77777777" w:rsidR="00641921" w:rsidRPr="005442AE" w:rsidRDefault="00641921" w:rsidP="00641921">
      <w:pPr>
        <w:pStyle w:val="Ttulo7"/>
        <w:numPr>
          <w:ilvl w:val="0"/>
          <w:numId w:val="0"/>
        </w:numPr>
        <w:rPr>
          <w:b w:val="0"/>
          <w:szCs w:val="24"/>
          <w:lang w:val="en-US"/>
        </w:rPr>
      </w:pPr>
    </w:p>
    <w:p w14:paraId="3DB478DA"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4F8D1A69"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733B1877"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3D2683C4"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14:paraId="0999DDD5" w14:textId="77777777" w:rsidR="00F75488" w:rsidRPr="005442AE" w:rsidRDefault="00F75488" w:rsidP="00F75488">
      <w:pPr>
        <w:spacing w:after="0" w:line="240" w:lineRule="auto"/>
        <w:rPr>
          <w:rFonts w:ascii="Times New Roman" w:hAnsi="Times New Roman" w:cs="Times New Roman"/>
          <w:lang w:val="en-US" w:eastAsia="pt-BR"/>
        </w:rPr>
      </w:pPr>
    </w:p>
    <w:p w14:paraId="6EDFEFDF"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20022065" w14:textId="77777777" w:rsidR="00641921" w:rsidRPr="005442AE" w:rsidRDefault="00641921" w:rsidP="00641921">
      <w:pPr>
        <w:rPr>
          <w:rFonts w:ascii="Times New Roman" w:hAnsi="Times New Roman" w:cs="Times New Roman"/>
          <w:sz w:val="24"/>
          <w:szCs w:val="24"/>
          <w:lang w:val="en-US"/>
        </w:rPr>
      </w:pPr>
    </w:p>
    <w:p w14:paraId="0CA18934"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2C194072" w14:textId="77777777"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14:paraId="5FCA23DD" w14:textId="77777777" w:rsidR="00641921" w:rsidRPr="005442AE" w:rsidRDefault="00641921" w:rsidP="00641921">
      <w:pPr>
        <w:pStyle w:val="Ttulo7"/>
        <w:numPr>
          <w:ilvl w:val="0"/>
          <w:numId w:val="0"/>
        </w:numPr>
        <w:rPr>
          <w:b w:val="0"/>
          <w:szCs w:val="24"/>
          <w:lang w:val="en-US"/>
        </w:rPr>
      </w:pPr>
    </w:p>
    <w:p w14:paraId="68CEB5F1"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5D26C487"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334E510D"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5E8829AD"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28B3B667" w14:textId="77777777" w:rsidR="00641921" w:rsidRPr="005442AE" w:rsidRDefault="00641921" w:rsidP="00641921">
      <w:pPr>
        <w:pStyle w:val="Ttulo7"/>
        <w:numPr>
          <w:ilvl w:val="0"/>
          <w:numId w:val="0"/>
        </w:numPr>
        <w:tabs>
          <w:tab w:val="clear" w:pos="720"/>
          <w:tab w:val="left" w:pos="0"/>
        </w:tabs>
        <w:rPr>
          <w:b w:val="0"/>
          <w:szCs w:val="24"/>
          <w:lang w:val="en-US"/>
        </w:rPr>
      </w:pPr>
    </w:p>
    <w:p w14:paraId="11695E1E"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124C706E" w14:textId="77777777" w:rsidR="00641921" w:rsidRPr="005442AE" w:rsidRDefault="00641921" w:rsidP="00641921">
      <w:pPr>
        <w:pStyle w:val="Ttulo7"/>
        <w:numPr>
          <w:ilvl w:val="0"/>
          <w:numId w:val="0"/>
        </w:numPr>
        <w:rPr>
          <w:b w:val="0"/>
          <w:szCs w:val="24"/>
          <w:lang w:val="en-US"/>
        </w:rPr>
      </w:pPr>
    </w:p>
    <w:p w14:paraId="1981E309" w14:textId="77777777" w:rsidR="00F75488" w:rsidRPr="005442AE" w:rsidRDefault="00F75488" w:rsidP="00641921">
      <w:pPr>
        <w:jc w:val="both"/>
        <w:rPr>
          <w:rFonts w:ascii="Times New Roman" w:hAnsi="Times New Roman" w:cs="Times New Roman"/>
          <w:b/>
          <w:sz w:val="24"/>
          <w:szCs w:val="24"/>
          <w:lang w:val="en-US"/>
        </w:rPr>
      </w:pPr>
    </w:p>
    <w:p w14:paraId="26EF9727"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50868690"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14:paraId="53E52285" w14:textId="77777777" w:rsidR="00641921" w:rsidRPr="005442AE" w:rsidRDefault="00641921" w:rsidP="00641921">
      <w:pPr>
        <w:pStyle w:val="Ttulo7"/>
        <w:numPr>
          <w:ilvl w:val="0"/>
          <w:numId w:val="0"/>
        </w:numPr>
        <w:rPr>
          <w:b w:val="0"/>
          <w:szCs w:val="24"/>
          <w:lang w:val="en-US"/>
        </w:rPr>
      </w:pPr>
    </w:p>
    <w:p w14:paraId="186A2ADA"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BFA9B3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1820E19A" w14:textId="77777777" w:rsidR="00641921" w:rsidRPr="005442AE" w:rsidRDefault="00641921" w:rsidP="00641921">
      <w:pPr>
        <w:pStyle w:val="Ttulo7"/>
        <w:numPr>
          <w:ilvl w:val="0"/>
          <w:numId w:val="0"/>
        </w:numPr>
        <w:rPr>
          <w:b w:val="0"/>
          <w:szCs w:val="24"/>
          <w:lang w:val="en-US"/>
        </w:rPr>
      </w:pPr>
    </w:p>
    <w:p w14:paraId="407B7DE7"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5C99E028" w14:textId="77777777" w:rsidR="00641921" w:rsidRPr="005442AE" w:rsidRDefault="00641921" w:rsidP="00641921">
      <w:pPr>
        <w:pStyle w:val="Ttulo7"/>
        <w:numPr>
          <w:ilvl w:val="0"/>
          <w:numId w:val="0"/>
        </w:numPr>
        <w:rPr>
          <w:b w:val="0"/>
          <w:szCs w:val="24"/>
          <w:lang w:val="en-US"/>
        </w:rPr>
      </w:pPr>
    </w:p>
    <w:p w14:paraId="16394530"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2E1FF012" w14:textId="77777777" w:rsidR="00641921" w:rsidRPr="005442AE" w:rsidRDefault="00641921" w:rsidP="00641921">
      <w:pPr>
        <w:pStyle w:val="Ttulo7"/>
        <w:numPr>
          <w:ilvl w:val="0"/>
          <w:numId w:val="0"/>
        </w:numPr>
        <w:rPr>
          <w:b w:val="0"/>
          <w:szCs w:val="24"/>
          <w:lang w:val="en-US"/>
        </w:rPr>
      </w:pPr>
    </w:p>
    <w:p w14:paraId="1A49ADC5" w14:textId="77777777" w:rsidR="00641921" w:rsidRPr="005442AE" w:rsidRDefault="00641921" w:rsidP="00641921">
      <w:pPr>
        <w:rPr>
          <w:rFonts w:ascii="Times New Roman" w:hAnsi="Times New Roman" w:cs="Times New Roman"/>
          <w:sz w:val="24"/>
          <w:szCs w:val="24"/>
          <w:lang w:val="en-US"/>
        </w:rPr>
      </w:pPr>
    </w:p>
    <w:p w14:paraId="179C2022"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5B89695A"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14:paraId="419B99F5"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096E13F0" w14:textId="77777777" w:rsidR="008A44D2" w:rsidRPr="005442AE" w:rsidRDefault="008A44D2" w:rsidP="006D0693">
      <w:pPr>
        <w:spacing w:after="0"/>
        <w:rPr>
          <w:rFonts w:ascii="Times New Roman" w:hAnsi="Times New Roman" w:cs="Times New Roman"/>
          <w:sz w:val="24"/>
          <w:szCs w:val="24"/>
          <w:lang w:val="en-US"/>
        </w:rPr>
      </w:pPr>
    </w:p>
    <w:p w14:paraId="5EFFA00C" w14:textId="77777777" w:rsidR="008A44D2" w:rsidRPr="005442AE" w:rsidRDefault="008A44D2" w:rsidP="006D0693">
      <w:pPr>
        <w:spacing w:after="0" w:line="240" w:lineRule="auto"/>
        <w:rPr>
          <w:rFonts w:ascii="Times New Roman" w:hAnsi="Times New Roman" w:cs="Times New Roman"/>
          <w:sz w:val="24"/>
          <w:szCs w:val="24"/>
          <w:lang w:val="en-US"/>
        </w:rPr>
      </w:pPr>
    </w:p>
    <w:p w14:paraId="0FABDF9A"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4FADD85B" w14:textId="77777777" w:rsidR="008A44D2" w:rsidRPr="005442AE" w:rsidRDefault="008A44D2" w:rsidP="006D0693">
      <w:pPr>
        <w:spacing w:after="0" w:line="240" w:lineRule="auto"/>
        <w:rPr>
          <w:rFonts w:ascii="Times New Roman" w:hAnsi="Times New Roman" w:cs="Times New Roman"/>
          <w:sz w:val="24"/>
          <w:szCs w:val="24"/>
          <w:lang w:val="en-US"/>
        </w:rPr>
      </w:pPr>
    </w:p>
    <w:p w14:paraId="5B520ADA"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75772755"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772CD56C"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0E047FA8"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5DA20767"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C02DD2D"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04EBCA43"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64BB27AE"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7AEE3904"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14:paraId="200E437E" w14:textId="77777777" w:rsidR="008A44D2" w:rsidRPr="005442AE" w:rsidRDefault="008A44D2" w:rsidP="006D0693">
      <w:pPr>
        <w:spacing w:after="0"/>
        <w:jc w:val="both"/>
        <w:rPr>
          <w:rFonts w:ascii="Times New Roman" w:hAnsi="Times New Roman" w:cs="Times New Roman"/>
          <w:sz w:val="24"/>
          <w:szCs w:val="24"/>
          <w:lang w:val="en-US"/>
        </w:rPr>
      </w:pPr>
    </w:p>
    <w:p w14:paraId="5E40081F" w14:textId="77777777" w:rsidR="008A44D2" w:rsidRPr="005442AE" w:rsidRDefault="008A44D2" w:rsidP="006D0693">
      <w:pPr>
        <w:spacing w:after="0"/>
        <w:rPr>
          <w:rFonts w:ascii="Times New Roman" w:hAnsi="Times New Roman" w:cs="Times New Roman"/>
          <w:sz w:val="24"/>
          <w:szCs w:val="24"/>
          <w:lang w:val="en-US"/>
        </w:rPr>
      </w:pPr>
    </w:p>
    <w:p w14:paraId="598474D0" w14:textId="77777777" w:rsidR="008A44D2" w:rsidRPr="005442AE" w:rsidRDefault="008A44D2" w:rsidP="006D0693">
      <w:pPr>
        <w:spacing w:after="0"/>
        <w:rPr>
          <w:rFonts w:ascii="Times New Roman" w:hAnsi="Times New Roman" w:cs="Times New Roman"/>
          <w:sz w:val="24"/>
          <w:szCs w:val="24"/>
          <w:lang w:val="en-US"/>
        </w:rPr>
      </w:pPr>
    </w:p>
    <w:p w14:paraId="49822A73"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21A36448"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144AE438"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1821E574"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676C53F4"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am aware that the information </w:t>
      </w:r>
      <w:proofErr w:type="gramStart"/>
      <w:r w:rsidRPr="005442AE">
        <w:rPr>
          <w:rFonts w:ascii="Times New Roman" w:hAnsi="Times New Roman" w:cs="Times New Roman"/>
          <w:sz w:val="24"/>
          <w:szCs w:val="24"/>
          <w:lang w:val="en-US"/>
        </w:rPr>
        <w:t>presented  as</w:t>
      </w:r>
      <w:proofErr w:type="gramEnd"/>
      <w:r w:rsidRPr="005442AE">
        <w:rPr>
          <w:rFonts w:ascii="Times New Roman" w:hAnsi="Times New Roman" w:cs="Times New Roman"/>
          <w:sz w:val="24"/>
          <w:szCs w:val="24"/>
          <w:lang w:val="en-US"/>
        </w:rPr>
        <w:t xml:space="preserve">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41DD960D" w14:textId="77777777" w:rsidR="008A44D2" w:rsidRPr="005442AE" w:rsidRDefault="008A44D2" w:rsidP="006D0693">
      <w:pPr>
        <w:spacing w:after="0"/>
        <w:ind w:firstLine="708"/>
        <w:jc w:val="both"/>
        <w:rPr>
          <w:rFonts w:ascii="Times New Roman" w:hAnsi="Times New Roman" w:cs="Times New Roman"/>
          <w:lang w:val="en-US"/>
        </w:rPr>
      </w:pPr>
    </w:p>
    <w:p w14:paraId="6CD24577" w14:textId="77777777" w:rsidR="00AA6D19" w:rsidRPr="005442AE" w:rsidRDefault="00AA6D19" w:rsidP="006D0693">
      <w:pPr>
        <w:spacing w:after="0"/>
        <w:ind w:firstLine="708"/>
        <w:jc w:val="both"/>
        <w:rPr>
          <w:rFonts w:ascii="Times New Roman" w:hAnsi="Times New Roman" w:cs="Times New Roman"/>
          <w:lang w:val="en-US"/>
        </w:rPr>
      </w:pPr>
    </w:p>
    <w:p w14:paraId="59BFD0C7" w14:textId="77777777" w:rsidR="00AA6D19" w:rsidRPr="005442AE" w:rsidRDefault="00AA6D19" w:rsidP="006D0693">
      <w:pPr>
        <w:spacing w:after="0"/>
        <w:ind w:firstLine="708"/>
        <w:jc w:val="both"/>
        <w:rPr>
          <w:rFonts w:ascii="Times New Roman" w:hAnsi="Times New Roman" w:cs="Times New Roman"/>
          <w:lang w:val="en-US"/>
        </w:rPr>
      </w:pPr>
    </w:p>
    <w:p w14:paraId="2EB94786"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14F9A25E" w14:textId="77777777" w:rsidR="008A44D2" w:rsidRPr="005442AE" w:rsidRDefault="008A44D2" w:rsidP="006D0693">
      <w:pPr>
        <w:spacing w:after="0"/>
        <w:jc w:val="center"/>
        <w:rPr>
          <w:rFonts w:ascii="Times New Roman" w:hAnsi="Times New Roman" w:cs="Times New Roman"/>
          <w:sz w:val="24"/>
          <w:szCs w:val="24"/>
          <w:lang w:val="en-US"/>
        </w:rPr>
      </w:pPr>
    </w:p>
    <w:p w14:paraId="47D6BCF3" w14:textId="77777777" w:rsidR="00AA6D19" w:rsidRPr="005442AE" w:rsidRDefault="00AA6D19" w:rsidP="006D0693">
      <w:pPr>
        <w:spacing w:after="0"/>
        <w:jc w:val="center"/>
        <w:rPr>
          <w:rFonts w:ascii="Times New Roman" w:hAnsi="Times New Roman" w:cs="Times New Roman"/>
          <w:sz w:val="24"/>
          <w:szCs w:val="24"/>
          <w:lang w:val="en-US"/>
        </w:rPr>
      </w:pPr>
    </w:p>
    <w:p w14:paraId="141B9716" w14:textId="77777777" w:rsidR="00AA6D19" w:rsidRPr="005442AE" w:rsidRDefault="00AA6D19" w:rsidP="006D0693">
      <w:pPr>
        <w:spacing w:after="0"/>
        <w:jc w:val="center"/>
        <w:rPr>
          <w:rFonts w:ascii="Times New Roman" w:hAnsi="Times New Roman" w:cs="Times New Roman"/>
          <w:sz w:val="24"/>
          <w:szCs w:val="24"/>
          <w:lang w:val="en-US"/>
        </w:rPr>
      </w:pPr>
    </w:p>
    <w:p w14:paraId="017FF48C" w14:textId="77777777" w:rsidR="00AA6D19" w:rsidRPr="005442AE" w:rsidRDefault="00AA6D19" w:rsidP="006D0693">
      <w:pPr>
        <w:spacing w:after="0"/>
        <w:jc w:val="center"/>
        <w:rPr>
          <w:rFonts w:ascii="Times New Roman" w:hAnsi="Times New Roman" w:cs="Times New Roman"/>
          <w:sz w:val="24"/>
          <w:szCs w:val="24"/>
          <w:lang w:val="en-US"/>
        </w:rPr>
      </w:pPr>
    </w:p>
    <w:p w14:paraId="24D55243" w14:textId="77777777" w:rsidR="00AA6D19" w:rsidRPr="005442AE" w:rsidRDefault="00AA6D19" w:rsidP="006D0693">
      <w:pPr>
        <w:spacing w:after="0"/>
        <w:jc w:val="center"/>
        <w:rPr>
          <w:rFonts w:ascii="Times New Roman" w:hAnsi="Times New Roman" w:cs="Times New Roman"/>
          <w:sz w:val="24"/>
          <w:szCs w:val="24"/>
          <w:lang w:val="en-US"/>
        </w:rPr>
      </w:pPr>
    </w:p>
    <w:p w14:paraId="26C19F0C" w14:textId="77777777" w:rsidR="00AA6D19" w:rsidRPr="005442AE" w:rsidRDefault="00AA6D19" w:rsidP="006D0693">
      <w:pPr>
        <w:spacing w:after="0"/>
        <w:jc w:val="center"/>
        <w:rPr>
          <w:rFonts w:ascii="Times New Roman" w:hAnsi="Times New Roman" w:cs="Times New Roman"/>
          <w:sz w:val="24"/>
          <w:szCs w:val="24"/>
          <w:lang w:val="en-US"/>
        </w:rPr>
      </w:pPr>
    </w:p>
    <w:p w14:paraId="6CFF5201" w14:textId="77777777" w:rsidR="00AA6D19" w:rsidRPr="005442AE" w:rsidRDefault="00AA6D19" w:rsidP="006D0693">
      <w:pPr>
        <w:spacing w:after="0"/>
        <w:jc w:val="center"/>
        <w:rPr>
          <w:rFonts w:ascii="Times New Roman" w:hAnsi="Times New Roman" w:cs="Times New Roman"/>
          <w:sz w:val="24"/>
          <w:szCs w:val="24"/>
          <w:lang w:val="en-US"/>
        </w:rPr>
      </w:pPr>
    </w:p>
    <w:p w14:paraId="19F9F33A"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24F4C7DF"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14:paraId="5DA47AA5"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0A01F478" w14:textId="77777777" w:rsidR="008A44D2" w:rsidRPr="006E0824" w:rsidRDefault="008A44D2" w:rsidP="006D0693">
      <w:pPr>
        <w:spacing w:after="0"/>
        <w:rPr>
          <w:rFonts w:ascii="Times New Roman" w:hAnsi="Times New Roman" w:cs="Times New Roman"/>
          <w:lang w:val="en-US"/>
        </w:rPr>
      </w:pPr>
    </w:p>
    <w:p w14:paraId="080C61FC"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B3C73" w14:textId="77777777" w:rsidR="00CA11C3" w:rsidRDefault="00CA11C3">
      <w:pPr>
        <w:spacing w:after="0" w:line="240" w:lineRule="auto"/>
      </w:pPr>
      <w:r>
        <w:separator/>
      </w:r>
    </w:p>
  </w:endnote>
  <w:endnote w:type="continuationSeparator" w:id="0">
    <w:p w14:paraId="76FDEB33" w14:textId="77777777" w:rsidR="00CA11C3" w:rsidRDefault="00CA1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Cambri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E872B" w14:textId="77777777" w:rsidR="00CE5202" w:rsidRPr="00343607" w:rsidRDefault="00CE5202">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Pr="00343607">
      <w:rPr>
        <w:rStyle w:val="Nmerodepgina"/>
        <w:noProof/>
        <w:lang w:val="en-US"/>
      </w:rPr>
      <w:t>20</w:t>
    </w:r>
    <w:r>
      <w:rPr>
        <w:rStyle w:val="Nmerodepgina"/>
      </w:rPr>
      <w:fldChar w:fldCharType="end"/>
    </w:r>
  </w:p>
  <w:p w14:paraId="44F424B5" w14:textId="77777777" w:rsidR="00CE5202" w:rsidRPr="00B10A3A" w:rsidRDefault="00CE5202"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8E620" w14:textId="77777777" w:rsidR="00CE5202" w:rsidRDefault="00CE5202">
    <w:pPr>
      <w:pStyle w:val="Rodap"/>
      <w:rPr>
        <w:sz w:val="16"/>
        <w:szCs w:val="16"/>
      </w:rPr>
    </w:pPr>
  </w:p>
  <w:p w14:paraId="4FD11544" w14:textId="77777777" w:rsidR="00CE5202" w:rsidRPr="00B10A3A" w:rsidRDefault="00CE5202">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6"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FB289" w14:textId="77777777" w:rsidR="00CA11C3" w:rsidRDefault="00CA11C3">
      <w:pPr>
        <w:spacing w:after="0" w:line="240" w:lineRule="auto"/>
      </w:pPr>
      <w:r>
        <w:separator/>
      </w:r>
    </w:p>
  </w:footnote>
  <w:footnote w:type="continuationSeparator" w:id="0">
    <w:p w14:paraId="4A698008" w14:textId="77777777" w:rsidR="00CA11C3" w:rsidRDefault="00CA1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22D5D" w14:textId="77777777" w:rsidR="00CE5202" w:rsidRPr="00E90ABD" w:rsidRDefault="00CE5202"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6772A"/>
    <w:multiLevelType w:val="hybridMultilevel"/>
    <w:tmpl w:val="C3FE9E5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5084AC1"/>
    <w:multiLevelType w:val="hybridMultilevel"/>
    <w:tmpl w:val="3CACE84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5D512FB1"/>
    <w:multiLevelType w:val="hybridMultilevel"/>
    <w:tmpl w:val="AAAC323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7"/>
  </w:num>
  <w:num w:numId="2">
    <w:abstractNumId w:val="4"/>
  </w:num>
  <w:num w:numId="3">
    <w:abstractNumId w:val="3"/>
  </w:num>
  <w:num w:numId="4">
    <w:abstractNumId w:val="1"/>
  </w:num>
  <w:num w:numId="5">
    <w:abstractNumId w:val="8"/>
  </w:num>
  <w:num w:numId="6">
    <w:abstractNumId w:val="2"/>
  </w:num>
  <w:num w:numId="7">
    <w:abstractNumId w:val="0"/>
  </w:num>
  <w:num w:numId="8">
    <w:abstractNumId w:val="5"/>
  </w:num>
  <w:num w:numId="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22125"/>
    <w:rsid w:val="001233B4"/>
    <w:rsid w:val="00125E6A"/>
    <w:rsid w:val="00126B5D"/>
    <w:rsid w:val="0013617D"/>
    <w:rsid w:val="00136BE6"/>
    <w:rsid w:val="0014284C"/>
    <w:rsid w:val="00147A4E"/>
    <w:rsid w:val="001504E7"/>
    <w:rsid w:val="00150CD0"/>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C7A4B"/>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3B"/>
    <w:rsid w:val="00405FA6"/>
    <w:rsid w:val="0041394A"/>
    <w:rsid w:val="00417F4F"/>
    <w:rsid w:val="00421112"/>
    <w:rsid w:val="00422A8D"/>
    <w:rsid w:val="004232B9"/>
    <w:rsid w:val="0042722A"/>
    <w:rsid w:val="0042742C"/>
    <w:rsid w:val="004327A0"/>
    <w:rsid w:val="00443C22"/>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66CB"/>
    <w:rsid w:val="00557FFE"/>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2A1A"/>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4039"/>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1C3"/>
    <w:rsid w:val="00CA154F"/>
    <w:rsid w:val="00CB275C"/>
    <w:rsid w:val="00CB2EE1"/>
    <w:rsid w:val="00CB2FD2"/>
    <w:rsid w:val="00CC634E"/>
    <w:rsid w:val="00CC7D75"/>
    <w:rsid w:val="00CE44A9"/>
    <w:rsid w:val="00CE5202"/>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3893"/>
    <w:rsid w:val="00FD5C14"/>
    <w:rsid w:val="00FE24CC"/>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12A25"/>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customStyle="1" w:styleId="normaltextrun">
    <w:name w:val="normaltextrun"/>
    <w:basedOn w:val="Fontepargpadro"/>
    <w:rsid w:val="00443C22"/>
  </w:style>
  <w:style w:type="paragraph" w:styleId="Pr-formataoHTML">
    <w:name w:val="HTML Preformatted"/>
    <w:basedOn w:val="Normal"/>
    <w:link w:val="Pr-formataoHTMLChar"/>
    <w:uiPriority w:val="99"/>
    <w:semiHidden/>
    <w:unhideWhenUsed/>
    <w:rsid w:val="00FE24CC"/>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FE24CC"/>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4447">
      <w:bodyDiv w:val="1"/>
      <w:marLeft w:val="0"/>
      <w:marRight w:val="0"/>
      <w:marTop w:val="0"/>
      <w:marBottom w:val="0"/>
      <w:divBdr>
        <w:top w:val="none" w:sz="0" w:space="0" w:color="auto"/>
        <w:left w:val="none" w:sz="0" w:space="0" w:color="auto"/>
        <w:bottom w:val="none" w:sz="0" w:space="0" w:color="auto"/>
        <w:right w:val="none" w:sz="0" w:space="0" w:color="auto"/>
      </w:divBdr>
    </w:div>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302927520">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17A2A-23B1-49FA-BEA3-327C51563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51</Pages>
  <Words>14928</Words>
  <Characters>80617</Characters>
  <Application>Microsoft Office Word</Application>
  <DocSecurity>2</DocSecurity>
  <Lines>671</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Luiz Eduardo Guimarães</cp:lastModifiedBy>
  <cp:revision>4</cp:revision>
  <dcterms:created xsi:type="dcterms:W3CDTF">2020-03-30T14:33:00Z</dcterms:created>
  <dcterms:modified xsi:type="dcterms:W3CDTF">2020-03-30T20:33:00Z</dcterms:modified>
</cp:coreProperties>
</file>