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09CD" w14:textId="3DF4A753" w:rsidR="00A63308" w:rsidRPr="00BB4922" w:rsidRDefault="00D339CC" w:rsidP="009550B8">
      <w:pPr>
        <w:jc w:val="cente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6DC3E5A1">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88C823"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77777777" w:rsidR="0071145F" w:rsidRPr="009550B8" w:rsidRDefault="0071145F" w:rsidP="009550B8">
      <w:pPr>
        <w:pStyle w:val="NormalWeb"/>
        <w:shd w:val="clear" w:color="auto" w:fill="FFFFFF"/>
        <w:spacing w:before="0" w:beforeAutospacing="0" w:after="0" w:afterAutospacing="0"/>
        <w:jc w:val="center"/>
        <w:rPr>
          <w:rFonts w:asciiTheme="minorHAnsi" w:eastAsiaTheme="minorHAnsi" w:hAnsiTheme="minorHAnsi" w:cstheme="minorHAnsi"/>
          <w:b/>
          <w:lang w:val="en-US" w:eastAsia="en-US"/>
        </w:rPr>
      </w:pPr>
      <w:r w:rsidRPr="009550B8">
        <w:rPr>
          <w:rFonts w:asciiTheme="minorHAnsi" w:eastAsiaTheme="minorHAnsi" w:hAnsiTheme="minorHAnsi" w:cstheme="minorHAnsi"/>
          <w:b/>
          <w:lang w:val="en-US" w:eastAsia="en-US"/>
        </w:rPr>
        <w:t xml:space="preserve">MINISTRY OF DEVELOPMENT, INDUSTRY, TRADE AND SERVICES (MDIC) </w:t>
      </w:r>
    </w:p>
    <w:p w14:paraId="3D30D1E8" w14:textId="77777777" w:rsidR="0071145F" w:rsidRPr="009550B8" w:rsidRDefault="0071145F" w:rsidP="009550B8">
      <w:pPr>
        <w:pStyle w:val="NormalWeb"/>
        <w:shd w:val="clear" w:color="auto" w:fill="FFFFFF"/>
        <w:spacing w:before="0" w:beforeAutospacing="0" w:after="0" w:afterAutospacing="0"/>
        <w:jc w:val="center"/>
        <w:rPr>
          <w:rFonts w:asciiTheme="minorHAnsi" w:eastAsiaTheme="minorHAnsi" w:hAnsiTheme="minorHAnsi" w:cstheme="minorHAnsi"/>
          <w:b/>
          <w:lang w:val="en-US" w:eastAsia="en-US"/>
        </w:rPr>
      </w:pPr>
      <w:r w:rsidRPr="009550B8">
        <w:rPr>
          <w:rFonts w:asciiTheme="minorHAnsi" w:eastAsiaTheme="minorHAnsi" w:hAnsiTheme="minorHAnsi" w:cstheme="minorHAnsi"/>
          <w:b/>
          <w:lang w:val="en-US" w:eastAsia="en-US"/>
        </w:rPr>
        <w:t>SECRETARIAT OF FOREIGN TRADE (SECEX)</w:t>
      </w:r>
    </w:p>
    <w:p w14:paraId="5A10E7DF" w14:textId="77777777" w:rsidR="0071145F" w:rsidRPr="009550B8" w:rsidRDefault="0071145F" w:rsidP="009550B8">
      <w:pPr>
        <w:pStyle w:val="NormalWeb"/>
        <w:shd w:val="clear" w:color="auto" w:fill="FFFFFF"/>
        <w:spacing w:before="0" w:beforeAutospacing="0" w:after="0" w:afterAutospacing="0"/>
        <w:jc w:val="center"/>
        <w:rPr>
          <w:rFonts w:asciiTheme="minorHAnsi" w:eastAsiaTheme="minorHAnsi" w:hAnsiTheme="minorHAnsi" w:cstheme="minorHAnsi"/>
          <w:b/>
          <w:lang w:val="en-US" w:eastAsia="en-US"/>
        </w:rPr>
      </w:pPr>
      <w:r w:rsidRPr="009550B8">
        <w:rPr>
          <w:rFonts w:asciiTheme="minorHAnsi" w:eastAsiaTheme="minorHAnsi" w:hAnsiTheme="minorHAnsi" w:cstheme="minorHAnsi"/>
          <w:b/>
          <w:lang w:val="en-US" w:eastAsia="en-US"/>
        </w:rPr>
        <w:t>DEPARTMENT OF TRADE REMEDIES (DECOM)</w:t>
      </w:r>
    </w:p>
    <w:p w14:paraId="26CF67D7" w14:textId="08818D5C" w:rsidR="009A2706" w:rsidRPr="00BB4922" w:rsidRDefault="00D766D5" w:rsidP="009550B8">
      <w:pPr>
        <w:pStyle w:val="NormalWeb"/>
        <w:shd w:val="clear" w:color="auto" w:fill="FFFFFF"/>
        <w:spacing w:before="0" w:beforeAutospacing="0" w:after="0" w:afterAutospacing="0"/>
        <w:jc w:val="center"/>
        <w:rPr>
          <w:rFonts w:asciiTheme="minorHAnsi" w:hAnsiTheme="minorHAnsi" w:cstheme="minorHAnsi"/>
          <w:sz w:val="18"/>
          <w:szCs w:val="18"/>
        </w:rPr>
      </w:pPr>
      <w:r w:rsidRPr="00BB4922">
        <w:rPr>
          <w:rFonts w:asciiTheme="minorHAnsi" w:hAnsiTheme="minorHAnsi" w:cstheme="minorHAnsi"/>
          <w:sz w:val="18"/>
          <w:szCs w:val="18"/>
        </w:rPr>
        <w:t>Esplanada dos Ministérios, Bloco J, Sala 408, Brasília – DF, Brasil, 70053-900</w:t>
      </w:r>
    </w:p>
    <w:p w14:paraId="18951426" w14:textId="7DE46C81" w:rsidR="00A63308" w:rsidRPr="002B6CCB" w:rsidRDefault="009A2706" w:rsidP="009550B8">
      <w:pPr>
        <w:spacing w:after="0" w:line="240" w:lineRule="auto"/>
        <w:contextualSpacing/>
        <w:jc w:val="center"/>
        <w:rPr>
          <w:rFonts w:cstheme="minorHAnsi"/>
          <w:sz w:val="24"/>
          <w:szCs w:val="24"/>
          <w:lang w:val="en-US"/>
        </w:rPr>
      </w:pPr>
      <w:r w:rsidRPr="002B6CCB">
        <w:rPr>
          <w:rFonts w:cstheme="minorHAnsi"/>
          <w:sz w:val="18"/>
          <w:szCs w:val="18"/>
          <w:lang w:val="en-US"/>
        </w:rPr>
        <w:t xml:space="preserve">Contact: (+55 61) 2027-7770  </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393095" w:rsidRDefault="00F33664" w:rsidP="00A63308">
      <w:pPr>
        <w:jc w:val="both"/>
        <w:rPr>
          <w:rFonts w:cstheme="minorHAnsi"/>
          <w:sz w:val="24"/>
          <w:szCs w:val="24"/>
          <w:lang w:val="en-US"/>
        </w:rPr>
      </w:pPr>
    </w:p>
    <w:p w14:paraId="54A85DC6" w14:textId="0989192E" w:rsidR="007E1ACA" w:rsidRPr="00393095" w:rsidRDefault="007E1ACA" w:rsidP="007E1ACA">
      <w:pPr>
        <w:jc w:val="both"/>
        <w:rPr>
          <w:rFonts w:cstheme="minorHAnsi"/>
          <w:sz w:val="24"/>
          <w:szCs w:val="24"/>
          <w:lang w:val="en-US"/>
        </w:rPr>
      </w:pPr>
      <w:r w:rsidRPr="00393095">
        <w:rPr>
          <w:rFonts w:cstheme="minorHAnsi"/>
          <w:sz w:val="24"/>
          <w:szCs w:val="24"/>
          <w:lang w:val="en-US"/>
        </w:rPr>
        <w:t xml:space="preserve">Investigation of the practice of dumping in </w:t>
      </w:r>
      <w:r w:rsidR="007D0F9E" w:rsidRPr="00393095">
        <w:rPr>
          <w:rFonts w:cstheme="minorHAnsi"/>
          <w:sz w:val="24"/>
          <w:szCs w:val="24"/>
          <w:lang w:val="en-US"/>
        </w:rPr>
        <w:t>exports to Brazil</w:t>
      </w:r>
      <w:r w:rsidR="007734AA" w:rsidRPr="00393095">
        <w:rPr>
          <w:rFonts w:cstheme="minorHAnsi"/>
          <w:sz w:val="24"/>
          <w:szCs w:val="24"/>
          <w:lang w:val="en-US"/>
        </w:rPr>
        <w:t xml:space="preserve"> of</w:t>
      </w:r>
      <w:r w:rsidR="007D0F9E" w:rsidRPr="00393095">
        <w:rPr>
          <w:rFonts w:cstheme="minorHAnsi"/>
          <w:sz w:val="24"/>
          <w:szCs w:val="24"/>
          <w:u w:color="FF0000"/>
          <w:lang w:val="en-US"/>
        </w:rPr>
        <w:t xml:space="preserve"> </w:t>
      </w:r>
      <w:r w:rsidR="00F05B9B">
        <w:rPr>
          <w:rFonts w:cstheme="minorHAnsi"/>
          <w:sz w:val="24"/>
          <w:szCs w:val="24"/>
          <w:u w:color="FF0000"/>
          <w:lang w:val="en-US"/>
        </w:rPr>
        <w:t>pre-painted steel</w:t>
      </w:r>
      <w:r w:rsidR="007734AA" w:rsidRPr="00393095">
        <w:rPr>
          <w:rFonts w:cstheme="minorHAnsi"/>
          <w:sz w:val="24"/>
          <w:szCs w:val="24"/>
          <w:u w:color="FF0000"/>
          <w:lang w:val="en-US"/>
        </w:rPr>
        <w:t xml:space="preserve">, commonly classified in the </w:t>
      </w:r>
      <w:bookmarkStart w:id="0" w:name="_Hlk141279446"/>
      <w:r w:rsidR="007734AA" w:rsidRPr="00393095">
        <w:rPr>
          <w:rFonts w:cstheme="minorHAnsi"/>
          <w:sz w:val="24"/>
          <w:szCs w:val="24"/>
          <w:u w:color="FF0000"/>
          <w:lang w:val="en-US"/>
        </w:rPr>
        <w:t xml:space="preserve">sub-items of the Mercosur Common Nomenclature – NCM </w:t>
      </w:r>
      <w:r w:rsidR="00F05B9B" w:rsidRPr="00A62ACA">
        <w:rPr>
          <w:rFonts w:cstheme="minorHAnsi"/>
          <w:sz w:val="24"/>
          <w:szCs w:val="24"/>
        </w:rPr>
        <w:t>7210.70.10, 7210.70.20, 7212.40.10, 7212.40.21 e 7212.40.29</w:t>
      </w:r>
      <w:r w:rsidR="007734AA" w:rsidRPr="00393095">
        <w:rPr>
          <w:rFonts w:cstheme="minorHAnsi"/>
          <w:sz w:val="24"/>
          <w:szCs w:val="24"/>
          <w:u w:color="FF0000"/>
          <w:lang w:val="en-US"/>
        </w:rPr>
        <w:t>, as of 0</w:t>
      </w:r>
      <w:r w:rsidR="00F05B9B">
        <w:rPr>
          <w:rFonts w:cstheme="minorHAnsi"/>
          <w:sz w:val="24"/>
          <w:szCs w:val="24"/>
          <w:u w:color="FF0000"/>
          <w:lang w:val="en-US"/>
        </w:rPr>
        <w:t>1</w:t>
      </w:r>
      <w:r w:rsidR="007734AA" w:rsidRPr="00393095">
        <w:rPr>
          <w:rFonts w:cstheme="minorHAnsi"/>
          <w:sz w:val="24"/>
          <w:szCs w:val="24"/>
          <w:u w:color="FF0000"/>
          <w:lang w:val="en-US"/>
        </w:rPr>
        <w:t>/0</w:t>
      </w:r>
      <w:r w:rsidR="00F05B9B">
        <w:rPr>
          <w:rFonts w:cstheme="minorHAnsi"/>
          <w:sz w:val="24"/>
          <w:szCs w:val="24"/>
          <w:u w:color="FF0000"/>
          <w:lang w:val="en-US"/>
        </w:rPr>
        <w:t>7</w:t>
      </w:r>
      <w:r w:rsidR="007734AA" w:rsidRPr="00393095">
        <w:rPr>
          <w:rFonts w:cstheme="minorHAnsi"/>
          <w:sz w:val="24"/>
          <w:szCs w:val="24"/>
          <w:u w:color="FF0000"/>
          <w:lang w:val="en-US"/>
        </w:rPr>
        <w:t>/2022</w:t>
      </w:r>
      <w:bookmarkEnd w:id="0"/>
      <w:r w:rsidR="007734AA" w:rsidRPr="00393095">
        <w:rPr>
          <w:rFonts w:cstheme="minorHAnsi"/>
          <w:sz w:val="24"/>
          <w:szCs w:val="24"/>
          <w:u w:color="FF0000"/>
          <w:lang w:val="en-US"/>
        </w:rPr>
        <w:t>, originating in China</w:t>
      </w:r>
      <w:r w:rsidRPr="00393095">
        <w:rPr>
          <w:rFonts w:cstheme="minorHAnsi"/>
          <w:sz w:val="24"/>
          <w:szCs w:val="24"/>
          <w:lang w:val="en-US"/>
        </w:rPr>
        <w:t>, and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393095" w:rsidRDefault="001D6577">
      <w:pPr>
        <w:rPr>
          <w:rFonts w:cstheme="minorHAnsi"/>
          <w:sz w:val="24"/>
          <w:szCs w:val="24"/>
          <w:lang w:val="en-US"/>
        </w:rPr>
      </w:pPr>
    </w:p>
    <w:p w14:paraId="3BF7670D" w14:textId="77777777" w:rsidR="00A63308" w:rsidRPr="00393095" w:rsidRDefault="00A63308">
      <w:pPr>
        <w:rPr>
          <w:rFonts w:cstheme="minorHAnsi"/>
          <w:sz w:val="24"/>
          <w:szCs w:val="24"/>
          <w:lang w:val="en-US"/>
        </w:rPr>
      </w:pPr>
    </w:p>
    <w:p w14:paraId="60369F29" w14:textId="118C3444" w:rsidR="00BB4922" w:rsidRPr="00393095" w:rsidRDefault="007734AA" w:rsidP="007E1ACA">
      <w:pPr>
        <w:spacing w:after="0"/>
        <w:jc w:val="center"/>
        <w:rPr>
          <w:rFonts w:cstheme="minorHAnsi"/>
          <w:sz w:val="24"/>
          <w:szCs w:val="24"/>
          <w:lang w:val="en-GB"/>
        </w:rPr>
      </w:pPr>
      <w:bookmarkStart w:id="1" w:name="_Hlk80261779"/>
      <w:r w:rsidRPr="00393095">
        <w:rPr>
          <w:rFonts w:cstheme="minorHAnsi"/>
          <w:sz w:val="24"/>
          <w:szCs w:val="24"/>
          <w:lang w:val="en-GB"/>
        </w:rPr>
        <w:t xml:space="preserve">SEI </w:t>
      </w:r>
      <w:r w:rsidR="00BB4922" w:rsidRPr="00393095">
        <w:rPr>
          <w:rFonts w:cstheme="minorHAnsi"/>
          <w:sz w:val="24"/>
          <w:szCs w:val="24"/>
          <w:lang w:val="en-GB"/>
        </w:rPr>
        <w:t xml:space="preserve">Process </w:t>
      </w:r>
      <w:r w:rsidR="009550B8">
        <w:rPr>
          <w:rFonts w:cstheme="minorHAnsi"/>
          <w:sz w:val="24"/>
          <w:szCs w:val="24"/>
          <w:lang w:val="en-GB"/>
        </w:rPr>
        <w:t>n</w:t>
      </w:r>
      <w:proofErr w:type="spellStart"/>
      <w:r w:rsidR="009550B8" w:rsidRPr="009550B8">
        <w:rPr>
          <w:rFonts w:cstheme="minorHAnsi"/>
          <w:sz w:val="24"/>
          <w:szCs w:val="24"/>
          <w:u w:val="single"/>
          <w:vertAlign w:val="superscript"/>
          <w:lang w:val="en-US"/>
        </w:rPr>
        <w:t>os</w:t>
      </w:r>
      <w:proofErr w:type="spellEnd"/>
      <w:r w:rsidR="00BB4922" w:rsidRPr="00393095">
        <w:rPr>
          <w:rFonts w:cstheme="minorHAnsi"/>
          <w:sz w:val="24"/>
          <w:szCs w:val="24"/>
          <w:lang w:val="en-GB"/>
        </w:rPr>
        <w:t xml:space="preserve"> </w:t>
      </w:r>
      <w:r w:rsidRPr="00393095">
        <w:rPr>
          <w:rFonts w:cstheme="minorHAnsi"/>
          <w:sz w:val="24"/>
          <w:szCs w:val="24"/>
          <w:lang w:val="en-GB"/>
        </w:rPr>
        <w:t>19972.10</w:t>
      </w:r>
      <w:r w:rsidR="00836817">
        <w:rPr>
          <w:rFonts w:cstheme="minorHAnsi"/>
          <w:sz w:val="24"/>
          <w:szCs w:val="24"/>
          <w:lang w:val="en-GB"/>
        </w:rPr>
        <w:t>2536</w:t>
      </w:r>
      <w:r w:rsidRPr="00393095">
        <w:rPr>
          <w:rFonts w:cstheme="minorHAnsi"/>
          <w:sz w:val="24"/>
          <w:szCs w:val="24"/>
          <w:lang w:val="en-GB"/>
        </w:rPr>
        <w:t>/2023-</w:t>
      </w:r>
      <w:r w:rsidR="00836817">
        <w:rPr>
          <w:rFonts w:cstheme="minorHAnsi"/>
          <w:sz w:val="24"/>
          <w:szCs w:val="24"/>
          <w:lang w:val="en-GB"/>
        </w:rPr>
        <w:t>02</w:t>
      </w:r>
      <w:r w:rsidR="00BB4922" w:rsidRPr="00393095">
        <w:rPr>
          <w:rFonts w:cstheme="minorHAnsi"/>
          <w:sz w:val="24"/>
          <w:szCs w:val="24"/>
          <w:lang w:val="en-GB"/>
        </w:rPr>
        <w:t xml:space="preserve"> </w:t>
      </w:r>
      <w:r w:rsidRPr="00393095">
        <w:rPr>
          <w:rFonts w:cstheme="minorHAnsi"/>
          <w:sz w:val="24"/>
          <w:szCs w:val="24"/>
          <w:lang w:val="en-GB"/>
        </w:rPr>
        <w:t>(</w:t>
      </w:r>
      <w:r w:rsidR="00BB4922" w:rsidRPr="00393095">
        <w:rPr>
          <w:rFonts w:cstheme="minorHAnsi"/>
          <w:sz w:val="24"/>
          <w:szCs w:val="24"/>
          <w:lang w:val="en-GB"/>
        </w:rPr>
        <w:t>restricted</w:t>
      </w:r>
      <w:r w:rsidRPr="00393095">
        <w:rPr>
          <w:rFonts w:cstheme="minorHAnsi"/>
          <w:sz w:val="24"/>
          <w:szCs w:val="24"/>
          <w:lang w:val="en-GB"/>
        </w:rPr>
        <w:t>)</w:t>
      </w:r>
      <w:r w:rsidR="00BB4922" w:rsidRPr="00393095">
        <w:rPr>
          <w:rFonts w:cstheme="minorHAnsi"/>
          <w:sz w:val="24"/>
          <w:szCs w:val="24"/>
          <w:lang w:val="en-GB"/>
        </w:rPr>
        <w:t xml:space="preserve"> and </w:t>
      </w:r>
      <w:r w:rsidRPr="00393095">
        <w:rPr>
          <w:rFonts w:cstheme="minorHAnsi"/>
          <w:sz w:val="24"/>
          <w:szCs w:val="24"/>
          <w:lang w:val="en-GB"/>
        </w:rPr>
        <w:t>19972.10</w:t>
      </w:r>
      <w:r w:rsidR="00836817">
        <w:rPr>
          <w:rFonts w:cstheme="minorHAnsi"/>
          <w:sz w:val="24"/>
          <w:szCs w:val="24"/>
          <w:lang w:val="en-GB"/>
        </w:rPr>
        <w:t>2535</w:t>
      </w:r>
      <w:r w:rsidRPr="00393095">
        <w:rPr>
          <w:rFonts w:cstheme="minorHAnsi"/>
          <w:sz w:val="24"/>
          <w:szCs w:val="24"/>
          <w:lang w:val="en-GB"/>
        </w:rPr>
        <w:t>/2023-</w:t>
      </w:r>
      <w:r w:rsidR="00836817">
        <w:rPr>
          <w:rFonts w:cstheme="minorHAnsi"/>
          <w:sz w:val="24"/>
          <w:szCs w:val="24"/>
          <w:lang w:val="en-GB"/>
        </w:rPr>
        <w:t>50</w:t>
      </w:r>
      <w:r w:rsidR="00BB4922" w:rsidRPr="00393095">
        <w:rPr>
          <w:rFonts w:cstheme="minorHAnsi"/>
          <w:sz w:val="24"/>
          <w:szCs w:val="24"/>
          <w:lang w:val="en-GB"/>
        </w:rPr>
        <w:t xml:space="preserve"> </w:t>
      </w:r>
      <w:r w:rsidRPr="00393095">
        <w:rPr>
          <w:rFonts w:cstheme="minorHAnsi"/>
          <w:sz w:val="24"/>
          <w:szCs w:val="24"/>
          <w:lang w:val="en-GB"/>
        </w:rPr>
        <w:t>(</w:t>
      </w:r>
      <w:r w:rsidR="00BB4922" w:rsidRPr="00393095">
        <w:rPr>
          <w:rFonts w:cstheme="minorHAnsi"/>
          <w:sz w:val="24"/>
          <w:szCs w:val="24"/>
          <w:lang w:val="en-GB"/>
        </w:rPr>
        <w:t>confidentia</w:t>
      </w:r>
      <w:bookmarkEnd w:id="1"/>
      <w:r w:rsidR="00BB4922" w:rsidRPr="00393095">
        <w:rPr>
          <w:rFonts w:cstheme="minorHAnsi"/>
          <w:sz w:val="24"/>
          <w:szCs w:val="24"/>
          <w:lang w:val="en-GB"/>
        </w:rPr>
        <w:t>l</w:t>
      </w:r>
      <w:r w:rsidRPr="00393095">
        <w:rPr>
          <w:rFonts w:cstheme="minorHAnsi"/>
          <w:sz w:val="24"/>
          <w:szCs w:val="24"/>
          <w:lang w:val="en-GB"/>
        </w:rPr>
        <w:t>)</w:t>
      </w:r>
      <w:r w:rsidR="00BB4922" w:rsidRPr="00393095">
        <w:rPr>
          <w:rFonts w:cstheme="minorHAnsi"/>
          <w:sz w:val="24"/>
          <w:szCs w:val="24"/>
          <w:lang w:val="en-GB"/>
        </w:rPr>
        <w:t xml:space="preserve"> </w:t>
      </w:r>
    </w:p>
    <w:p w14:paraId="38DE6C6C" w14:textId="68216269" w:rsidR="007E1ACA" w:rsidRPr="00393095" w:rsidRDefault="007E1ACA" w:rsidP="007E1ACA">
      <w:pPr>
        <w:spacing w:after="0"/>
        <w:jc w:val="center"/>
        <w:rPr>
          <w:rFonts w:cstheme="minorHAnsi"/>
          <w:sz w:val="24"/>
          <w:szCs w:val="24"/>
          <w:lang w:val="en-US"/>
        </w:rPr>
      </w:pPr>
      <w:r w:rsidRPr="00393095">
        <w:rPr>
          <w:rFonts w:cstheme="minorHAnsi"/>
          <w:sz w:val="24"/>
          <w:szCs w:val="24"/>
          <w:lang w:val="en-US"/>
        </w:rPr>
        <w:t xml:space="preserve">Contact: (+55 61) 2027- </w:t>
      </w:r>
      <w:r w:rsidR="007734AA" w:rsidRPr="00393095">
        <w:rPr>
          <w:rFonts w:cstheme="minorHAnsi"/>
          <w:sz w:val="24"/>
          <w:szCs w:val="24"/>
          <w:lang w:val="en-US"/>
        </w:rPr>
        <w:t>7357</w:t>
      </w:r>
      <w:r w:rsidRPr="00393095">
        <w:rPr>
          <w:rFonts w:cstheme="minorHAnsi"/>
          <w:sz w:val="24"/>
          <w:szCs w:val="24"/>
          <w:lang w:val="en-US"/>
        </w:rPr>
        <w:t xml:space="preserve"> or </w:t>
      </w:r>
      <w:r w:rsidR="00D67401" w:rsidRPr="00D67401">
        <w:rPr>
          <w:rFonts w:cstheme="minorHAnsi"/>
          <w:sz w:val="24"/>
          <w:szCs w:val="24"/>
          <w:lang w:val="en-US"/>
        </w:rPr>
        <w:t>acoprepintadoad@mdic.gov.br</w:t>
      </w:r>
    </w:p>
    <w:p w14:paraId="47F2418D" w14:textId="1EC94AC7" w:rsidR="00D471C0" w:rsidRDefault="00D471C0" w:rsidP="0036633F">
      <w:pPr>
        <w:spacing w:after="0"/>
        <w:jc w:val="center"/>
        <w:rPr>
          <w:rFonts w:cstheme="minorHAnsi"/>
          <w:sz w:val="24"/>
          <w:szCs w:val="24"/>
          <w:lang w:val="en-US"/>
        </w:rPr>
      </w:pPr>
    </w:p>
    <w:p w14:paraId="2B467CD3" w14:textId="77777777" w:rsidR="006F6555" w:rsidRDefault="006F6555" w:rsidP="0036633F">
      <w:pPr>
        <w:spacing w:after="0"/>
        <w:jc w:val="center"/>
        <w:rPr>
          <w:rFonts w:cstheme="minorHAnsi"/>
          <w:sz w:val="24"/>
          <w:szCs w:val="24"/>
          <w:lang w:val="en-US"/>
        </w:rPr>
      </w:pPr>
    </w:p>
    <w:p w14:paraId="05919AB0" w14:textId="77777777" w:rsidR="00836817" w:rsidRPr="00A35AE0" w:rsidRDefault="00836817" w:rsidP="0036633F">
      <w:pPr>
        <w:spacing w:after="0"/>
        <w:jc w:val="center"/>
        <w:rPr>
          <w:rFonts w:cstheme="minorHAnsi"/>
          <w:sz w:val="24"/>
          <w:szCs w:val="24"/>
          <w:lang w:val="en-US"/>
        </w:rPr>
      </w:pPr>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393095" w:rsidRDefault="000120D0" w:rsidP="003D2FA9">
      <w:pPr>
        <w:jc w:val="center"/>
        <w:rPr>
          <w:rFonts w:cstheme="minorHAnsi"/>
          <w:b/>
          <w:sz w:val="24"/>
          <w:szCs w:val="24"/>
          <w:lang w:val="en-US"/>
        </w:rPr>
      </w:pPr>
      <w:r w:rsidRPr="00393095">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87333"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393095">
        <w:rPr>
          <w:rFonts w:cstheme="minorHAnsi"/>
          <w:b/>
          <w:sz w:val="24"/>
          <w:szCs w:val="24"/>
          <w:lang w:val="en-US"/>
        </w:rPr>
        <w:t>GENERAL INSTRUCTIONS</w:t>
      </w:r>
    </w:p>
    <w:p w14:paraId="3B85B371" w14:textId="7CD18720" w:rsidR="003D2FA9" w:rsidRPr="00393095" w:rsidRDefault="00242520" w:rsidP="00782AEF">
      <w:pPr>
        <w:pStyle w:val="PargrafodaLista"/>
        <w:numPr>
          <w:ilvl w:val="0"/>
          <w:numId w:val="2"/>
        </w:numPr>
        <w:jc w:val="both"/>
        <w:rPr>
          <w:rFonts w:eastAsia="Times New Roman" w:cstheme="minorHAnsi"/>
          <w:sz w:val="24"/>
          <w:szCs w:val="24"/>
          <w:lang w:val="en-US" w:eastAsia="pt-BR"/>
        </w:rPr>
      </w:pPr>
      <w:r w:rsidRPr="00393095">
        <w:rPr>
          <w:rFonts w:cstheme="minorHAnsi"/>
          <w:sz w:val="24"/>
          <w:szCs w:val="24"/>
          <w:lang w:val="en-US"/>
        </w:rPr>
        <w:t xml:space="preserve">This questionnaire requests information to enable the </w:t>
      </w:r>
      <w:r w:rsidR="0071145F" w:rsidRPr="00393095">
        <w:rPr>
          <w:rFonts w:cstheme="minorHAnsi"/>
          <w:sz w:val="24"/>
          <w:szCs w:val="24"/>
          <w:lang w:val="en-US"/>
        </w:rPr>
        <w:t>Department</w:t>
      </w:r>
      <w:r w:rsidRPr="00393095">
        <w:rPr>
          <w:rFonts w:cstheme="minorHAnsi"/>
          <w:sz w:val="24"/>
          <w:szCs w:val="24"/>
          <w:lang w:val="en-US"/>
        </w:rPr>
        <w:t xml:space="preserve"> of Trade Remedies (</w:t>
      </w:r>
      <w:r w:rsidR="0071145F" w:rsidRPr="00393095">
        <w:rPr>
          <w:rFonts w:cstheme="minorHAnsi"/>
          <w:sz w:val="24"/>
          <w:szCs w:val="24"/>
          <w:lang w:val="en-US"/>
        </w:rPr>
        <w:t>DECOM</w:t>
      </w:r>
      <w:r w:rsidRPr="00393095">
        <w:rPr>
          <w:rFonts w:cstheme="minorHAnsi"/>
          <w:sz w:val="24"/>
          <w:szCs w:val="24"/>
          <w:lang w:val="en-US"/>
        </w:rPr>
        <w:t xml:space="preserve">) to determine whether your company dumped in Brazil </w:t>
      </w:r>
      <w:r w:rsidR="00836817">
        <w:rPr>
          <w:rFonts w:cstheme="minorHAnsi"/>
          <w:sz w:val="24"/>
          <w:szCs w:val="24"/>
          <w:lang w:val="en-US"/>
        </w:rPr>
        <w:t>pre-painted steel</w:t>
      </w:r>
      <w:r w:rsidRPr="00393095">
        <w:rPr>
          <w:rFonts w:cstheme="minorHAnsi"/>
          <w:b/>
          <w:bCs/>
          <w:sz w:val="24"/>
          <w:szCs w:val="24"/>
          <w:lang w:val="en-US"/>
        </w:rPr>
        <w:t xml:space="preserve">, </w:t>
      </w:r>
      <w:r w:rsidRPr="00393095">
        <w:rPr>
          <w:rFonts w:cstheme="minorHAnsi"/>
          <w:bCs/>
          <w:sz w:val="24"/>
          <w:szCs w:val="24"/>
          <w:lang w:val="en-US"/>
        </w:rPr>
        <w:t xml:space="preserve">usually classified under </w:t>
      </w:r>
      <w:r w:rsidR="007734AA" w:rsidRPr="00393095">
        <w:rPr>
          <w:rFonts w:cstheme="minorHAnsi"/>
          <w:sz w:val="24"/>
          <w:szCs w:val="24"/>
          <w:u w:color="FF0000"/>
          <w:lang w:val="en-US"/>
        </w:rPr>
        <w:t xml:space="preserve">sub-items of the Mercosur Common Nomenclature – NCM </w:t>
      </w:r>
      <w:r w:rsidR="00836817" w:rsidRPr="00A62ACA">
        <w:rPr>
          <w:rFonts w:cstheme="minorHAnsi"/>
          <w:sz w:val="24"/>
          <w:szCs w:val="24"/>
        </w:rPr>
        <w:t>7210.70.10, 7210.70.20, 7212.40.10, 7212.40.21 e 7212.40.29</w:t>
      </w:r>
      <w:r w:rsidR="007734AA" w:rsidRPr="00393095">
        <w:rPr>
          <w:rFonts w:cstheme="minorHAnsi"/>
          <w:sz w:val="24"/>
          <w:szCs w:val="24"/>
          <w:u w:color="FF0000"/>
          <w:lang w:val="en-US"/>
        </w:rPr>
        <w:t>, as of 0</w:t>
      </w:r>
      <w:r w:rsidR="00836817">
        <w:rPr>
          <w:rFonts w:cstheme="minorHAnsi"/>
          <w:sz w:val="24"/>
          <w:szCs w:val="24"/>
          <w:u w:color="FF0000"/>
          <w:lang w:val="en-US"/>
        </w:rPr>
        <w:t>1</w:t>
      </w:r>
      <w:r w:rsidR="007734AA" w:rsidRPr="00393095">
        <w:rPr>
          <w:rFonts w:cstheme="minorHAnsi"/>
          <w:sz w:val="24"/>
          <w:szCs w:val="24"/>
          <w:u w:color="FF0000"/>
          <w:lang w:val="en-US"/>
        </w:rPr>
        <w:t>/0</w:t>
      </w:r>
      <w:r w:rsidR="00836817">
        <w:rPr>
          <w:rFonts w:cstheme="minorHAnsi"/>
          <w:sz w:val="24"/>
          <w:szCs w:val="24"/>
          <w:u w:color="FF0000"/>
          <w:lang w:val="en-US"/>
        </w:rPr>
        <w:t>7</w:t>
      </w:r>
      <w:r w:rsidR="007734AA" w:rsidRPr="00393095">
        <w:rPr>
          <w:rFonts w:cstheme="minorHAnsi"/>
          <w:sz w:val="24"/>
          <w:szCs w:val="24"/>
          <w:u w:color="FF0000"/>
          <w:lang w:val="en-US"/>
        </w:rPr>
        <w:t>/2022</w:t>
      </w:r>
      <w:r w:rsidRPr="00393095">
        <w:rPr>
          <w:rFonts w:cstheme="minorHAnsi"/>
          <w:bCs/>
          <w:sz w:val="24"/>
          <w:szCs w:val="24"/>
          <w:lang w:val="en-US"/>
        </w:rPr>
        <w:t xml:space="preserve">, </w:t>
      </w:r>
      <w:r w:rsidRPr="00393095">
        <w:rPr>
          <w:rFonts w:eastAsia="Times New Roman" w:cstheme="minorHAnsi"/>
          <w:bCs/>
          <w:sz w:val="24"/>
          <w:szCs w:val="24"/>
          <w:lang w:val="en-US" w:eastAsia="pt-BR"/>
        </w:rPr>
        <w:t xml:space="preserve">Mercosur Common </w:t>
      </w:r>
      <w:proofErr w:type="spellStart"/>
      <w:r w:rsidRPr="00393095">
        <w:rPr>
          <w:rFonts w:eastAsia="Times New Roman" w:cstheme="minorHAnsi"/>
          <w:bCs/>
          <w:sz w:val="24"/>
          <w:szCs w:val="24"/>
          <w:lang w:val="en-US" w:eastAsia="pt-BR"/>
        </w:rPr>
        <w:t>Nomeclature</w:t>
      </w:r>
      <w:proofErr w:type="spellEnd"/>
      <w:r w:rsidRPr="00393095">
        <w:rPr>
          <w:rFonts w:eastAsia="Times New Roman" w:cstheme="minorHAnsi"/>
          <w:bCs/>
          <w:sz w:val="24"/>
          <w:szCs w:val="24"/>
          <w:lang w:val="en-US" w:eastAsia="pt-BR"/>
        </w:rPr>
        <w:t xml:space="preserve"> (NCM – </w:t>
      </w:r>
      <w:proofErr w:type="spellStart"/>
      <w:r w:rsidRPr="00393095">
        <w:rPr>
          <w:rFonts w:eastAsia="Times New Roman" w:cstheme="minorHAnsi"/>
          <w:bCs/>
          <w:sz w:val="24"/>
          <w:szCs w:val="24"/>
          <w:lang w:val="en-US" w:eastAsia="pt-BR"/>
        </w:rPr>
        <w:t>Nomenclatura</w:t>
      </w:r>
      <w:proofErr w:type="spellEnd"/>
      <w:r w:rsidRPr="00393095">
        <w:rPr>
          <w:rFonts w:eastAsia="Times New Roman" w:cstheme="minorHAnsi"/>
          <w:bCs/>
          <w:sz w:val="24"/>
          <w:szCs w:val="24"/>
          <w:lang w:val="en-US" w:eastAsia="pt-BR"/>
        </w:rPr>
        <w:t xml:space="preserve"> Comum do MERCOSUL)</w:t>
      </w:r>
      <w:r w:rsidRPr="00393095">
        <w:rPr>
          <w:rFonts w:eastAsia="Times New Roman" w:cstheme="minorHAnsi"/>
          <w:sz w:val="24"/>
          <w:szCs w:val="24"/>
          <w:lang w:val="en-US" w:eastAsia="pt-BR"/>
        </w:rPr>
        <w:t xml:space="preserve">, original from </w:t>
      </w:r>
      <w:r w:rsidR="007734AA" w:rsidRPr="00393095">
        <w:rPr>
          <w:rFonts w:cstheme="minorHAnsi"/>
          <w:sz w:val="24"/>
          <w:szCs w:val="24"/>
          <w:u w:color="FF0000"/>
          <w:lang w:val="en-US"/>
        </w:rPr>
        <w:t>China</w:t>
      </w:r>
      <w:r w:rsidR="00765DD6" w:rsidRPr="00393095">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511E91D3" w:rsidR="003D2FA9" w:rsidRPr="00BB4922"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17C71737"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2" w:name="_Hlk80261862"/>
      <w:r w:rsidRPr="00BB4922">
        <w:rPr>
          <w:rFonts w:cstheme="minorHAnsi"/>
          <w:sz w:val="24"/>
          <w:szCs w:val="24"/>
          <w:lang w:val="en"/>
        </w:rPr>
        <w:t xml:space="preserve">Pursuant to SECEX Ordinance </w:t>
      </w:r>
      <w:r w:rsidRPr="00393095">
        <w:rPr>
          <w:rFonts w:cstheme="minorHAnsi"/>
          <w:sz w:val="24"/>
          <w:szCs w:val="24"/>
          <w:lang w:val="en"/>
        </w:rPr>
        <w:t xml:space="preserve">No.  </w:t>
      </w:r>
      <w:r w:rsidR="00D95F46" w:rsidRPr="00393095">
        <w:rPr>
          <w:rFonts w:cstheme="minorHAnsi"/>
          <w:sz w:val="24"/>
          <w:szCs w:val="24"/>
          <w:lang w:val="en"/>
        </w:rPr>
        <w:t>162 of January 6, 2022</w:t>
      </w:r>
      <w:r w:rsidRPr="00393095">
        <w:rPr>
          <w:rFonts w:cstheme="minorHAnsi"/>
          <w:sz w:val="24"/>
          <w:szCs w:val="24"/>
          <w:lang w:val="en"/>
        </w:rPr>
        <w:t xml:space="preserve">, a confidential version and a restricted version of the questionnaire response must be filed at the same time through </w:t>
      </w:r>
      <w:bookmarkStart w:id="3" w:name="_Hlk80262273"/>
      <w:r w:rsidRPr="00393095">
        <w:rPr>
          <w:rFonts w:cstheme="minorHAnsi"/>
          <w:sz w:val="24"/>
          <w:szCs w:val="24"/>
          <w:lang w:val="en-US"/>
        </w:rPr>
        <w:t>“</w:t>
      </w:r>
      <w:proofErr w:type="spellStart"/>
      <w:r w:rsidRPr="00393095">
        <w:rPr>
          <w:rFonts w:cstheme="minorHAnsi"/>
          <w:sz w:val="24"/>
          <w:szCs w:val="24"/>
          <w:lang w:val="en-US"/>
        </w:rPr>
        <w:t>peticionamento</w:t>
      </w:r>
      <w:proofErr w:type="spellEnd"/>
      <w:r w:rsidRPr="00393095">
        <w:rPr>
          <w:rFonts w:cstheme="minorHAnsi"/>
          <w:sz w:val="24"/>
          <w:szCs w:val="24"/>
          <w:lang w:val="en-US"/>
        </w:rPr>
        <w:t xml:space="preserve"> </w:t>
      </w:r>
      <w:proofErr w:type="spellStart"/>
      <w:r w:rsidRPr="00393095">
        <w:rPr>
          <w:rFonts w:cstheme="minorHAnsi"/>
          <w:sz w:val="24"/>
          <w:szCs w:val="24"/>
          <w:lang w:val="en-US"/>
        </w:rPr>
        <w:t>intercorrente</w:t>
      </w:r>
      <w:proofErr w:type="spellEnd"/>
      <w:r w:rsidRPr="00393095">
        <w:rPr>
          <w:rFonts w:cstheme="minorHAnsi"/>
          <w:sz w:val="24"/>
          <w:szCs w:val="24"/>
          <w:lang w:val="en-US"/>
        </w:rPr>
        <w:t xml:space="preserve">”, </w:t>
      </w:r>
      <w:r w:rsidRPr="00393095">
        <w:rPr>
          <w:sz w:val="24"/>
          <w:szCs w:val="24"/>
          <w:lang w:val="en"/>
        </w:rPr>
        <w:t>respectively</w:t>
      </w:r>
      <w:r w:rsidRPr="00393095">
        <w:rPr>
          <w:rFonts w:cstheme="minorHAnsi"/>
          <w:sz w:val="24"/>
          <w:szCs w:val="24"/>
          <w:lang w:val="en-US"/>
        </w:rPr>
        <w:t xml:space="preserve"> </w:t>
      </w:r>
      <w:bookmarkStart w:id="4" w:name="_Hlk80089911"/>
      <w:r w:rsidRPr="00393095">
        <w:rPr>
          <w:rFonts w:cstheme="minorHAnsi"/>
          <w:sz w:val="24"/>
          <w:szCs w:val="24"/>
          <w:lang w:val="en"/>
        </w:rPr>
        <w:t xml:space="preserve">in the </w:t>
      </w:r>
      <w:bookmarkEnd w:id="4"/>
      <w:r w:rsidRPr="00393095">
        <w:rPr>
          <w:rFonts w:cstheme="minorHAnsi"/>
          <w:sz w:val="24"/>
          <w:szCs w:val="24"/>
          <w:lang w:val="en"/>
        </w:rPr>
        <w:t>SEI Processes n</w:t>
      </w:r>
      <w:proofErr w:type="spellStart"/>
      <w:r w:rsidR="009550B8" w:rsidRPr="009550B8">
        <w:rPr>
          <w:rFonts w:cstheme="minorHAnsi"/>
          <w:sz w:val="24"/>
          <w:szCs w:val="24"/>
          <w:u w:val="single"/>
          <w:vertAlign w:val="superscript"/>
          <w:lang w:val="en-US"/>
        </w:rPr>
        <w:t>os</w:t>
      </w:r>
      <w:proofErr w:type="spellEnd"/>
      <w:r w:rsidRPr="00393095">
        <w:rPr>
          <w:rFonts w:cstheme="minorHAnsi"/>
          <w:sz w:val="24"/>
          <w:szCs w:val="24"/>
          <w:lang w:val="en"/>
        </w:rPr>
        <w:t xml:space="preserve"> </w:t>
      </w:r>
      <w:r w:rsidR="007734AA" w:rsidRPr="00393095">
        <w:rPr>
          <w:rFonts w:cstheme="minorHAnsi"/>
          <w:sz w:val="24"/>
          <w:szCs w:val="24"/>
          <w:lang w:val="en-GB"/>
        </w:rPr>
        <w:t xml:space="preserve">19972.101137/2023-16 (restricted) and  19972.101136/2023-71 (confidential) </w:t>
      </w:r>
      <w:r w:rsidRPr="00393095">
        <w:rPr>
          <w:rFonts w:cstheme="minorHAnsi"/>
          <w:sz w:val="24"/>
          <w:szCs w:val="24"/>
          <w:lang w:val="en"/>
        </w:rPr>
        <w:t xml:space="preserve"> in the Electronic </w:t>
      </w:r>
      <w:r w:rsidRPr="00BB4922">
        <w:rPr>
          <w:rFonts w:cstheme="minorHAnsi"/>
          <w:sz w:val="24"/>
          <w:szCs w:val="24"/>
          <w:lang w:val="en"/>
        </w:rPr>
        <w:t xml:space="preserve">Information System </w:t>
      </w:r>
      <w:r w:rsidR="007734AA">
        <w:rPr>
          <w:rFonts w:cstheme="minorHAnsi"/>
          <w:sz w:val="24"/>
          <w:szCs w:val="24"/>
          <w:lang w:val="en"/>
        </w:rPr>
        <w:t>–</w:t>
      </w:r>
      <w:r w:rsidRPr="00BB4922">
        <w:rPr>
          <w:rFonts w:cstheme="minorHAnsi"/>
          <w:sz w:val="24"/>
          <w:szCs w:val="24"/>
          <w:lang w:val="en"/>
        </w:rPr>
        <w:t xml:space="preserve"> SEI, available in  </w:t>
      </w:r>
      <w:hyperlink r:id="rId8" w:history="1">
        <w:r w:rsidRPr="00BB4922">
          <w:rPr>
            <w:rStyle w:val="Hyperlink"/>
            <w:rFonts w:cstheme="minorHAnsi"/>
            <w:sz w:val="24"/>
            <w:szCs w:val="24"/>
            <w:lang w:val="en"/>
          </w:rPr>
          <w:t>https://www.gov.br/economia/pt-br/acesso-a-informacao/sei/usuario-externo-1</w:t>
        </w:r>
      </w:hyperlink>
      <w:bookmarkEnd w:id="3"/>
      <w:r w:rsidR="00BB4922" w:rsidRPr="00BB4922">
        <w:rPr>
          <w:rFonts w:cstheme="minorHAnsi"/>
          <w:sz w:val="24"/>
          <w:szCs w:val="24"/>
          <w:lang w:val="en"/>
        </w:rPr>
        <w:t>.</w:t>
      </w:r>
      <w:bookmarkEnd w:id="2"/>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xml:space="preserve">"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6"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,"reducing its size. If not enough, it is suggested that appendages in format ". xlsx" is partitioned by tab/year or that the information of a given appendix is divided into periods, semesters or quarters, in order to avoid the division of the period into different files as much as possible.</w:t>
      </w:r>
      <w:bookmarkEnd w:id="6"/>
      <w:r w:rsidR="002B6CCB" w:rsidRPr="002B6CCB">
        <w:rPr>
          <w:lang w:val="en-US"/>
        </w:rPr>
        <w:t xml:space="preserve"> </w:t>
      </w:r>
      <w:bookmarkStart w:id="7" w:name="_Hlk80637893"/>
      <w:r w:rsidR="002B6CCB" w:rsidRPr="002B6CCB">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bookmarkEnd w:id="5"/>
    <w:bookmarkEnd w:id="7"/>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645363D9"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It is suggested that documents delivered in PDF format be searchable. When scanned, which are preferably processed with OCR technology to enable content</w:t>
      </w:r>
      <w:ins w:id="8" w:author="Hearle Vieira Calvão" w:date="2024-03-15T13:19:00Z">
        <w:r w:rsidR="00D83622">
          <w:rPr>
            <w:rFonts w:cstheme="minorHAnsi"/>
            <w:sz w:val="24"/>
            <w:szCs w:val="24"/>
            <w:lang w:val="en"/>
          </w:rPr>
          <w:t xml:space="preserve"> </w:t>
        </w:r>
      </w:ins>
      <w:r w:rsidRPr="00BB4922">
        <w:rPr>
          <w:rFonts w:cstheme="minorHAnsi"/>
          <w:sz w:val="24"/>
          <w:szCs w:val="24"/>
          <w:lang w:val="en"/>
        </w:rPr>
        <w:t>search.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9A49D"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in order to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rty’s company;</w:t>
      </w:r>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business associates</w:t>
      </w:r>
      <w:r w:rsidRPr="00BB4922">
        <w:rPr>
          <w:rFonts w:cstheme="minorHAnsi"/>
          <w:color w:val="000000"/>
          <w:sz w:val="24"/>
          <w:szCs w:val="24"/>
          <w:lang w:val="en-US"/>
        </w:rPr>
        <w:t>;</w:t>
      </w:r>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The parties are employer and employee;</w:t>
      </w:r>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nization and such organization</w:t>
      </w:r>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One of the parties, directly or indirectly, controls another party;</w:t>
      </w:r>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directly or indirectly, controlled by a third party;</w:t>
      </w:r>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Together, both parties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Describe in details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The company may present a public bulletin that provides the requested information in details.</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in the </w:t>
      </w:r>
      <w:r w:rsidRPr="00BB4922">
        <w:rPr>
          <w:rFonts w:cstheme="minorHAnsi"/>
          <w:sz w:val="24"/>
          <w:szCs w:val="24"/>
          <w:lang w:val="en-US"/>
        </w:rPr>
        <w:lastRenderedPageBreak/>
        <w:t>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Complete chart of accounts;</w:t>
      </w:r>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opinion;</w:t>
      </w:r>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AD10BF"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41F9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393095" w:rsidRDefault="00A63308" w:rsidP="00A63308">
      <w:pPr>
        <w:jc w:val="both"/>
        <w:rPr>
          <w:rFonts w:cstheme="minorHAnsi"/>
          <w:b/>
          <w:sz w:val="24"/>
          <w:szCs w:val="24"/>
          <w:lang w:val="en-US"/>
        </w:rPr>
      </w:pPr>
      <w:r w:rsidRPr="00393095">
        <w:rPr>
          <w:rFonts w:cstheme="minorHAnsi"/>
          <w:b/>
          <w:sz w:val="24"/>
          <w:szCs w:val="24"/>
          <w:lang w:val="en-US"/>
        </w:rPr>
        <w:t>Product under investigation:</w:t>
      </w:r>
    </w:p>
    <w:p w14:paraId="76CA496C" w14:textId="38755422" w:rsidR="001157B4" w:rsidRPr="00393095" w:rsidRDefault="00836817" w:rsidP="001157B4">
      <w:pPr>
        <w:pStyle w:val="PargrafodaLista"/>
        <w:numPr>
          <w:ilvl w:val="0"/>
          <w:numId w:val="4"/>
        </w:numPr>
        <w:jc w:val="both"/>
        <w:rPr>
          <w:rFonts w:cstheme="minorHAnsi"/>
          <w:sz w:val="24"/>
          <w:szCs w:val="24"/>
          <w:lang w:val="en-US"/>
        </w:rPr>
      </w:pPr>
      <w:r>
        <w:rPr>
          <w:rFonts w:cstheme="minorHAnsi"/>
          <w:sz w:val="24"/>
          <w:szCs w:val="24"/>
          <w:u w:color="FF0000"/>
          <w:lang w:val="en-US"/>
        </w:rPr>
        <w:t>Pre-painted steel</w:t>
      </w:r>
      <w:r w:rsidR="001157B4" w:rsidRPr="00393095">
        <w:rPr>
          <w:rFonts w:cstheme="minorHAnsi"/>
          <w:sz w:val="24"/>
          <w:szCs w:val="24"/>
          <w:lang w:val="en-US"/>
        </w:rPr>
        <w:t xml:space="preserve">, commonly classified under </w:t>
      </w:r>
      <w:r w:rsidR="007734AA" w:rsidRPr="00393095">
        <w:rPr>
          <w:rFonts w:cstheme="minorHAnsi"/>
          <w:sz w:val="24"/>
          <w:szCs w:val="24"/>
          <w:lang w:val="en-US"/>
        </w:rPr>
        <w:t xml:space="preserve">sub-items of the Mercosur Common Nomenclature – NCM </w:t>
      </w:r>
      <w:r w:rsidRPr="00A62ACA">
        <w:rPr>
          <w:rFonts w:cstheme="minorHAnsi"/>
          <w:sz w:val="24"/>
          <w:szCs w:val="24"/>
        </w:rPr>
        <w:t>7210.70.10, 7210.70.20, 7212.40.10, 7212.40.21 e 7212.40.29</w:t>
      </w:r>
      <w:r w:rsidR="007734AA" w:rsidRPr="00393095">
        <w:rPr>
          <w:rFonts w:cstheme="minorHAnsi"/>
          <w:sz w:val="24"/>
          <w:szCs w:val="24"/>
          <w:lang w:val="en-US"/>
        </w:rPr>
        <w:t>, as of 0</w:t>
      </w:r>
      <w:r>
        <w:rPr>
          <w:rFonts w:cstheme="minorHAnsi"/>
          <w:sz w:val="24"/>
          <w:szCs w:val="24"/>
          <w:lang w:val="en-US"/>
        </w:rPr>
        <w:t>1</w:t>
      </w:r>
      <w:r w:rsidR="007734AA" w:rsidRPr="00393095">
        <w:rPr>
          <w:rFonts w:cstheme="minorHAnsi"/>
          <w:sz w:val="24"/>
          <w:szCs w:val="24"/>
          <w:lang w:val="en-US"/>
        </w:rPr>
        <w:t>/0</w:t>
      </w:r>
      <w:r>
        <w:rPr>
          <w:rFonts w:cstheme="minorHAnsi"/>
          <w:sz w:val="24"/>
          <w:szCs w:val="24"/>
          <w:lang w:val="en-US"/>
        </w:rPr>
        <w:t>7</w:t>
      </w:r>
      <w:r w:rsidR="007734AA" w:rsidRPr="00393095">
        <w:rPr>
          <w:rFonts w:cstheme="minorHAnsi"/>
          <w:sz w:val="24"/>
          <w:szCs w:val="24"/>
          <w:lang w:val="en-US"/>
        </w:rPr>
        <w:t>/2022</w:t>
      </w:r>
      <w:r w:rsidR="001157B4" w:rsidRPr="00393095">
        <w:rPr>
          <w:rFonts w:cstheme="minorHAnsi"/>
          <w:sz w:val="24"/>
          <w:szCs w:val="24"/>
          <w:lang w:val="en-US"/>
        </w:rPr>
        <w:t xml:space="preserve"> of the MERCOSUR Common Nomenclature (NCM – </w:t>
      </w:r>
      <w:proofErr w:type="spellStart"/>
      <w:r w:rsidR="001157B4" w:rsidRPr="00393095">
        <w:rPr>
          <w:rFonts w:cstheme="minorHAnsi"/>
          <w:sz w:val="24"/>
          <w:szCs w:val="24"/>
          <w:lang w:val="en-US"/>
        </w:rPr>
        <w:t>Nomenclatura</w:t>
      </w:r>
      <w:proofErr w:type="spellEnd"/>
      <w:r w:rsidR="001157B4" w:rsidRPr="00393095">
        <w:rPr>
          <w:rFonts w:cstheme="minorHAnsi"/>
          <w:sz w:val="24"/>
          <w:szCs w:val="24"/>
          <w:lang w:val="en-US"/>
        </w:rPr>
        <w:t xml:space="preserve"> Comum do MERCOSUL), exported from </w:t>
      </w:r>
      <w:r w:rsidR="007734AA" w:rsidRPr="00393095">
        <w:rPr>
          <w:rFonts w:cstheme="minorHAnsi"/>
          <w:sz w:val="24"/>
          <w:szCs w:val="24"/>
          <w:u w:color="FF0000"/>
          <w:lang w:val="en-US"/>
        </w:rPr>
        <w:t>China</w:t>
      </w:r>
      <w:r w:rsidR="001157B4" w:rsidRPr="00393095">
        <w:rPr>
          <w:rFonts w:cstheme="minorHAnsi"/>
          <w:sz w:val="24"/>
          <w:szCs w:val="24"/>
          <w:lang w:val="en-US"/>
        </w:rPr>
        <w:t>.</w:t>
      </w:r>
      <w:r w:rsidR="00B33673" w:rsidRPr="00B33673">
        <w:t xml:space="preserve"> </w:t>
      </w:r>
      <w:r w:rsidR="00B33673" w:rsidRPr="00B33673">
        <w:rPr>
          <w:rFonts w:cstheme="minorHAnsi"/>
          <w:sz w:val="24"/>
          <w:szCs w:val="24"/>
          <w:lang w:val="en-US"/>
        </w:rPr>
        <w:t>The product under investigation is carbon steel laminate, coated on one or both sides with a layer of paint, the same or differentiated per side, with a substrate of coated or uncoated low carbon steel, or coated with plastic. They are supplied in coils or sheets, with or without a protective or decorative film.</w:t>
      </w:r>
    </w:p>
    <w:p w14:paraId="37E9E85B" w14:textId="77777777" w:rsidR="004A4185" w:rsidRDefault="004A4185" w:rsidP="004A4185">
      <w:pPr>
        <w:pStyle w:val="PargrafodaLista"/>
        <w:jc w:val="both"/>
        <w:rPr>
          <w:rFonts w:cstheme="minorHAnsi"/>
          <w:sz w:val="24"/>
          <w:szCs w:val="24"/>
          <w:u w:color="FF0000"/>
          <w:lang w:val="en-US"/>
        </w:rPr>
      </w:pPr>
    </w:p>
    <w:p w14:paraId="04DA5AD8" w14:textId="77777777" w:rsidR="001157B4" w:rsidRPr="004A4185" w:rsidRDefault="001157B4" w:rsidP="001157B4">
      <w:pPr>
        <w:pStyle w:val="PargrafodaLista"/>
        <w:numPr>
          <w:ilvl w:val="0"/>
          <w:numId w:val="4"/>
        </w:numPr>
        <w:jc w:val="both"/>
        <w:rPr>
          <w:rFonts w:cstheme="minorHAnsi"/>
          <w:b/>
          <w:bCs/>
          <w:sz w:val="24"/>
          <w:szCs w:val="24"/>
          <w:lang w:val="en-US"/>
        </w:rPr>
      </w:pPr>
      <w:r w:rsidRPr="004A4185">
        <w:rPr>
          <w:rFonts w:cstheme="minorHAnsi"/>
          <w:b/>
          <w:bCs/>
          <w:sz w:val="24"/>
          <w:szCs w:val="24"/>
          <w:lang w:val="en-US"/>
        </w:rPr>
        <w:t>Period of dumping investigation</w:t>
      </w:r>
    </w:p>
    <w:p w14:paraId="47DBB123" w14:textId="77777777" w:rsidR="001157B4" w:rsidRPr="00393095" w:rsidRDefault="001157B4" w:rsidP="001157B4">
      <w:pPr>
        <w:pStyle w:val="PargrafodaLista"/>
        <w:ind w:left="1440"/>
        <w:jc w:val="both"/>
        <w:rPr>
          <w:rFonts w:cstheme="minorHAnsi"/>
          <w:sz w:val="24"/>
          <w:szCs w:val="24"/>
          <w:lang w:val="en-US"/>
        </w:rPr>
      </w:pPr>
    </w:p>
    <w:p w14:paraId="33EF05C4" w14:textId="60C67FA6" w:rsidR="00880692" w:rsidRPr="00BF7D7A" w:rsidRDefault="00FE5D58" w:rsidP="00880692">
      <w:pPr>
        <w:ind w:firstLine="708"/>
        <w:jc w:val="both"/>
        <w:rPr>
          <w:rFonts w:cstheme="minorHAnsi"/>
          <w:sz w:val="24"/>
          <w:szCs w:val="24"/>
        </w:rPr>
      </w:pPr>
      <w:r w:rsidRPr="00393095">
        <w:rPr>
          <w:rFonts w:cstheme="minorHAnsi"/>
          <w:sz w:val="24"/>
          <w:szCs w:val="24"/>
          <w:lang w:val="en-US"/>
        </w:rPr>
        <w:t>J</w:t>
      </w:r>
      <w:bookmarkStart w:id="9" w:name="_Hlk141283224"/>
      <w:r w:rsidR="00880692">
        <w:rPr>
          <w:rFonts w:cstheme="minorHAnsi"/>
          <w:sz w:val="24"/>
          <w:szCs w:val="24"/>
          <w:lang w:val="en-US"/>
        </w:rPr>
        <w:t>uly</w:t>
      </w:r>
      <w:r w:rsidR="00880692">
        <w:rPr>
          <w:rFonts w:cstheme="minorHAnsi"/>
          <w:sz w:val="24"/>
          <w:szCs w:val="24"/>
        </w:rPr>
        <w:t xml:space="preserve"> 20</w:t>
      </w:r>
      <w:ins w:id="10" w:author="Hearle Vieira Calvão" w:date="2024-03-15T13:21:00Z">
        <w:r w:rsidR="00D83622">
          <w:rPr>
            <w:rFonts w:cstheme="minorHAnsi"/>
            <w:sz w:val="24"/>
            <w:szCs w:val="24"/>
          </w:rPr>
          <w:t>22</w:t>
        </w:r>
      </w:ins>
      <w:del w:id="11" w:author="Hearle Vieira Calvão" w:date="2024-03-15T13:21:00Z">
        <w:r w:rsidR="00880692" w:rsidDel="00D83622">
          <w:rPr>
            <w:rFonts w:cstheme="minorHAnsi"/>
            <w:sz w:val="24"/>
            <w:szCs w:val="24"/>
          </w:rPr>
          <w:delText>18</w:delText>
        </w:r>
        <w:r w:rsidR="00880692" w:rsidRPr="00BF7D7A" w:rsidDel="00D83622">
          <w:rPr>
            <w:rFonts w:cstheme="minorHAnsi"/>
            <w:sz w:val="24"/>
            <w:szCs w:val="24"/>
          </w:rPr>
          <w:delText xml:space="preserve"> </w:delText>
        </w:r>
        <w:r w:rsidR="00880692" w:rsidDel="00D83622">
          <w:rPr>
            <w:rFonts w:cstheme="minorHAnsi"/>
            <w:sz w:val="24"/>
            <w:szCs w:val="24"/>
          </w:rPr>
          <w:delText>till</w:delText>
        </w:r>
      </w:del>
      <w:ins w:id="12" w:author="Hearle Vieira Calvão" w:date="2024-03-15T13:21:00Z">
        <w:r w:rsidR="00D83622">
          <w:rPr>
            <w:rFonts w:cstheme="minorHAnsi"/>
            <w:sz w:val="24"/>
            <w:szCs w:val="24"/>
          </w:rPr>
          <w:t>to</w:t>
        </w:r>
      </w:ins>
      <w:r w:rsidR="00880692">
        <w:rPr>
          <w:rFonts w:cstheme="minorHAnsi"/>
          <w:sz w:val="24"/>
          <w:szCs w:val="24"/>
        </w:rPr>
        <w:t xml:space="preserve"> </w:t>
      </w:r>
      <w:proofErr w:type="spellStart"/>
      <w:r w:rsidR="00880692">
        <w:rPr>
          <w:rFonts w:cstheme="minorHAnsi"/>
          <w:sz w:val="24"/>
          <w:szCs w:val="24"/>
        </w:rPr>
        <w:t>June</w:t>
      </w:r>
      <w:proofErr w:type="spellEnd"/>
      <w:r w:rsidR="00880692">
        <w:rPr>
          <w:rFonts w:cstheme="minorHAnsi"/>
          <w:sz w:val="24"/>
          <w:szCs w:val="24"/>
        </w:rPr>
        <w:t xml:space="preserve"> </w:t>
      </w:r>
      <w:r w:rsidR="00880692" w:rsidRPr="00BF7D7A">
        <w:rPr>
          <w:rFonts w:cstheme="minorHAnsi"/>
          <w:sz w:val="24"/>
          <w:szCs w:val="24"/>
        </w:rPr>
        <w:t>202</w:t>
      </w:r>
      <w:r w:rsidR="00880692">
        <w:rPr>
          <w:rFonts w:cstheme="minorHAnsi"/>
          <w:sz w:val="24"/>
          <w:szCs w:val="24"/>
        </w:rPr>
        <w:t>3</w:t>
      </w:r>
    </w:p>
    <w:bookmarkEnd w:id="9"/>
    <w:p w14:paraId="41415FE2" w14:textId="040845BC" w:rsidR="004A4185" w:rsidRDefault="004A4185" w:rsidP="001157B4">
      <w:pPr>
        <w:pStyle w:val="PargrafodaLista"/>
        <w:ind w:left="1440"/>
        <w:jc w:val="both"/>
        <w:rPr>
          <w:rFonts w:cstheme="minorHAnsi"/>
          <w:sz w:val="24"/>
          <w:szCs w:val="24"/>
          <w:lang w:val="en-US"/>
        </w:rPr>
      </w:pPr>
    </w:p>
    <w:p w14:paraId="4C67EE99" w14:textId="77777777" w:rsidR="004A4185" w:rsidRPr="00393095" w:rsidRDefault="004A4185" w:rsidP="001157B4">
      <w:pPr>
        <w:pStyle w:val="PargrafodaLista"/>
        <w:ind w:left="1440"/>
        <w:jc w:val="both"/>
        <w:rPr>
          <w:rFonts w:cstheme="minorHAnsi"/>
          <w:sz w:val="24"/>
          <w:szCs w:val="24"/>
          <w:lang w:val="en-US"/>
        </w:rPr>
      </w:pPr>
    </w:p>
    <w:p w14:paraId="0B307C70" w14:textId="77777777" w:rsidR="001157B4" w:rsidRPr="004A4185" w:rsidRDefault="001157B4" w:rsidP="001157B4">
      <w:pPr>
        <w:pStyle w:val="PargrafodaLista"/>
        <w:numPr>
          <w:ilvl w:val="0"/>
          <w:numId w:val="4"/>
        </w:numPr>
        <w:jc w:val="both"/>
        <w:rPr>
          <w:rFonts w:cstheme="minorHAnsi"/>
          <w:b/>
          <w:bCs/>
          <w:sz w:val="24"/>
          <w:szCs w:val="24"/>
          <w:lang w:val="en-US"/>
        </w:rPr>
      </w:pPr>
      <w:r w:rsidRPr="004A4185">
        <w:rPr>
          <w:rFonts w:cstheme="minorHAnsi"/>
          <w:b/>
          <w:bCs/>
          <w:sz w:val="24"/>
          <w:szCs w:val="24"/>
          <w:lang w:val="en-US"/>
        </w:rPr>
        <w:t>Period of injury investigation</w:t>
      </w:r>
    </w:p>
    <w:p w14:paraId="5E227BA6" w14:textId="50F29C77" w:rsidR="001157B4" w:rsidRPr="00393095" w:rsidRDefault="00FE5D58" w:rsidP="00FE5D58">
      <w:pPr>
        <w:ind w:left="708" w:firstLine="708"/>
        <w:jc w:val="both"/>
        <w:rPr>
          <w:rFonts w:cstheme="minorHAnsi"/>
          <w:sz w:val="24"/>
          <w:szCs w:val="24"/>
          <w:lang w:val="en-US"/>
        </w:rPr>
      </w:pPr>
      <w:r w:rsidRPr="00393095">
        <w:rPr>
          <w:rFonts w:cstheme="minorHAnsi"/>
          <w:sz w:val="24"/>
          <w:szCs w:val="24"/>
          <w:lang w:val="en-US"/>
        </w:rPr>
        <w:t>J</w:t>
      </w:r>
      <w:r w:rsidR="00880692">
        <w:rPr>
          <w:rFonts w:cstheme="minorHAnsi"/>
          <w:sz w:val="24"/>
          <w:szCs w:val="24"/>
          <w:lang w:val="en-US"/>
        </w:rPr>
        <w:t>uly</w:t>
      </w:r>
      <w:r w:rsidRPr="00393095">
        <w:rPr>
          <w:rFonts w:cstheme="minorHAnsi"/>
          <w:sz w:val="24"/>
          <w:szCs w:val="24"/>
          <w:lang w:val="en-US"/>
        </w:rPr>
        <w:t xml:space="preserve"> 2018 to </w:t>
      </w:r>
      <w:r w:rsidR="00880692">
        <w:rPr>
          <w:rFonts w:cstheme="minorHAnsi"/>
          <w:sz w:val="24"/>
          <w:szCs w:val="24"/>
          <w:lang w:val="en-US"/>
        </w:rPr>
        <w:t>June</w:t>
      </w:r>
      <w:r w:rsidRPr="00393095">
        <w:rPr>
          <w:rFonts w:cstheme="minorHAnsi"/>
          <w:sz w:val="24"/>
          <w:szCs w:val="24"/>
          <w:lang w:val="en-US"/>
        </w:rPr>
        <w:t xml:space="preserve"> 202</w:t>
      </w:r>
      <w:r w:rsidR="00880692">
        <w:rPr>
          <w:rFonts w:cstheme="minorHAnsi"/>
          <w:sz w:val="24"/>
          <w:szCs w:val="24"/>
          <w:lang w:val="en-US"/>
        </w:rPr>
        <w:t>3</w:t>
      </w:r>
      <w:r w:rsidR="001157B4" w:rsidRPr="00393095">
        <w:rPr>
          <w:rFonts w:cstheme="minorHAnsi"/>
          <w:sz w:val="24"/>
          <w:szCs w:val="24"/>
          <w:lang w:val="en-US"/>
        </w:rPr>
        <w:t>, divided into five periods, in accordance to the specification below:</w:t>
      </w:r>
    </w:p>
    <w:p w14:paraId="1215C505" w14:textId="0C3C8786" w:rsidR="00FE5D58" w:rsidRPr="00393095" w:rsidRDefault="00FE5D58" w:rsidP="00FE5D58">
      <w:pPr>
        <w:pStyle w:val="PargrafodaLista"/>
        <w:spacing w:after="0" w:line="240" w:lineRule="auto"/>
        <w:ind w:left="1418"/>
        <w:jc w:val="both"/>
        <w:rPr>
          <w:rFonts w:cstheme="minorHAnsi"/>
          <w:sz w:val="24"/>
          <w:szCs w:val="24"/>
          <w:lang w:val="en-US"/>
        </w:rPr>
      </w:pPr>
      <w:r w:rsidRPr="00393095">
        <w:rPr>
          <w:rFonts w:cstheme="minorHAnsi"/>
          <w:sz w:val="24"/>
          <w:szCs w:val="24"/>
          <w:lang w:val="en-US"/>
        </w:rPr>
        <w:t xml:space="preserve">P1 </w:t>
      </w:r>
      <w:r w:rsidR="00880692">
        <w:rPr>
          <w:rFonts w:cstheme="minorHAnsi"/>
          <w:sz w:val="24"/>
          <w:szCs w:val="24"/>
          <w:lang w:val="en-US"/>
        </w:rPr>
        <w:t>–</w:t>
      </w:r>
      <w:r w:rsidRPr="00393095">
        <w:rPr>
          <w:rFonts w:cstheme="minorHAnsi"/>
          <w:sz w:val="24"/>
          <w:szCs w:val="24"/>
          <w:lang w:val="en-US"/>
        </w:rPr>
        <w:t xml:space="preserve"> J</w:t>
      </w:r>
      <w:r w:rsidR="00880692">
        <w:rPr>
          <w:rFonts w:cstheme="minorHAnsi"/>
          <w:sz w:val="24"/>
          <w:szCs w:val="24"/>
          <w:lang w:val="en-US"/>
        </w:rPr>
        <w:t>uly 2018 to June 2019</w:t>
      </w:r>
    </w:p>
    <w:p w14:paraId="68341872" w14:textId="01358DA5" w:rsidR="00FE5D58" w:rsidRPr="00393095" w:rsidRDefault="00FE5D58" w:rsidP="00FE5D58">
      <w:pPr>
        <w:pStyle w:val="PargrafodaLista"/>
        <w:spacing w:after="0" w:line="240" w:lineRule="auto"/>
        <w:ind w:left="1418"/>
        <w:jc w:val="both"/>
        <w:rPr>
          <w:rFonts w:cstheme="minorHAnsi"/>
          <w:sz w:val="24"/>
          <w:szCs w:val="24"/>
          <w:lang w:val="en-US"/>
        </w:rPr>
      </w:pPr>
      <w:r w:rsidRPr="00393095">
        <w:rPr>
          <w:rFonts w:cstheme="minorHAnsi"/>
          <w:sz w:val="24"/>
          <w:szCs w:val="24"/>
          <w:lang w:val="en-US"/>
        </w:rPr>
        <w:t xml:space="preserve">P2 - </w:t>
      </w:r>
      <w:r w:rsidR="00880692" w:rsidRPr="00393095">
        <w:rPr>
          <w:rFonts w:cstheme="minorHAnsi"/>
          <w:sz w:val="24"/>
          <w:szCs w:val="24"/>
          <w:lang w:val="en-US"/>
        </w:rPr>
        <w:t>J</w:t>
      </w:r>
      <w:r w:rsidR="00880692">
        <w:rPr>
          <w:rFonts w:cstheme="minorHAnsi"/>
          <w:sz w:val="24"/>
          <w:szCs w:val="24"/>
          <w:lang w:val="en-US"/>
        </w:rPr>
        <w:t>uly 2019 to June 2020</w:t>
      </w:r>
    </w:p>
    <w:p w14:paraId="319AC021" w14:textId="32E1C331" w:rsidR="00FE5D58" w:rsidRPr="00393095" w:rsidRDefault="00FE5D58" w:rsidP="00FE5D58">
      <w:pPr>
        <w:pStyle w:val="PargrafodaLista"/>
        <w:spacing w:after="0" w:line="240" w:lineRule="auto"/>
        <w:ind w:left="1418"/>
        <w:jc w:val="both"/>
        <w:rPr>
          <w:rFonts w:cstheme="minorHAnsi"/>
          <w:sz w:val="24"/>
          <w:szCs w:val="24"/>
          <w:lang w:val="en-US"/>
        </w:rPr>
      </w:pPr>
      <w:r w:rsidRPr="00393095">
        <w:rPr>
          <w:rFonts w:cstheme="minorHAnsi"/>
          <w:sz w:val="24"/>
          <w:szCs w:val="24"/>
          <w:lang w:val="en-US"/>
        </w:rPr>
        <w:t xml:space="preserve">P3 - </w:t>
      </w:r>
      <w:r w:rsidR="00880692" w:rsidRPr="00393095">
        <w:rPr>
          <w:rFonts w:cstheme="minorHAnsi"/>
          <w:sz w:val="24"/>
          <w:szCs w:val="24"/>
          <w:lang w:val="en-US"/>
        </w:rPr>
        <w:t>J</w:t>
      </w:r>
      <w:r w:rsidR="00880692">
        <w:rPr>
          <w:rFonts w:cstheme="minorHAnsi"/>
          <w:sz w:val="24"/>
          <w:szCs w:val="24"/>
          <w:lang w:val="en-US"/>
        </w:rPr>
        <w:t>uly 2020 to June 2021</w:t>
      </w:r>
    </w:p>
    <w:p w14:paraId="18C98F5A" w14:textId="4C54E499" w:rsidR="00FE5D58" w:rsidRPr="00393095" w:rsidRDefault="00FE5D58" w:rsidP="00FE5D58">
      <w:pPr>
        <w:pStyle w:val="PargrafodaLista"/>
        <w:spacing w:after="0" w:line="240" w:lineRule="auto"/>
        <w:ind w:left="1418"/>
        <w:jc w:val="both"/>
        <w:rPr>
          <w:rFonts w:cstheme="minorHAnsi"/>
          <w:sz w:val="24"/>
          <w:szCs w:val="24"/>
          <w:lang w:val="en-US"/>
        </w:rPr>
      </w:pPr>
      <w:r w:rsidRPr="00393095">
        <w:rPr>
          <w:rFonts w:cstheme="minorHAnsi"/>
          <w:sz w:val="24"/>
          <w:szCs w:val="24"/>
          <w:lang w:val="en-US"/>
        </w:rPr>
        <w:t xml:space="preserve">P4 - </w:t>
      </w:r>
      <w:r w:rsidR="00880692" w:rsidRPr="00393095">
        <w:rPr>
          <w:rFonts w:cstheme="minorHAnsi"/>
          <w:sz w:val="24"/>
          <w:szCs w:val="24"/>
          <w:lang w:val="en-US"/>
        </w:rPr>
        <w:t>J</w:t>
      </w:r>
      <w:r w:rsidR="00880692">
        <w:rPr>
          <w:rFonts w:cstheme="minorHAnsi"/>
          <w:sz w:val="24"/>
          <w:szCs w:val="24"/>
          <w:lang w:val="en-US"/>
        </w:rPr>
        <w:t>uly 2021 to June 2022</w:t>
      </w:r>
    </w:p>
    <w:p w14:paraId="5DB5BAF5" w14:textId="5B54033C" w:rsidR="00765DD6" w:rsidRPr="00393095" w:rsidRDefault="00FE5D58" w:rsidP="00FE5D58">
      <w:pPr>
        <w:pStyle w:val="PargrafodaLista"/>
        <w:spacing w:after="0" w:line="240" w:lineRule="auto"/>
        <w:ind w:left="1418"/>
        <w:jc w:val="both"/>
        <w:rPr>
          <w:rFonts w:cstheme="minorHAnsi"/>
          <w:sz w:val="24"/>
          <w:szCs w:val="24"/>
          <w:lang w:val="en-US"/>
        </w:rPr>
      </w:pPr>
      <w:r w:rsidRPr="00393095">
        <w:rPr>
          <w:rFonts w:cstheme="minorHAnsi"/>
          <w:sz w:val="24"/>
          <w:szCs w:val="24"/>
          <w:lang w:val="en-US"/>
        </w:rPr>
        <w:t xml:space="preserve">P5 - </w:t>
      </w:r>
      <w:r w:rsidR="00880692" w:rsidRPr="00393095">
        <w:rPr>
          <w:rFonts w:cstheme="minorHAnsi"/>
          <w:sz w:val="24"/>
          <w:szCs w:val="24"/>
          <w:lang w:val="en-US"/>
        </w:rPr>
        <w:t>J</w:t>
      </w:r>
      <w:r w:rsidR="00880692">
        <w:rPr>
          <w:rFonts w:cstheme="minorHAnsi"/>
          <w:sz w:val="24"/>
          <w:szCs w:val="24"/>
          <w:lang w:val="en-US"/>
        </w:rPr>
        <w:t>uly 2022 to June 2023</w:t>
      </w:r>
    </w:p>
    <w:p w14:paraId="1FD22F6F" w14:textId="77777777" w:rsidR="00A63308" w:rsidRPr="00393095"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6A5E9"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lastRenderedPageBreak/>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840473" w:rsidRDefault="00A63308" w:rsidP="00F75CF0">
      <w:pPr>
        <w:rPr>
          <w:rFonts w:cstheme="minorHAnsi"/>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840473">
        <w:rPr>
          <w:rFonts w:cstheme="minorHAnsi"/>
          <w:sz w:val="24"/>
          <w:szCs w:val="24"/>
          <w:lang w:val="en-US"/>
        </w:rPr>
        <w:t>product</w:t>
      </w:r>
      <w:r w:rsidRPr="00840473">
        <w:rPr>
          <w:rFonts w:cstheme="minorHAnsi"/>
          <w:sz w:val="24"/>
          <w:szCs w:val="24"/>
          <w:lang w:val="en-US"/>
        </w:rPr>
        <w:t xml:space="preserve"> will be </w:t>
      </w:r>
      <w:r w:rsidR="00F75CF0" w:rsidRPr="00840473">
        <w:rPr>
          <w:rFonts w:cstheme="minorHAnsi"/>
          <w:sz w:val="24"/>
          <w:szCs w:val="24"/>
          <w:lang w:val="en-US"/>
        </w:rPr>
        <w:t>intended</w:t>
      </w:r>
      <w:r w:rsidRPr="00840473">
        <w:rPr>
          <w:rFonts w:cstheme="minorHAnsi"/>
          <w:sz w:val="24"/>
          <w:szCs w:val="24"/>
          <w:lang w:val="en-US"/>
        </w:rPr>
        <w:t xml:space="preserve">. </w:t>
      </w:r>
    </w:p>
    <w:p w14:paraId="1351C867" w14:textId="77777777" w:rsidR="00A63308" w:rsidRPr="00840473" w:rsidRDefault="00A63308" w:rsidP="00A63308">
      <w:pPr>
        <w:jc w:val="both"/>
        <w:rPr>
          <w:rFonts w:cstheme="minorHAnsi"/>
          <w:sz w:val="24"/>
          <w:szCs w:val="24"/>
          <w:lang w:val="en-US"/>
        </w:rPr>
      </w:pPr>
      <w:r w:rsidRPr="00840473">
        <w:rPr>
          <w:rFonts w:cstheme="minorHAnsi"/>
          <w:sz w:val="24"/>
          <w:szCs w:val="24"/>
          <w:lang w:val="en-US"/>
        </w:rPr>
        <w:tab/>
        <w:t xml:space="preserve">5.6 Correlate </w:t>
      </w:r>
      <w:r w:rsidR="00F75CF0" w:rsidRPr="00840473">
        <w:rPr>
          <w:rFonts w:cstheme="minorHAnsi"/>
          <w:sz w:val="24"/>
          <w:szCs w:val="24"/>
          <w:lang w:val="en-US"/>
        </w:rPr>
        <w:t>your</w:t>
      </w:r>
      <w:r w:rsidRPr="00840473">
        <w:rPr>
          <w:rFonts w:cstheme="minorHAnsi"/>
          <w:sz w:val="24"/>
          <w:szCs w:val="24"/>
          <w:lang w:val="en-US"/>
        </w:rPr>
        <w:t xml:space="preserve"> company’s CODPROD with the product identification code (CODIP), based on the characteristics listed below:</w:t>
      </w:r>
    </w:p>
    <w:tbl>
      <w:tblPr>
        <w:tblW w:w="1084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917"/>
        <w:gridCol w:w="1134"/>
        <w:gridCol w:w="993"/>
        <w:gridCol w:w="850"/>
        <w:gridCol w:w="1559"/>
        <w:gridCol w:w="1418"/>
        <w:gridCol w:w="1134"/>
        <w:gridCol w:w="1134"/>
        <w:gridCol w:w="709"/>
      </w:tblGrid>
      <w:tr w:rsidR="00606F04" w:rsidRPr="00840473" w14:paraId="3E92C431" w14:textId="77777777" w:rsidTr="000B6918">
        <w:trPr>
          <w:trHeight w:val="735"/>
        </w:trPr>
        <w:tc>
          <w:tcPr>
            <w:tcW w:w="993" w:type="dxa"/>
            <w:shd w:val="clear" w:color="auto" w:fill="auto"/>
            <w:vAlign w:val="center"/>
          </w:tcPr>
          <w:p w14:paraId="1B63CD33" w14:textId="77777777" w:rsidR="00606F04" w:rsidRPr="00840473" w:rsidRDefault="00606F04" w:rsidP="00FE5D58">
            <w:pPr>
              <w:spacing w:after="0" w:line="240" w:lineRule="auto"/>
              <w:jc w:val="center"/>
              <w:rPr>
                <w:rFonts w:eastAsia="Times New Roman" w:cstheme="minorHAnsi"/>
                <w:b/>
                <w:sz w:val="20"/>
                <w:szCs w:val="20"/>
                <w:lang w:eastAsia="pt-BR"/>
              </w:rPr>
            </w:pPr>
            <w:r w:rsidRPr="00840473">
              <w:rPr>
                <w:rFonts w:eastAsia="Times New Roman" w:cstheme="minorHAnsi"/>
                <w:b/>
                <w:sz w:val="20"/>
                <w:szCs w:val="20"/>
                <w:lang w:eastAsia="pt-BR"/>
              </w:rPr>
              <w:t>CODPROD</w:t>
            </w:r>
          </w:p>
        </w:tc>
        <w:tc>
          <w:tcPr>
            <w:tcW w:w="917" w:type="dxa"/>
            <w:shd w:val="clear" w:color="auto" w:fill="auto"/>
            <w:vAlign w:val="center"/>
          </w:tcPr>
          <w:p w14:paraId="125B311B" w14:textId="1DBAAB4F" w:rsidR="00606F04" w:rsidRPr="00840473" w:rsidRDefault="00606F04" w:rsidP="00FE5D58">
            <w:pPr>
              <w:spacing w:after="0" w:line="240" w:lineRule="auto"/>
              <w:jc w:val="center"/>
              <w:rPr>
                <w:rFonts w:eastAsia="Times New Roman" w:cstheme="minorHAnsi"/>
                <w:b/>
                <w:sz w:val="20"/>
                <w:szCs w:val="20"/>
                <w:lang w:eastAsia="pt-BR"/>
              </w:rPr>
            </w:pPr>
            <w:r w:rsidRPr="00840473">
              <w:rPr>
                <w:rFonts w:eastAsia="Times New Roman" w:cstheme="minorHAnsi"/>
                <w:b/>
                <w:sz w:val="20"/>
                <w:szCs w:val="20"/>
                <w:lang w:val="en-GB" w:eastAsia="pt-BR"/>
              </w:rPr>
              <w:t xml:space="preserve">Feature </w:t>
            </w:r>
            <w:r w:rsidRPr="00840473">
              <w:rPr>
                <w:rFonts w:eastAsia="Times New Roman" w:cstheme="minorHAnsi"/>
                <w:b/>
                <w:sz w:val="20"/>
                <w:szCs w:val="20"/>
                <w:lang w:eastAsia="pt-BR"/>
              </w:rPr>
              <w:t>1 -</w:t>
            </w:r>
          </w:p>
          <w:p w14:paraId="1CE4BA9E" w14:textId="31F041C7" w:rsidR="00606F04" w:rsidRPr="00840473" w:rsidRDefault="00606F04" w:rsidP="00FE5D58">
            <w:pPr>
              <w:spacing w:after="0" w:line="240" w:lineRule="auto"/>
              <w:jc w:val="center"/>
              <w:rPr>
                <w:rFonts w:eastAsia="Times New Roman" w:cstheme="minorHAnsi"/>
                <w:b/>
                <w:sz w:val="20"/>
                <w:szCs w:val="20"/>
                <w:lang w:eastAsia="pt-BR"/>
              </w:rPr>
            </w:pPr>
            <w:r>
              <w:rPr>
                <w:rFonts w:eastAsia="Times New Roman" w:cstheme="minorHAnsi"/>
                <w:b/>
                <w:sz w:val="20"/>
                <w:szCs w:val="20"/>
                <w:lang w:eastAsia="pt-BR"/>
              </w:rPr>
              <w:t>Format</w:t>
            </w:r>
          </w:p>
        </w:tc>
        <w:tc>
          <w:tcPr>
            <w:tcW w:w="1134" w:type="dxa"/>
            <w:shd w:val="clear" w:color="auto" w:fill="auto"/>
            <w:vAlign w:val="center"/>
          </w:tcPr>
          <w:p w14:paraId="2D0E1B90" w14:textId="5842873D" w:rsidR="00606F04" w:rsidRPr="00840473" w:rsidRDefault="00606F04" w:rsidP="00FE5D58">
            <w:pPr>
              <w:spacing w:after="0" w:line="240" w:lineRule="auto"/>
              <w:jc w:val="center"/>
              <w:rPr>
                <w:rFonts w:eastAsia="Times New Roman" w:cstheme="minorHAnsi"/>
                <w:b/>
                <w:sz w:val="20"/>
                <w:szCs w:val="20"/>
                <w:lang w:eastAsia="pt-BR"/>
              </w:rPr>
            </w:pPr>
            <w:r w:rsidRPr="00840473">
              <w:rPr>
                <w:rFonts w:eastAsia="Times New Roman" w:cstheme="minorHAnsi"/>
                <w:b/>
                <w:sz w:val="20"/>
                <w:szCs w:val="20"/>
                <w:lang w:val="en-GB" w:eastAsia="pt-BR"/>
              </w:rPr>
              <w:t xml:space="preserve">Feature </w:t>
            </w:r>
            <w:r w:rsidRPr="00840473">
              <w:rPr>
                <w:rFonts w:eastAsia="Times New Roman" w:cstheme="minorHAnsi"/>
                <w:b/>
                <w:sz w:val="20"/>
                <w:szCs w:val="20"/>
                <w:lang w:eastAsia="pt-BR"/>
              </w:rPr>
              <w:t>2 -</w:t>
            </w:r>
          </w:p>
          <w:p w14:paraId="34E2DB21" w14:textId="74A9D241" w:rsidR="00606F04" w:rsidRPr="00840473" w:rsidRDefault="00606F04" w:rsidP="00FE5D58">
            <w:pPr>
              <w:spacing w:after="0" w:line="240" w:lineRule="auto"/>
              <w:jc w:val="center"/>
              <w:rPr>
                <w:rFonts w:eastAsia="Times New Roman" w:cstheme="minorHAnsi"/>
                <w:b/>
                <w:sz w:val="20"/>
                <w:szCs w:val="20"/>
                <w:lang w:eastAsia="pt-BR"/>
              </w:rPr>
            </w:pPr>
            <w:r>
              <w:rPr>
                <w:rFonts w:eastAsia="Times New Roman" w:cstheme="minorHAnsi"/>
                <w:b/>
                <w:sz w:val="20"/>
                <w:szCs w:val="20"/>
                <w:lang w:eastAsia="pt-BR"/>
              </w:rPr>
              <w:t xml:space="preserve">Nominal </w:t>
            </w:r>
            <w:proofErr w:type="spellStart"/>
            <w:r>
              <w:rPr>
                <w:rFonts w:eastAsia="Times New Roman" w:cstheme="minorHAnsi"/>
                <w:b/>
                <w:sz w:val="20"/>
                <w:szCs w:val="20"/>
                <w:lang w:eastAsia="pt-BR"/>
              </w:rPr>
              <w:t>thickness</w:t>
            </w:r>
            <w:proofErr w:type="spellEnd"/>
          </w:p>
        </w:tc>
        <w:tc>
          <w:tcPr>
            <w:tcW w:w="993" w:type="dxa"/>
            <w:vAlign w:val="center"/>
          </w:tcPr>
          <w:p w14:paraId="7BB77CBE" w14:textId="586B9942" w:rsidR="00606F04" w:rsidRPr="00840473" w:rsidRDefault="00606F04" w:rsidP="00FE5D58">
            <w:pPr>
              <w:spacing w:after="0" w:line="240" w:lineRule="auto"/>
              <w:jc w:val="center"/>
              <w:rPr>
                <w:rFonts w:eastAsia="Times New Roman" w:cstheme="minorHAnsi"/>
                <w:b/>
                <w:sz w:val="20"/>
                <w:szCs w:val="20"/>
                <w:lang w:eastAsia="pt-BR"/>
              </w:rPr>
            </w:pPr>
            <w:r w:rsidRPr="00840473">
              <w:rPr>
                <w:rFonts w:eastAsia="Times New Roman" w:cstheme="minorHAnsi"/>
                <w:b/>
                <w:sz w:val="20"/>
                <w:szCs w:val="20"/>
                <w:lang w:val="en-GB" w:eastAsia="pt-BR"/>
              </w:rPr>
              <w:t xml:space="preserve">Feature </w:t>
            </w:r>
            <w:r w:rsidRPr="00840473">
              <w:rPr>
                <w:rFonts w:eastAsia="Times New Roman" w:cstheme="minorHAnsi"/>
                <w:b/>
                <w:sz w:val="20"/>
                <w:szCs w:val="20"/>
                <w:lang w:eastAsia="pt-BR"/>
              </w:rPr>
              <w:t>3 -</w:t>
            </w:r>
          </w:p>
          <w:p w14:paraId="78D4E83D" w14:textId="669AD1A6" w:rsidR="00606F04" w:rsidRPr="00840473" w:rsidRDefault="00606F04" w:rsidP="00FE5D58">
            <w:pPr>
              <w:spacing w:after="0" w:line="240" w:lineRule="auto"/>
              <w:jc w:val="center"/>
              <w:rPr>
                <w:rFonts w:eastAsia="Times New Roman" w:cstheme="minorHAnsi"/>
                <w:b/>
                <w:sz w:val="20"/>
                <w:szCs w:val="20"/>
                <w:lang w:eastAsia="pt-BR"/>
              </w:rPr>
            </w:pPr>
            <w:proofErr w:type="spellStart"/>
            <w:r>
              <w:rPr>
                <w:rFonts w:eastAsia="Times New Roman" w:cstheme="minorHAnsi"/>
                <w:b/>
                <w:sz w:val="20"/>
                <w:szCs w:val="20"/>
                <w:lang w:eastAsia="pt-BR"/>
              </w:rPr>
              <w:t>Width</w:t>
            </w:r>
            <w:proofErr w:type="spellEnd"/>
          </w:p>
        </w:tc>
        <w:tc>
          <w:tcPr>
            <w:tcW w:w="850" w:type="dxa"/>
            <w:vAlign w:val="center"/>
          </w:tcPr>
          <w:p w14:paraId="10A661AC" w14:textId="56B6248B" w:rsidR="00606F04" w:rsidRPr="00840473" w:rsidRDefault="00606F04" w:rsidP="00FE5D58">
            <w:pPr>
              <w:spacing w:after="0" w:line="240" w:lineRule="auto"/>
              <w:jc w:val="center"/>
              <w:rPr>
                <w:rFonts w:eastAsia="Times New Roman" w:cstheme="minorHAnsi"/>
                <w:b/>
                <w:sz w:val="20"/>
                <w:szCs w:val="20"/>
                <w:lang w:val="en-GB" w:eastAsia="pt-BR"/>
              </w:rPr>
            </w:pPr>
            <w:r w:rsidRPr="00840473">
              <w:rPr>
                <w:rFonts w:eastAsia="Times New Roman" w:cstheme="minorHAnsi"/>
                <w:b/>
                <w:sz w:val="20"/>
                <w:szCs w:val="20"/>
                <w:lang w:val="en-GB" w:eastAsia="pt-BR"/>
              </w:rPr>
              <w:t>Feature 4 -</w:t>
            </w:r>
          </w:p>
          <w:p w14:paraId="631AF015" w14:textId="020AC9B0" w:rsidR="00606F04" w:rsidRPr="00840473" w:rsidRDefault="00606F04" w:rsidP="00FE5D58">
            <w:pPr>
              <w:spacing w:after="0" w:line="240" w:lineRule="auto"/>
              <w:jc w:val="center"/>
              <w:rPr>
                <w:rFonts w:eastAsia="Times New Roman" w:cstheme="minorHAnsi"/>
                <w:b/>
                <w:sz w:val="20"/>
                <w:szCs w:val="20"/>
                <w:lang w:val="en-GB" w:eastAsia="pt-BR"/>
              </w:rPr>
            </w:pPr>
            <w:r w:rsidRPr="00840473">
              <w:rPr>
                <w:rFonts w:eastAsia="Times New Roman" w:cstheme="minorHAnsi"/>
                <w:b/>
                <w:sz w:val="20"/>
                <w:szCs w:val="20"/>
                <w:lang w:val="en-GB" w:eastAsia="pt-BR"/>
              </w:rPr>
              <w:t xml:space="preserve">Use of </w:t>
            </w:r>
            <w:r>
              <w:rPr>
                <w:rFonts w:eastAsia="Times New Roman" w:cstheme="minorHAnsi"/>
                <w:b/>
                <w:sz w:val="20"/>
                <w:szCs w:val="20"/>
                <w:lang w:val="en-GB" w:eastAsia="pt-BR"/>
              </w:rPr>
              <w:t>paint</w:t>
            </w:r>
          </w:p>
        </w:tc>
        <w:tc>
          <w:tcPr>
            <w:tcW w:w="1559" w:type="dxa"/>
            <w:vAlign w:val="center"/>
          </w:tcPr>
          <w:p w14:paraId="7B1AB632" w14:textId="62720FE0" w:rsidR="00606F04" w:rsidRPr="00840473" w:rsidRDefault="00606F04" w:rsidP="00FE5D58">
            <w:pPr>
              <w:spacing w:after="0" w:line="240" w:lineRule="auto"/>
              <w:jc w:val="center"/>
              <w:rPr>
                <w:rFonts w:eastAsia="Times New Roman" w:cstheme="minorHAnsi"/>
                <w:b/>
                <w:sz w:val="20"/>
                <w:szCs w:val="20"/>
                <w:lang w:eastAsia="pt-BR"/>
              </w:rPr>
            </w:pPr>
            <w:r w:rsidRPr="00840473">
              <w:rPr>
                <w:rFonts w:eastAsia="Times New Roman" w:cstheme="minorHAnsi"/>
                <w:b/>
                <w:sz w:val="20"/>
                <w:szCs w:val="20"/>
                <w:lang w:eastAsia="pt-BR"/>
              </w:rPr>
              <w:t>Feature 5 -</w:t>
            </w:r>
          </w:p>
          <w:p w14:paraId="131C0066" w14:textId="4A129E0F" w:rsidR="00606F04" w:rsidRPr="00840473" w:rsidRDefault="00606F04" w:rsidP="00FE5D58">
            <w:pPr>
              <w:spacing w:after="0" w:line="240" w:lineRule="auto"/>
              <w:jc w:val="center"/>
              <w:rPr>
                <w:rFonts w:eastAsia="Times New Roman" w:cstheme="minorHAnsi"/>
                <w:b/>
                <w:sz w:val="20"/>
                <w:szCs w:val="20"/>
                <w:lang w:eastAsia="pt-BR"/>
              </w:rPr>
            </w:pPr>
            <w:proofErr w:type="spellStart"/>
            <w:r>
              <w:rPr>
                <w:rFonts w:eastAsia="Times New Roman" w:cstheme="minorHAnsi"/>
                <w:b/>
                <w:sz w:val="20"/>
                <w:szCs w:val="20"/>
                <w:lang w:eastAsia="pt-BR"/>
              </w:rPr>
              <w:t>Quantity</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of</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paint</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on</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side</w:t>
            </w:r>
            <w:proofErr w:type="spellEnd"/>
            <w:r>
              <w:rPr>
                <w:rFonts w:eastAsia="Times New Roman" w:cstheme="minorHAnsi"/>
                <w:b/>
                <w:sz w:val="20"/>
                <w:szCs w:val="20"/>
                <w:lang w:eastAsia="pt-BR"/>
              </w:rPr>
              <w:t xml:space="preserve"> 1</w:t>
            </w:r>
          </w:p>
        </w:tc>
        <w:tc>
          <w:tcPr>
            <w:tcW w:w="1418" w:type="dxa"/>
            <w:vAlign w:val="center"/>
          </w:tcPr>
          <w:p w14:paraId="7A52009A" w14:textId="11A567F2" w:rsidR="00606F04" w:rsidRPr="00840473" w:rsidRDefault="00606F04" w:rsidP="00FE5D58">
            <w:pPr>
              <w:spacing w:after="0" w:line="240" w:lineRule="auto"/>
              <w:jc w:val="center"/>
              <w:rPr>
                <w:rFonts w:eastAsia="Times New Roman" w:cstheme="minorHAnsi"/>
                <w:b/>
                <w:sz w:val="20"/>
                <w:szCs w:val="20"/>
                <w:lang w:eastAsia="pt-BR"/>
              </w:rPr>
            </w:pPr>
            <w:r w:rsidRPr="00840473">
              <w:rPr>
                <w:rFonts w:eastAsia="Times New Roman" w:cstheme="minorHAnsi"/>
                <w:b/>
                <w:sz w:val="20"/>
                <w:szCs w:val="20"/>
                <w:lang w:eastAsia="pt-BR"/>
              </w:rPr>
              <w:t>Feature 6 -</w:t>
            </w:r>
          </w:p>
          <w:p w14:paraId="493C98BE" w14:textId="3583EF8C" w:rsidR="00606F04" w:rsidRPr="00840473" w:rsidRDefault="00606F04" w:rsidP="00FE5D58">
            <w:pPr>
              <w:spacing w:after="0" w:line="240" w:lineRule="auto"/>
              <w:jc w:val="center"/>
              <w:rPr>
                <w:rFonts w:eastAsia="Times New Roman" w:cstheme="minorHAnsi"/>
                <w:b/>
                <w:sz w:val="20"/>
                <w:szCs w:val="20"/>
                <w:lang w:eastAsia="pt-BR"/>
              </w:rPr>
            </w:pPr>
            <w:proofErr w:type="spellStart"/>
            <w:r>
              <w:rPr>
                <w:rFonts w:eastAsia="Times New Roman" w:cstheme="minorHAnsi"/>
                <w:b/>
                <w:sz w:val="20"/>
                <w:szCs w:val="20"/>
                <w:lang w:eastAsia="pt-BR"/>
              </w:rPr>
              <w:t>Quantity</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of</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paint</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on</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side</w:t>
            </w:r>
            <w:proofErr w:type="spellEnd"/>
            <w:r>
              <w:rPr>
                <w:rFonts w:eastAsia="Times New Roman" w:cstheme="minorHAnsi"/>
                <w:b/>
                <w:sz w:val="20"/>
                <w:szCs w:val="20"/>
                <w:lang w:eastAsia="pt-BR"/>
              </w:rPr>
              <w:t xml:space="preserve"> 2</w:t>
            </w:r>
          </w:p>
        </w:tc>
        <w:tc>
          <w:tcPr>
            <w:tcW w:w="1134" w:type="dxa"/>
          </w:tcPr>
          <w:p w14:paraId="6B7101B6" w14:textId="7E1C1079" w:rsidR="00606F04" w:rsidRPr="00840473" w:rsidRDefault="00606F04" w:rsidP="00FE5D58">
            <w:pPr>
              <w:spacing w:after="0" w:line="240" w:lineRule="auto"/>
              <w:jc w:val="center"/>
              <w:rPr>
                <w:rFonts w:eastAsia="Times New Roman" w:cstheme="minorHAnsi"/>
                <w:b/>
                <w:sz w:val="20"/>
                <w:szCs w:val="20"/>
                <w:lang w:eastAsia="pt-BR"/>
              </w:rPr>
            </w:pPr>
            <w:r>
              <w:rPr>
                <w:rFonts w:eastAsia="Times New Roman" w:cstheme="minorHAnsi"/>
                <w:b/>
                <w:sz w:val="20"/>
                <w:szCs w:val="20"/>
                <w:lang w:eastAsia="pt-BR"/>
              </w:rPr>
              <w:t xml:space="preserve">Feature 7 – </w:t>
            </w:r>
            <w:proofErr w:type="spellStart"/>
            <w:r>
              <w:rPr>
                <w:rFonts w:eastAsia="Times New Roman" w:cstheme="minorHAnsi"/>
                <w:b/>
                <w:sz w:val="20"/>
                <w:szCs w:val="20"/>
                <w:lang w:eastAsia="pt-BR"/>
              </w:rPr>
              <w:t>Substrate</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coating</w:t>
            </w:r>
            <w:proofErr w:type="spellEnd"/>
          </w:p>
        </w:tc>
        <w:tc>
          <w:tcPr>
            <w:tcW w:w="1134" w:type="dxa"/>
          </w:tcPr>
          <w:p w14:paraId="14DB980C" w14:textId="2AA3E7BD" w:rsidR="00606F04" w:rsidRPr="00840473" w:rsidRDefault="00606F04" w:rsidP="00FE5D58">
            <w:pPr>
              <w:spacing w:after="0" w:line="240" w:lineRule="auto"/>
              <w:jc w:val="center"/>
              <w:rPr>
                <w:rFonts w:eastAsia="Times New Roman" w:cstheme="minorHAnsi"/>
                <w:b/>
                <w:sz w:val="20"/>
                <w:szCs w:val="20"/>
                <w:lang w:eastAsia="pt-BR"/>
              </w:rPr>
            </w:pPr>
            <w:r>
              <w:rPr>
                <w:rFonts w:eastAsia="Times New Roman" w:cstheme="minorHAnsi"/>
                <w:b/>
                <w:sz w:val="20"/>
                <w:szCs w:val="20"/>
                <w:lang w:eastAsia="pt-BR"/>
              </w:rPr>
              <w:t xml:space="preserve">Feature 8 – </w:t>
            </w:r>
            <w:proofErr w:type="spellStart"/>
            <w:r>
              <w:rPr>
                <w:rFonts w:eastAsia="Times New Roman" w:cstheme="minorHAnsi"/>
                <w:b/>
                <w:sz w:val="20"/>
                <w:szCs w:val="20"/>
                <w:lang w:eastAsia="pt-BR"/>
              </w:rPr>
              <w:t>With</w:t>
            </w:r>
            <w:proofErr w:type="spellEnd"/>
            <w:r>
              <w:rPr>
                <w:rFonts w:eastAsia="Times New Roman" w:cstheme="minorHAnsi"/>
                <w:b/>
                <w:sz w:val="20"/>
                <w:szCs w:val="20"/>
                <w:lang w:eastAsia="pt-BR"/>
              </w:rPr>
              <w:t xml:space="preserve"> ou </w:t>
            </w:r>
            <w:proofErr w:type="spellStart"/>
            <w:r>
              <w:rPr>
                <w:rFonts w:eastAsia="Times New Roman" w:cstheme="minorHAnsi"/>
                <w:b/>
                <w:sz w:val="20"/>
                <w:szCs w:val="20"/>
                <w:lang w:eastAsia="pt-BR"/>
              </w:rPr>
              <w:t>without</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protective</w:t>
            </w:r>
            <w:proofErr w:type="spellEnd"/>
            <w:r>
              <w:rPr>
                <w:rFonts w:eastAsia="Times New Roman" w:cstheme="minorHAnsi"/>
                <w:b/>
                <w:sz w:val="20"/>
                <w:szCs w:val="20"/>
                <w:lang w:eastAsia="pt-BR"/>
              </w:rPr>
              <w:t xml:space="preserve"> </w:t>
            </w:r>
            <w:proofErr w:type="spellStart"/>
            <w:r>
              <w:rPr>
                <w:rFonts w:eastAsia="Times New Roman" w:cstheme="minorHAnsi"/>
                <w:b/>
                <w:sz w:val="20"/>
                <w:szCs w:val="20"/>
                <w:lang w:eastAsia="pt-BR"/>
              </w:rPr>
              <w:t>film</w:t>
            </w:r>
            <w:proofErr w:type="spellEnd"/>
          </w:p>
        </w:tc>
        <w:tc>
          <w:tcPr>
            <w:tcW w:w="709" w:type="dxa"/>
            <w:shd w:val="clear" w:color="auto" w:fill="auto"/>
            <w:vAlign w:val="center"/>
          </w:tcPr>
          <w:p w14:paraId="34BC804C" w14:textId="5849735D" w:rsidR="00606F04" w:rsidRPr="00840473" w:rsidRDefault="00606F04" w:rsidP="00FE5D58">
            <w:pPr>
              <w:spacing w:after="0" w:line="240" w:lineRule="auto"/>
              <w:jc w:val="center"/>
              <w:rPr>
                <w:rFonts w:eastAsia="Times New Roman" w:cstheme="minorHAnsi"/>
                <w:b/>
                <w:sz w:val="20"/>
                <w:szCs w:val="20"/>
                <w:lang w:eastAsia="pt-BR"/>
              </w:rPr>
            </w:pPr>
            <w:r w:rsidRPr="00840473">
              <w:rPr>
                <w:rFonts w:eastAsia="Times New Roman" w:cstheme="minorHAnsi"/>
                <w:b/>
                <w:sz w:val="20"/>
                <w:szCs w:val="20"/>
                <w:lang w:eastAsia="pt-BR"/>
              </w:rPr>
              <w:t>CODIP</w:t>
            </w:r>
          </w:p>
        </w:tc>
      </w:tr>
      <w:tr w:rsidR="00606F04" w:rsidRPr="00840473" w14:paraId="3AFE6A82" w14:textId="77777777" w:rsidTr="000B6918">
        <w:trPr>
          <w:trHeight w:val="360"/>
        </w:trPr>
        <w:tc>
          <w:tcPr>
            <w:tcW w:w="993" w:type="dxa"/>
            <w:shd w:val="clear" w:color="auto" w:fill="auto"/>
            <w:noWrap/>
            <w:vAlign w:val="bottom"/>
          </w:tcPr>
          <w:p w14:paraId="1F7D6AD0" w14:textId="77777777"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c>
          <w:tcPr>
            <w:tcW w:w="917" w:type="dxa"/>
            <w:shd w:val="clear" w:color="auto" w:fill="auto"/>
            <w:noWrap/>
            <w:vAlign w:val="bottom"/>
          </w:tcPr>
          <w:p w14:paraId="29776D54" w14:textId="77777777"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c>
          <w:tcPr>
            <w:tcW w:w="1134" w:type="dxa"/>
            <w:shd w:val="clear" w:color="auto" w:fill="auto"/>
            <w:noWrap/>
            <w:vAlign w:val="bottom"/>
          </w:tcPr>
          <w:p w14:paraId="65A9F918" w14:textId="77777777"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c>
          <w:tcPr>
            <w:tcW w:w="993" w:type="dxa"/>
            <w:vAlign w:val="bottom"/>
          </w:tcPr>
          <w:p w14:paraId="44C5F5CB" w14:textId="77777777"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c>
          <w:tcPr>
            <w:tcW w:w="850" w:type="dxa"/>
          </w:tcPr>
          <w:p w14:paraId="7973520C" w14:textId="77777777" w:rsidR="00606F04" w:rsidRPr="00840473" w:rsidRDefault="00606F04" w:rsidP="00FE5D58">
            <w:pPr>
              <w:spacing w:after="0" w:line="240" w:lineRule="auto"/>
              <w:rPr>
                <w:rFonts w:eastAsia="Times New Roman" w:cstheme="minorHAnsi"/>
                <w:sz w:val="20"/>
                <w:szCs w:val="20"/>
                <w:lang w:eastAsia="pt-BR"/>
              </w:rPr>
            </w:pPr>
          </w:p>
        </w:tc>
        <w:tc>
          <w:tcPr>
            <w:tcW w:w="1559" w:type="dxa"/>
          </w:tcPr>
          <w:p w14:paraId="581F8660" w14:textId="77777777" w:rsidR="00606F04" w:rsidRPr="00840473" w:rsidRDefault="00606F04" w:rsidP="00FE5D58">
            <w:pPr>
              <w:spacing w:after="0" w:line="240" w:lineRule="auto"/>
              <w:rPr>
                <w:rFonts w:eastAsia="Times New Roman" w:cstheme="minorHAnsi"/>
                <w:sz w:val="20"/>
                <w:szCs w:val="20"/>
                <w:lang w:eastAsia="pt-BR"/>
              </w:rPr>
            </w:pPr>
          </w:p>
        </w:tc>
        <w:tc>
          <w:tcPr>
            <w:tcW w:w="1418" w:type="dxa"/>
          </w:tcPr>
          <w:p w14:paraId="4C72FFFE" w14:textId="77777777" w:rsidR="00606F04" w:rsidRPr="00840473" w:rsidRDefault="00606F04" w:rsidP="00FE5D58">
            <w:pPr>
              <w:spacing w:after="0" w:line="240" w:lineRule="auto"/>
              <w:rPr>
                <w:rFonts w:eastAsia="Times New Roman" w:cstheme="minorHAnsi"/>
                <w:sz w:val="20"/>
                <w:szCs w:val="20"/>
                <w:lang w:eastAsia="pt-BR"/>
              </w:rPr>
            </w:pPr>
          </w:p>
        </w:tc>
        <w:tc>
          <w:tcPr>
            <w:tcW w:w="1134" w:type="dxa"/>
          </w:tcPr>
          <w:p w14:paraId="77458432" w14:textId="77777777" w:rsidR="00606F04" w:rsidRPr="00840473" w:rsidRDefault="00606F04" w:rsidP="00FE5D58">
            <w:pPr>
              <w:spacing w:after="0" w:line="240" w:lineRule="auto"/>
              <w:rPr>
                <w:rFonts w:eastAsia="Times New Roman" w:cstheme="minorHAnsi"/>
                <w:sz w:val="20"/>
                <w:szCs w:val="20"/>
                <w:lang w:eastAsia="pt-BR"/>
              </w:rPr>
            </w:pPr>
          </w:p>
        </w:tc>
        <w:tc>
          <w:tcPr>
            <w:tcW w:w="1134" w:type="dxa"/>
          </w:tcPr>
          <w:p w14:paraId="7C9A2DAC" w14:textId="77777777" w:rsidR="00606F04" w:rsidRPr="00840473" w:rsidRDefault="00606F04" w:rsidP="00FE5D58">
            <w:pPr>
              <w:spacing w:after="0" w:line="240" w:lineRule="auto"/>
              <w:rPr>
                <w:rFonts w:eastAsia="Times New Roman" w:cstheme="minorHAnsi"/>
                <w:sz w:val="20"/>
                <w:szCs w:val="20"/>
                <w:lang w:eastAsia="pt-BR"/>
              </w:rPr>
            </w:pPr>
          </w:p>
        </w:tc>
        <w:tc>
          <w:tcPr>
            <w:tcW w:w="709" w:type="dxa"/>
            <w:shd w:val="clear" w:color="auto" w:fill="auto"/>
            <w:noWrap/>
            <w:vAlign w:val="bottom"/>
          </w:tcPr>
          <w:p w14:paraId="72D39B6C" w14:textId="4764AEFE"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r>
      <w:tr w:rsidR="00606F04" w:rsidRPr="00840473" w14:paraId="68A5439B" w14:textId="77777777" w:rsidTr="000B6918">
        <w:trPr>
          <w:trHeight w:val="360"/>
        </w:trPr>
        <w:tc>
          <w:tcPr>
            <w:tcW w:w="993" w:type="dxa"/>
            <w:shd w:val="clear" w:color="auto" w:fill="auto"/>
            <w:noWrap/>
            <w:vAlign w:val="bottom"/>
          </w:tcPr>
          <w:p w14:paraId="4D48C2D6" w14:textId="77777777"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c>
          <w:tcPr>
            <w:tcW w:w="917" w:type="dxa"/>
            <w:shd w:val="clear" w:color="auto" w:fill="auto"/>
            <w:noWrap/>
            <w:vAlign w:val="bottom"/>
          </w:tcPr>
          <w:p w14:paraId="7B675BC3" w14:textId="77777777"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c>
          <w:tcPr>
            <w:tcW w:w="1134" w:type="dxa"/>
            <w:shd w:val="clear" w:color="auto" w:fill="auto"/>
            <w:noWrap/>
            <w:vAlign w:val="bottom"/>
          </w:tcPr>
          <w:p w14:paraId="473847BE" w14:textId="77777777"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c>
          <w:tcPr>
            <w:tcW w:w="993" w:type="dxa"/>
            <w:vAlign w:val="bottom"/>
          </w:tcPr>
          <w:p w14:paraId="55252042" w14:textId="77777777"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c>
          <w:tcPr>
            <w:tcW w:w="850" w:type="dxa"/>
          </w:tcPr>
          <w:p w14:paraId="0C5374D2" w14:textId="77777777" w:rsidR="00606F04" w:rsidRPr="00840473" w:rsidRDefault="00606F04" w:rsidP="00FE5D58">
            <w:pPr>
              <w:spacing w:after="0" w:line="240" w:lineRule="auto"/>
              <w:rPr>
                <w:rFonts w:eastAsia="Times New Roman" w:cstheme="minorHAnsi"/>
                <w:sz w:val="20"/>
                <w:szCs w:val="20"/>
                <w:lang w:eastAsia="pt-BR"/>
              </w:rPr>
            </w:pPr>
          </w:p>
        </w:tc>
        <w:tc>
          <w:tcPr>
            <w:tcW w:w="1559" w:type="dxa"/>
          </w:tcPr>
          <w:p w14:paraId="78B564E4" w14:textId="77777777" w:rsidR="00606F04" w:rsidRPr="00840473" w:rsidRDefault="00606F04" w:rsidP="00FE5D58">
            <w:pPr>
              <w:spacing w:after="0" w:line="240" w:lineRule="auto"/>
              <w:rPr>
                <w:rFonts w:eastAsia="Times New Roman" w:cstheme="minorHAnsi"/>
                <w:sz w:val="20"/>
                <w:szCs w:val="20"/>
                <w:lang w:eastAsia="pt-BR"/>
              </w:rPr>
            </w:pPr>
          </w:p>
        </w:tc>
        <w:tc>
          <w:tcPr>
            <w:tcW w:w="1418" w:type="dxa"/>
          </w:tcPr>
          <w:p w14:paraId="61EC7F67" w14:textId="77777777" w:rsidR="00606F04" w:rsidRPr="00840473" w:rsidRDefault="00606F04" w:rsidP="00FE5D58">
            <w:pPr>
              <w:spacing w:after="0" w:line="240" w:lineRule="auto"/>
              <w:rPr>
                <w:rFonts w:eastAsia="Times New Roman" w:cstheme="minorHAnsi"/>
                <w:sz w:val="20"/>
                <w:szCs w:val="20"/>
                <w:lang w:eastAsia="pt-BR"/>
              </w:rPr>
            </w:pPr>
          </w:p>
        </w:tc>
        <w:tc>
          <w:tcPr>
            <w:tcW w:w="1134" w:type="dxa"/>
          </w:tcPr>
          <w:p w14:paraId="6CF39861" w14:textId="77777777" w:rsidR="00606F04" w:rsidRPr="00840473" w:rsidRDefault="00606F04" w:rsidP="00FE5D58">
            <w:pPr>
              <w:spacing w:after="0" w:line="240" w:lineRule="auto"/>
              <w:rPr>
                <w:rFonts w:eastAsia="Times New Roman" w:cstheme="minorHAnsi"/>
                <w:sz w:val="20"/>
                <w:szCs w:val="20"/>
                <w:lang w:eastAsia="pt-BR"/>
              </w:rPr>
            </w:pPr>
          </w:p>
        </w:tc>
        <w:tc>
          <w:tcPr>
            <w:tcW w:w="1134" w:type="dxa"/>
          </w:tcPr>
          <w:p w14:paraId="72F90AED" w14:textId="77777777" w:rsidR="00606F04" w:rsidRPr="00840473" w:rsidRDefault="00606F04" w:rsidP="00FE5D58">
            <w:pPr>
              <w:spacing w:after="0" w:line="240" w:lineRule="auto"/>
              <w:rPr>
                <w:rFonts w:eastAsia="Times New Roman" w:cstheme="minorHAnsi"/>
                <w:sz w:val="20"/>
                <w:szCs w:val="20"/>
                <w:lang w:eastAsia="pt-BR"/>
              </w:rPr>
            </w:pPr>
          </w:p>
        </w:tc>
        <w:tc>
          <w:tcPr>
            <w:tcW w:w="709" w:type="dxa"/>
            <w:shd w:val="clear" w:color="auto" w:fill="auto"/>
            <w:noWrap/>
            <w:vAlign w:val="bottom"/>
          </w:tcPr>
          <w:p w14:paraId="48E086EE" w14:textId="41D712CD" w:rsidR="00606F04" w:rsidRPr="00840473" w:rsidRDefault="00606F04" w:rsidP="00FE5D58">
            <w:pPr>
              <w:spacing w:after="0" w:line="240" w:lineRule="auto"/>
              <w:rPr>
                <w:rFonts w:eastAsia="Times New Roman" w:cstheme="minorHAnsi"/>
                <w:sz w:val="20"/>
                <w:szCs w:val="20"/>
                <w:lang w:eastAsia="pt-BR"/>
              </w:rPr>
            </w:pPr>
            <w:r w:rsidRPr="00840473">
              <w:rPr>
                <w:rFonts w:eastAsia="Times New Roman" w:cstheme="minorHAnsi"/>
                <w:sz w:val="20"/>
                <w:szCs w:val="20"/>
                <w:lang w:eastAsia="pt-BR"/>
              </w:rPr>
              <w:t> </w:t>
            </w:r>
          </w:p>
        </w:tc>
      </w:tr>
    </w:tbl>
    <w:p w14:paraId="558B9138" w14:textId="77777777" w:rsidR="00FE5D58" w:rsidRDefault="00FE5D58" w:rsidP="00A63308">
      <w:pPr>
        <w:jc w:val="both"/>
        <w:rPr>
          <w:rFonts w:cstheme="minorHAnsi"/>
          <w:sz w:val="24"/>
          <w:szCs w:val="24"/>
          <w:lang w:val="en-US"/>
        </w:rPr>
      </w:pPr>
    </w:p>
    <w:p w14:paraId="4F6C87C2" w14:textId="77777777" w:rsidR="00880692" w:rsidRPr="00840473" w:rsidRDefault="00880692" w:rsidP="00A63308">
      <w:pPr>
        <w:jc w:val="both"/>
        <w:rPr>
          <w:rFonts w:cstheme="minorHAnsi"/>
          <w:sz w:val="24"/>
          <w:szCs w:val="24"/>
          <w:lang w:val="en-US"/>
        </w:rPr>
      </w:pPr>
    </w:p>
    <w:p w14:paraId="2C43F772" w14:textId="77777777" w:rsidR="00A63308" w:rsidRPr="00840473" w:rsidRDefault="00A63308" w:rsidP="00A63308">
      <w:pPr>
        <w:jc w:val="both"/>
        <w:rPr>
          <w:rFonts w:cstheme="minorHAnsi"/>
          <w:sz w:val="24"/>
          <w:szCs w:val="24"/>
          <w:lang w:val="en-US"/>
        </w:rPr>
      </w:pPr>
      <w:r w:rsidRPr="00840473">
        <w:rPr>
          <w:rFonts w:cstheme="minorHAnsi"/>
          <w:sz w:val="24"/>
          <w:szCs w:val="24"/>
          <w:lang w:val="en-US"/>
        </w:rPr>
        <w:t xml:space="preserve">ª </w:t>
      </w:r>
      <w:r w:rsidRPr="00840473">
        <w:rPr>
          <w:rFonts w:cstheme="minorHAnsi"/>
          <w:sz w:val="20"/>
          <w:szCs w:val="20"/>
          <w:lang w:val="en-US"/>
        </w:rPr>
        <w:t>The provided CODIP is represented by an alphanumeric combination that reflects the characteristics of the product. The alphanumeric combination</w:t>
      </w:r>
      <w:r w:rsidR="00F75CF0" w:rsidRPr="00840473">
        <w:rPr>
          <w:rFonts w:cstheme="minorHAnsi"/>
          <w:sz w:val="20"/>
          <w:szCs w:val="20"/>
          <w:lang w:val="en-US"/>
        </w:rPr>
        <w:t xml:space="preserve"> reflects</w:t>
      </w:r>
      <w:r w:rsidRPr="00840473">
        <w:rPr>
          <w:rFonts w:cstheme="minorHAnsi"/>
          <w:sz w:val="20"/>
          <w:szCs w:val="20"/>
          <w:lang w:val="en-US"/>
        </w:rPr>
        <w:t>, in de</w:t>
      </w:r>
      <w:r w:rsidR="00E43746" w:rsidRPr="00840473">
        <w:rPr>
          <w:rFonts w:cstheme="minorHAnsi"/>
          <w:sz w:val="20"/>
          <w:szCs w:val="20"/>
          <w:lang w:val="en-US"/>
        </w:rPr>
        <w:t>scending</w:t>
      </w:r>
      <w:r w:rsidRPr="00840473">
        <w:rPr>
          <w:rFonts w:cstheme="minorHAnsi"/>
          <w:sz w:val="20"/>
          <w:szCs w:val="20"/>
          <w:lang w:val="en-US"/>
        </w:rPr>
        <w:t xml:space="preserve"> order, the importance granted to each characteristic of the product, starting from the most relevant.</w:t>
      </w:r>
    </w:p>
    <w:p w14:paraId="6F8B1B21" w14:textId="77777777" w:rsidR="00FE5D58" w:rsidRPr="00840473" w:rsidRDefault="00FE5D58" w:rsidP="00FE5D58">
      <w:pPr>
        <w:widowControl w:val="0"/>
        <w:spacing w:after="0" w:line="240" w:lineRule="auto"/>
        <w:jc w:val="both"/>
        <w:rPr>
          <w:rFonts w:eastAsia="Times New Roman" w:cstheme="minorHAnsi"/>
          <w:snapToGrid w:val="0"/>
          <w:sz w:val="24"/>
          <w:szCs w:val="24"/>
          <w:lang w:val="en-GB" w:eastAsia="pt-BR"/>
        </w:rPr>
      </w:pPr>
    </w:p>
    <w:tbl>
      <w:tblPr>
        <w:tblStyle w:val="Tabelacomgrade1"/>
        <w:tblW w:w="0" w:type="auto"/>
        <w:tblInd w:w="108" w:type="dxa"/>
        <w:tblLook w:val="04A0" w:firstRow="1" w:lastRow="0" w:firstColumn="1" w:lastColumn="0" w:noHBand="0" w:noVBand="1"/>
      </w:tblPr>
      <w:tblGrid>
        <w:gridCol w:w="4678"/>
        <w:gridCol w:w="850"/>
      </w:tblGrid>
      <w:tr w:rsidR="00840473" w:rsidRPr="00840473" w14:paraId="18B0D995" w14:textId="77777777" w:rsidTr="00B15ADA">
        <w:tc>
          <w:tcPr>
            <w:tcW w:w="4678" w:type="dxa"/>
            <w:vAlign w:val="center"/>
          </w:tcPr>
          <w:p w14:paraId="469CAB03" w14:textId="54ABC62C" w:rsidR="00FE5D58" w:rsidRPr="00840473" w:rsidRDefault="00B15ADA" w:rsidP="00B15ADA">
            <w:pPr>
              <w:rPr>
                <w:rFonts w:asciiTheme="minorHAnsi" w:eastAsiaTheme="minorHAnsi" w:hAnsiTheme="minorHAnsi" w:cstheme="minorHAnsi"/>
                <w:b/>
                <w:bCs/>
                <w:sz w:val="24"/>
                <w:szCs w:val="24"/>
              </w:rPr>
            </w:pPr>
            <w:r w:rsidRPr="00840473">
              <w:rPr>
                <w:rFonts w:asciiTheme="minorHAnsi" w:hAnsiTheme="minorHAnsi" w:cstheme="minorHAnsi"/>
                <w:b/>
                <w:bCs/>
                <w:snapToGrid w:val="0"/>
                <w:sz w:val="24"/>
                <w:szCs w:val="24"/>
              </w:rPr>
              <w:t xml:space="preserve">Feature 1 - </w:t>
            </w:r>
            <w:r w:rsidR="00606F04">
              <w:rPr>
                <w:rFonts w:asciiTheme="minorHAnsi" w:hAnsiTheme="minorHAnsi" w:cstheme="minorHAnsi"/>
                <w:b/>
                <w:bCs/>
                <w:snapToGrid w:val="0"/>
                <w:sz w:val="24"/>
                <w:szCs w:val="24"/>
              </w:rPr>
              <w:t>Format</w:t>
            </w:r>
          </w:p>
        </w:tc>
        <w:tc>
          <w:tcPr>
            <w:tcW w:w="850" w:type="dxa"/>
            <w:vAlign w:val="center"/>
          </w:tcPr>
          <w:p w14:paraId="03596CD5" w14:textId="77777777" w:rsidR="00FE5D58" w:rsidRPr="00840473" w:rsidRDefault="00FE5D58" w:rsidP="00FE5D58">
            <w:pPr>
              <w:jc w:val="center"/>
              <w:rPr>
                <w:rFonts w:asciiTheme="minorHAnsi" w:eastAsiaTheme="minorHAnsi" w:hAnsiTheme="minorHAnsi" w:cstheme="minorHAnsi"/>
                <w:b/>
                <w:bCs/>
                <w:sz w:val="24"/>
                <w:szCs w:val="24"/>
              </w:rPr>
            </w:pPr>
            <w:r w:rsidRPr="00840473">
              <w:rPr>
                <w:rFonts w:asciiTheme="minorHAnsi" w:eastAsiaTheme="minorHAnsi" w:hAnsiTheme="minorHAnsi" w:cstheme="minorHAnsi"/>
                <w:b/>
                <w:bCs/>
                <w:sz w:val="24"/>
                <w:szCs w:val="24"/>
              </w:rPr>
              <w:t>CODIP</w:t>
            </w:r>
          </w:p>
        </w:tc>
      </w:tr>
      <w:tr w:rsidR="00840473" w:rsidRPr="00840473" w14:paraId="6B0C466E" w14:textId="77777777" w:rsidTr="00B15ADA">
        <w:tc>
          <w:tcPr>
            <w:tcW w:w="4678" w:type="dxa"/>
            <w:vAlign w:val="center"/>
          </w:tcPr>
          <w:p w14:paraId="5397F76E" w14:textId="4383616B" w:rsidR="00FE5D58" w:rsidRPr="00840473" w:rsidRDefault="00606F04" w:rsidP="00FE5D58">
            <w:pPr>
              <w:rPr>
                <w:rFonts w:asciiTheme="minorHAnsi" w:hAnsiTheme="minorHAnsi" w:cstheme="minorHAnsi"/>
                <w:snapToGrid w:val="0"/>
                <w:sz w:val="24"/>
                <w:szCs w:val="24"/>
              </w:rPr>
            </w:pPr>
            <w:proofErr w:type="spellStart"/>
            <w:r>
              <w:rPr>
                <w:rFonts w:asciiTheme="minorHAnsi" w:eastAsiaTheme="minorHAnsi" w:hAnsiTheme="minorHAnsi" w:cstheme="minorHAnsi"/>
                <w:sz w:val="24"/>
                <w:szCs w:val="24"/>
              </w:rPr>
              <w:t>Coil</w:t>
            </w:r>
            <w:proofErr w:type="spellEnd"/>
          </w:p>
        </w:tc>
        <w:tc>
          <w:tcPr>
            <w:tcW w:w="850" w:type="dxa"/>
            <w:vAlign w:val="center"/>
          </w:tcPr>
          <w:p w14:paraId="07FC09AF" w14:textId="77777777" w:rsidR="00FE5D58" w:rsidRPr="00840473" w:rsidRDefault="00FE5D58" w:rsidP="00FE5D58">
            <w:pPr>
              <w:jc w:val="center"/>
              <w:rPr>
                <w:rFonts w:asciiTheme="minorHAnsi" w:hAnsiTheme="minorHAnsi" w:cstheme="minorHAnsi"/>
                <w:snapToGrid w:val="0"/>
                <w:sz w:val="24"/>
                <w:szCs w:val="24"/>
              </w:rPr>
            </w:pPr>
            <w:r w:rsidRPr="00840473">
              <w:rPr>
                <w:rFonts w:asciiTheme="minorHAnsi" w:eastAsiaTheme="minorHAnsi" w:hAnsiTheme="minorHAnsi" w:cstheme="minorHAnsi"/>
                <w:sz w:val="24"/>
                <w:szCs w:val="24"/>
              </w:rPr>
              <w:t>A1</w:t>
            </w:r>
          </w:p>
        </w:tc>
      </w:tr>
      <w:tr w:rsidR="00840473" w:rsidRPr="00840473" w14:paraId="525654BF" w14:textId="77777777" w:rsidTr="00B15ADA">
        <w:tc>
          <w:tcPr>
            <w:tcW w:w="4678" w:type="dxa"/>
            <w:vAlign w:val="center"/>
          </w:tcPr>
          <w:p w14:paraId="50F6CB38" w14:textId="15E78C52" w:rsidR="00FE5D58" w:rsidRPr="00840473" w:rsidRDefault="006138FA" w:rsidP="00FE5D58">
            <w:pPr>
              <w:rPr>
                <w:rFonts w:asciiTheme="minorHAnsi" w:hAnsiTheme="minorHAnsi" w:cstheme="minorHAnsi"/>
                <w:snapToGrid w:val="0"/>
                <w:sz w:val="24"/>
                <w:szCs w:val="24"/>
              </w:rPr>
            </w:pPr>
            <w:proofErr w:type="spellStart"/>
            <w:r>
              <w:rPr>
                <w:rFonts w:asciiTheme="minorHAnsi" w:hAnsiTheme="minorHAnsi" w:cstheme="minorHAnsi"/>
                <w:snapToGrid w:val="0"/>
                <w:sz w:val="24"/>
                <w:szCs w:val="24"/>
              </w:rPr>
              <w:t>Blank</w:t>
            </w:r>
            <w:proofErr w:type="spellEnd"/>
            <w:r>
              <w:rPr>
                <w:rFonts w:asciiTheme="minorHAnsi" w:hAnsiTheme="minorHAnsi" w:cstheme="minorHAnsi"/>
                <w:snapToGrid w:val="0"/>
                <w:sz w:val="24"/>
                <w:szCs w:val="24"/>
              </w:rPr>
              <w:t>/Plate</w:t>
            </w:r>
          </w:p>
        </w:tc>
        <w:tc>
          <w:tcPr>
            <w:tcW w:w="850" w:type="dxa"/>
            <w:vAlign w:val="center"/>
          </w:tcPr>
          <w:p w14:paraId="26DEF47E" w14:textId="77777777" w:rsidR="00FE5D58" w:rsidRPr="00840473" w:rsidRDefault="00FE5D58" w:rsidP="00FE5D58">
            <w:pPr>
              <w:jc w:val="center"/>
              <w:rPr>
                <w:rFonts w:asciiTheme="minorHAnsi" w:hAnsiTheme="minorHAnsi" w:cstheme="minorHAnsi"/>
                <w:snapToGrid w:val="0"/>
                <w:sz w:val="24"/>
                <w:szCs w:val="24"/>
              </w:rPr>
            </w:pPr>
            <w:r w:rsidRPr="00840473">
              <w:rPr>
                <w:rFonts w:asciiTheme="minorHAnsi" w:eastAsiaTheme="minorHAnsi" w:hAnsiTheme="minorHAnsi" w:cstheme="minorHAnsi"/>
                <w:sz w:val="24"/>
                <w:szCs w:val="24"/>
              </w:rPr>
              <w:t>A2</w:t>
            </w:r>
          </w:p>
        </w:tc>
      </w:tr>
      <w:tr w:rsidR="00840473" w:rsidRPr="00840473" w14:paraId="38BD5444" w14:textId="77777777" w:rsidTr="00B15ADA">
        <w:tc>
          <w:tcPr>
            <w:tcW w:w="4678" w:type="dxa"/>
            <w:vAlign w:val="center"/>
          </w:tcPr>
          <w:p w14:paraId="54FE0E75" w14:textId="634814B6" w:rsidR="00FE5D58" w:rsidRPr="00840473" w:rsidRDefault="00B33673" w:rsidP="00FE5D58">
            <w:pPr>
              <w:rPr>
                <w:rFonts w:asciiTheme="minorHAnsi" w:hAnsiTheme="minorHAnsi" w:cstheme="minorHAnsi"/>
                <w:snapToGrid w:val="0"/>
                <w:sz w:val="24"/>
                <w:szCs w:val="24"/>
                <w:lang w:val="en-GB"/>
              </w:rPr>
            </w:pPr>
            <w:r>
              <w:rPr>
                <w:rFonts w:asciiTheme="minorHAnsi" w:hAnsiTheme="minorHAnsi" w:cstheme="minorHAnsi"/>
                <w:snapToGrid w:val="0"/>
                <w:sz w:val="24"/>
                <w:szCs w:val="24"/>
                <w:lang w:val="en-GB"/>
              </w:rPr>
              <w:t>Roller</w:t>
            </w:r>
          </w:p>
        </w:tc>
        <w:tc>
          <w:tcPr>
            <w:tcW w:w="850" w:type="dxa"/>
            <w:vAlign w:val="center"/>
          </w:tcPr>
          <w:p w14:paraId="317D8E00" w14:textId="77777777" w:rsidR="00FE5D58" w:rsidRPr="00840473" w:rsidRDefault="00FE5D58" w:rsidP="00FE5D58">
            <w:pPr>
              <w:jc w:val="center"/>
              <w:rPr>
                <w:rFonts w:asciiTheme="minorHAnsi" w:hAnsiTheme="minorHAnsi" w:cstheme="minorHAnsi"/>
                <w:snapToGrid w:val="0"/>
                <w:sz w:val="24"/>
                <w:szCs w:val="24"/>
              </w:rPr>
            </w:pPr>
            <w:r w:rsidRPr="00840473">
              <w:rPr>
                <w:rFonts w:asciiTheme="minorHAnsi" w:eastAsiaTheme="minorHAnsi" w:hAnsiTheme="minorHAnsi" w:cstheme="minorHAnsi"/>
                <w:sz w:val="24"/>
                <w:szCs w:val="24"/>
              </w:rPr>
              <w:t>A3</w:t>
            </w:r>
          </w:p>
        </w:tc>
      </w:tr>
    </w:tbl>
    <w:p w14:paraId="32268670" w14:textId="77777777" w:rsidR="00FE5D58" w:rsidRPr="00840473" w:rsidRDefault="00FE5D58" w:rsidP="00FE5D58">
      <w:pPr>
        <w:widowControl w:val="0"/>
        <w:spacing w:after="0" w:line="240" w:lineRule="auto"/>
        <w:jc w:val="both"/>
        <w:rPr>
          <w:rFonts w:eastAsia="Times New Roman" w:cstheme="minorHAnsi"/>
          <w:snapToGrid w:val="0"/>
          <w:sz w:val="24"/>
          <w:szCs w:val="24"/>
          <w:lang w:eastAsia="pt-BR"/>
        </w:rPr>
      </w:pPr>
    </w:p>
    <w:tbl>
      <w:tblPr>
        <w:tblStyle w:val="Tabelacomgrade1"/>
        <w:tblW w:w="0" w:type="auto"/>
        <w:tblInd w:w="108" w:type="dxa"/>
        <w:tblLook w:val="04A0" w:firstRow="1" w:lastRow="0" w:firstColumn="1" w:lastColumn="0" w:noHBand="0" w:noVBand="1"/>
      </w:tblPr>
      <w:tblGrid>
        <w:gridCol w:w="4678"/>
        <w:gridCol w:w="850"/>
      </w:tblGrid>
      <w:tr w:rsidR="00840473" w:rsidRPr="00840473" w14:paraId="593B893B" w14:textId="77777777" w:rsidTr="00B15ADA">
        <w:tc>
          <w:tcPr>
            <w:tcW w:w="4678" w:type="dxa"/>
            <w:vAlign w:val="center"/>
          </w:tcPr>
          <w:p w14:paraId="0B00358E" w14:textId="43048466" w:rsidR="00FE5D58" w:rsidRPr="00840473" w:rsidRDefault="00B15ADA" w:rsidP="00B15ADA">
            <w:pPr>
              <w:widowControl/>
              <w:rPr>
                <w:rFonts w:asciiTheme="minorHAnsi" w:eastAsiaTheme="minorHAnsi" w:hAnsiTheme="minorHAnsi" w:cstheme="minorHAnsi"/>
                <w:b/>
                <w:bCs/>
                <w:sz w:val="24"/>
                <w:szCs w:val="24"/>
              </w:rPr>
            </w:pPr>
            <w:r w:rsidRPr="00840473">
              <w:rPr>
                <w:rFonts w:asciiTheme="minorHAnsi" w:hAnsiTheme="minorHAnsi" w:cstheme="minorHAnsi"/>
                <w:b/>
                <w:sz w:val="24"/>
                <w:szCs w:val="24"/>
                <w:lang w:val="en-GB"/>
              </w:rPr>
              <w:t xml:space="preserve">Feature </w:t>
            </w:r>
            <w:r w:rsidRPr="00840473">
              <w:rPr>
                <w:rFonts w:asciiTheme="minorHAnsi" w:hAnsiTheme="minorHAnsi" w:cstheme="minorHAnsi"/>
                <w:b/>
                <w:sz w:val="24"/>
                <w:szCs w:val="24"/>
              </w:rPr>
              <w:t xml:space="preserve">2 </w:t>
            </w:r>
            <w:r w:rsidR="006138FA">
              <w:rPr>
                <w:rFonts w:asciiTheme="minorHAnsi" w:hAnsiTheme="minorHAnsi" w:cstheme="minorHAnsi"/>
                <w:b/>
                <w:sz w:val="24"/>
                <w:szCs w:val="24"/>
              </w:rPr>
              <w:t>–</w:t>
            </w:r>
            <w:r w:rsidRPr="00840473">
              <w:rPr>
                <w:rFonts w:asciiTheme="minorHAnsi" w:hAnsiTheme="minorHAnsi" w:cstheme="minorHAnsi"/>
                <w:b/>
                <w:sz w:val="24"/>
                <w:szCs w:val="24"/>
              </w:rPr>
              <w:t xml:space="preserve"> </w:t>
            </w:r>
            <w:r w:rsidR="006138FA">
              <w:rPr>
                <w:rFonts w:asciiTheme="minorHAnsi" w:hAnsiTheme="minorHAnsi" w:cstheme="minorHAnsi"/>
                <w:b/>
                <w:sz w:val="24"/>
                <w:szCs w:val="24"/>
              </w:rPr>
              <w:t xml:space="preserve">Nominal </w:t>
            </w:r>
            <w:proofErr w:type="spellStart"/>
            <w:r w:rsidR="006138FA">
              <w:rPr>
                <w:rFonts w:asciiTheme="minorHAnsi" w:hAnsiTheme="minorHAnsi" w:cstheme="minorHAnsi"/>
                <w:b/>
                <w:sz w:val="24"/>
                <w:szCs w:val="24"/>
              </w:rPr>
              <w:t>thickness</w:t>
            </w:r>
            <w:proofErr w:type="spellEnd"/>
          </w:p>
        </w:tc>
        <w:tc>
          <w:tcPr>
            <w:tcW w:w="850" w:type="dxa"/>
            <w:vAlign w:val="center"/>
          </w:tcPr>
          <w:p w14:paraId="22134B46" w14:textId="77777777" w:rsidR="00FE5D58" w:rsidRPr="00840473" w:rsidRDefault="00FE5D58" w:rsidP="00FE5D58">
            <w:pPr>
              <w:jc w:val="center"/>
              <w:rPr>
                <w:rFonts w:asciiTheme="minorHAnsi" w:eastAsiaTheme="minorHAnsi" w:hAnsiTheme="minorHAnsi" w:cstheme="minorHAnsi"/>
                <w:b/>
                <w:bCs/>
                <w:sz w:val="24"/>
                <w:szCs w:val="24"/>
              </w:rPr>
            </w:pPr>
            <w:r w:rsidRPr="00840473">
              <w:rPr>
                <w:rFonts w:asciiTheme="minorHAnsi" w:eastAsiaTheme="minorHAnsi" w:hAnsiTheme="minorHAnsi" w:cstheme="minorHAnsi"/>
                <w:b/>
                <w:bCs/>
                <w:sz w:val="24"/>
                <w:szCs w:val="24"/>
              </w:rPr>
              <w:t>CODIP</w:t>
            </w:r>
          </w:p>
        </w:tc>
      </w:tr>
      <w:tr w:rsidR="000E53B2" w:rsidRPr="00840473" w14:paraId="7ABD8FAA" w14:textId="77777777" w:rsidTr="00B15ADA">
        <w:tc>
          <w:tcPr>
            <w:tcW w:w="4678" w:type="dxa"/>
            <w:vAlign w:val="center"/>
          </w:tcPr>
          <w:p w14:paraId="5C0C7D3D" w14:textId="03293B1E" w:rsidR="000E53B2" w:rsidRPr="00840473" w:rsidRDefault="000E53B2" w:rsidP="000E53B2">
            <w:pPr>
              <w:rPr>
                <w:rFonts w:asciiTheme="minorHAnsi" w:hAnsiTheme="minorHAnsi" w:cstheme="minorHAnsi"/>
                <w:snapToGrid w:val="0"/>
                <w:sz w:val="24"/>
                <w:szCs w:val="24"/>
                <w:lang w:val="en-GB"/>
              </w:rPr>
            </w:pPr>
            <w:r w:rsidRPr="00D5746A">
              <w:rPr>
                <w:rFonts w:eastAsiaTheme="minorHAnsi"/>
                <w:color w:val="000000"/>
                <w:sz w:val="24"/>
                <w:szCs w:val="24"/>
                <w:lang w:eastAsia="en-US"/>
              </w:rPr>
              <w:t xml:space="preserve">&lt;=0,30mm </w:t>
            </w:r>
          </w:p>
        </w:tc>
        <w:tc>
          <w:tcPr>
            <w:tcW w:w="850" w:type="dxa"/>
            <w:vAlign w:val="center"/>
          </w:tcPr>
          <w:p w14:paraId="662D8112" w14:textId="77777777" w:rsidR="000E53B2" w:rsidRPr="00840473" w:rsidRDefault="000E53B2" w:rsidP="000E53B2">
            <w:pPr>
              <w:jc w:val="center"/>
              <w:rPr>
                <w:rFonts w:asciiTheme="minorHAnsi" w:hAnsiTheme="minorHAnsi" w:cstheme="minorHAnsi"/>
                <w:snapToGrid w:val="0"/>
                <w:sz w:val="24"/>
                <w:szCs w:val="24"/>
              </w:rPr>
            </w:pPr>
            <w:r w:rsidRPr="00840473">
              <w:rPr>
                <w:rFonts w:asciiTheme="minorHAnsi" w:eastAsiaTheme="minorHAnsi" w:hAnsiTheme="minorHAnsi" w:cstheme="minorHAnsi"/>
                <w:sz w:val="24"/>
                <w:szCs w:val="24"/>
              </w:rPr>
              <w:t>B1</w:t>
            </w:r>
          </w:p>
        </w:tc>
      </w:tr>
      <w:tr w:rsidR="000E53B2" w:rsidRPr="00840473" w14:paraId="6AD2505F" w14:textId="77777777" w:rsidTr="00B15ADA">
        <w:tc>
          <w:tcPr>
            <w:tcW w:w="4678" w:type="dxa"/>
            <w:vAlign w:val="center"/>
          </w:tcPr>
          <w:p w14:paraId="4701A7C9" w14:textId="5FCD9828" w:rsidR="000E53B2" w:rsidRPr="00840473" w:rsidRDefault="000E53B2" w:rsidP="000E53B2">
            <w:pPr>
              <w:rPr>
                <w:rFonts w:cstheme="minorHAnsi"/>
                <w:sz w:val="24"/>
                <w:szCs w:val="24"/>
                <w:lang w:val="en-GB"/>
              </w:rPr>
            </w:pPr>
            <w:r w:rsidRPr="00D5746A">
              <w:rPr>
                <w:rFonts w:eastAsiaTheme="minorHAnsi"/>
                <w:color w:val="000000"/>
                <w:sz w:val="24"/>
                <w:szCs w:val="24"/>
                <w:lang w:eastAsia="en-US"/>
              </w:rPr>
              <w:t xml:space="preserve">&gt; 0,30mm &lt;= 0,40mm </w:t>
            </w:r>
          </w:p>
        </w:tc>
        <w:tc>
          <w:tcPr>
            <w:tcW w:w="850" w:type="dxa"/>
            <w:vAlign w:val="center"/>
          </w:tcPr>
          <w:p w14:paraId="258E9AB8" w14:textId="78BBD2DB" w:rsidR="000E53B2" w:rsidRPr="00840473" w:rsidRDefault="000E53B2" w:rsidP="000E53B2">
            <w:pPr>
              <w:jc w:val="center"/>
              <w:rPr>
                <w:rFonts w:cstheme="minorHAnsi"/>
                <w:sz w:val="24"/>
                <w:szCs w:val="24"/>
              </w:rPr>
            </w:pPr>
            <w:r>
              <w:rPr>
                <w:rFonts w:cstheme="minorHAnsi"/>
                <w:sz w:val="24"/>
                <w:szCs w:val="24"/>
              </w:rPr>
              <w:t>B2</w:t>
            </w:r>
          </w:p>
        </w:tc>
      </w:tr>
      <w:tr w:rsidR="000E53B2" w:rsidRPr="00840473" w14:paraId="50421801" w14:textId="77777777" w:rsidTr="00B15ADA">
        <w:tc>
          <w:tcPr>
            <w:tcW w:w="4678" w:type="dxa"/>
            <w:vAlign w:val="center"/>
          </w:tcPr>
          <w:p w14:paraId="490D1087" w14:textId="6D532174" w:rsidR="000E53B2" w:rsidRPr="00840473" w:rsidRDefault="000E53B2" w:rsidP="000E53B2">
            <w:pPr>
              <w:rPr>
                <w:rFonts w:cstheme="minorHAnsi"/>
                <w:sz w:val="24"/>
                <w:szCs w:val="24"/>
                <w:lang w:val="en-GB"/>
              </w:rPr>
            </w:pPr>
            <w:r w:rsidRPr="00D5746A">
              <w:rPr>
                <w:rFonts w:eastAsiaTheme="minorHAnsi"/>
                <w:color w:val="000000"/>
                <w:sz w:val="24"/>
                <w:szCs w:val="24"/>
                <w:lang w:eastAsia="en-US"/>
              </w:rPr>
              <w:lastRenderedPageBreak/>
              <w:t>&gt; 0,40mm &lt;= 0,50mm</w:t>
            </w:r>
          </w:p>
        </w:tc>
        <w:tc>
          <w:tcPr>
            <w:tcW w:w="850" w:type="dxa"/>
            <w:vAlign w:val="center"/>
          </w:tcPr>
          <w:p w14:paraId="153FEBB4" w14:textId="11F7EDDC" w:rsidR="000E53B2" w:rsidRPr="00840473" w:rsidRDefault="000E53B2" w:rsidP="000E53B2">
            <w:pPr>
              <w:jc w:val="center"/>
              <w:rPr>
                <w:rFonts w:cstheme="minorHAnsi"/>
                <w:sz w:val="24"/>
                <w:szCs w:val="24"/>
              </w:rPr>
            </w:pPr>
            <w:r>
              <w:rPr>
                <w:rFonts w:cstheme="minorHAnsi"/>
                <w:sz w:val="24"/>
                <w:szCs w:val="24"/>
              </w:rPr>
              <w:t>B3</w:t>
            </w:r>
          </w:p>
        </w:tc>
      </w:tr>
      <w:tr w:rsidR="000E53B2" w:rsidRPr="00840473" w14:paraId="56F5CC86" w14:textId="77777777" w:rsidTr="00B15ADA">
        <w:tc>
          <w:tcPr>
            <w:tcW w:w="4678" w:type="dxa"/>
            <w:vAlign w:val="center"/>
          </w:tcPr>
          <w:p w14:paraId="274D1F5D" w14:textId="293757B4" w:rsidR="000E53B2" w:rsidRPr="00840473" w:rsidRDefault="000E53B2" w:rsidP="000E53B2">
            <w:pPr>
              <w:rPr>
                <w:rFonts w:cstheme="minorHAnsi"/>
                <w:sz w:val="24"/>
                <w:szCs w:val="24"/>
                <w:lang w:val="en-GB"/>
              </w:rPr>
            </w:pPr>
            <w:r w:rsidRPr="00D5746A">
              <w:rPr>
                <w:rFonts w:eastAsiaTheme="minorHAnsi"/>
                <w:color w:val="000000"/>
                <w:sz w:val="24"/>
                <w:szCs w:val="24"/>
                <w:lang w:eastAsia="en-US"/>
              </w:rPr>
              <w:t>&gt;</w:t>
            </w:r>
            <w:r>
              <w:rPr>
                <w:rFonts w:eastAsiaTheme="minorHAnsi"/>
                <w:color w:val="000000"/>
                <w:sz w:val="24"/>
                <w:szCs w:val="24"/>
                <w:lang w:eastAsia="en-US"/>
              </w:rPr>
              <w:t xml:space="preserve"> </w:t>
            </w:r>
            <w:r w:rsidRPr="00D5746A">
              <w:rPr>
                <w:rFonts w:eastAsiaTheme="minorHAnsi"/>
                <w:color w:val="000000"/>
                <w:sz w:val="24"/>
                <w:szCs w:val="24"/>
                <w:lang w:eastAsia="en-US"/>
              </w:rPr>
              <w:t xml:space="preserve">0,50mm &lt;= 0,80mm </w:t>
            </w:r>
          </w:p>
        </w:tc>
        <w:tc>
          <w:tcPr>
            <w:tcW w:w="850" w:type="dxa"/>
            <w:vAlign w:val="center"/>
          </w:tcPr>
          <w:p w14:paraId="54B8F758" w14:textId="3B162A76" w:rsidR="000E53B2" w:rsidRPr="00840473" w:rsidRDefault="000E53B2" w:rsidP="000E53B2">
            <w:pPr>
              <w:jc w:val="center"/>
              <w:rPr>
                <w:rFonts w:cstheme="minorHAnsi"/>
                <w:sz w:val="24"/>
                <w:szCs w:val="24"/>
              </w:rPr>
            </w:pPr>
            <w:r>
              <w:rPr>
                <w:rFonts w:cstheme="minorHAnsi"/>
                <w:sz w:val="24"/>
                <w:szCs w:val="24"/>
              </w:rPr>
              <w:t>B4</w:t>
            </w:r>
          </w:p>
        </w:tc>
      </w:tr>
      <w:tr w:rsidR="000E53B2" w:rsidRPr="00840473" w14:paraId="711B278C" w14:textId="77777777" w:rsidTr="00B15ADA">
        <w:tc>
          <w:tcPr>
            <w:tcW w:w="4678" w:type="dxa"/>
            <w:vAlign w:val="center"/>
          </w:tcPr>
          <w:p w14:paraId="497A91D3" w14:textId="4B2C51E8" w:rsidR="000E53B2" w:rsidRPr="00840473" w:rsidRDefault="000E53B2" w:rsidP="000E53B2">
            <w:pPr>
              <w:rPr>
                <w:rFonts w:cstheme="minorHAnsi"/>
                <w:sz w:val="24"/>
                <w:szCs w:val="24"/>
                <w:lang w:val="en-GB"/>
              </w:rPr>
            </w:pPr>
            <w:r w:rsidRPr="00D5746A">
              <w:rPr>
                <w:rFonts w:eastAsiaTheme="minorHAnsi"/>
                <w:color w:val="000000"/>
                <w:sz w:val="24"/>
                <w:szCs w:val="24"/>
                <w:lang w:eastAsia="en-US"/>
              </w:rPr>
              <w:t xml:space="preserve">&gt; 0,80mm &lt;= 1,25mm </w:t>
            </w:r>
          </w:p>
        </w:tc>
        <w:tc>
          <w:tcPr>
            <w:tcW w:w="850" w:type="dxa"/>
            <w:vAlign w:val="center"/>
          </w:tcPr>
          <w:p w14:paraId="7E3923B1" w14:textId="11A7F828" w:rsidR="000E53B2" w:rsidRPr="00840473" w:rsidRDefault="000E53B2" w:rsidP="000E53B2">
            <w:pPr>
              <w:jc w:val="center"/>
              <w:rPr>
                <w:rFonts w:cstheme="minorHAnsi"/>
                <w:sz w:val="24"/>
                <w:szCs w:val="24"/>
              </w:rPr>
            </w:pPr>
            <w:r>
              <w:rPr>
                <w:rFonts w:cstheme="minorHAnsi"/>
                <w:sz w:val="24"/>
                <w:szCs w:val="24"/>
              </w:rPr>
              <w:t>B5</w:t>
            </w:r>
          </w:p>
        </w:tc>
      </w:tr>
      <w:tr w:rsidR="000E53B2" w:rsidRPr="00840473" w14:paraId="17F7C0AF" w14:textId="77777777" w:rsidTr="00B15ADA">
        <w:tc>
          <w:tcPr>
            <w:tcW w:w="4678" w:type="dxa"/>
            <w:vAlign w:val="center"/>
          </w:tcPr>
          <w:p w14:paraId="616CB0A5" w14:textId="7E4F0FFD" w:rsidR="000E53B2" w:rsidRPr="00840473" w:rsidRDefault="000E53B2" w:rsidP="000E53B2">
            <w:pPr>
              <w:rPr>
                <w:rFonts w:cstheme="minorHAnsi"/>
                <w:sz w:val="24"/>
                <w:szCs w:val="24"/>
                <w:lang w:val="en-GB"/>
              </w:rPr>
            </w:pPr>
            <w:r w:rsidRPr="00D5746A">
              <w:rPr>
                <w:rFonts w:eastAsiaTheme="minorHAnsi"/>
                <w:color w:val="000000"/>
                <w:sz w:val="24"/>
                <w:szCs w:val="24"/>
                <w:lang w:eastAsia="en-US"/>
              </w:rPr>
              <w:t xml:space="preserve">&gt; 1,25mm &lt;= 1,55mm </w:t>
            </w:r>
          </w:p>
        </w:tc>
        <w:tc>
          <w:tcPr>
            <w:tcW w:w="850" w:type="dxa"/>
            <w:vAlign w:val="center"/>
          </w:tcPr>
          <w:p w14:paraId="21C18428" w14:textId="21179F8D" w:rsidR="000E53B2" w:rsidRPr="00840473" w:rsidRDefault="000E53B2" w:rsidP="000E53B2">
            <w:pPr>
              <w:jc w:val="center"/>
              <w:rPr>
                <w:rFonts w:cstheme="minorHAnsi"/>
                <w:sz w:val="24"/>
                <w:szCs w:val="24"/>
              </w:rPr>
            </w:pPr>
            <w:r>
              <w:rPr>
                <w:rFonts w:cstheme="minorHAnsi"/>
                <w:sz w:val="24"/>
                <w:szCs w:val="24"/>
              </w:rPr>
              <w:t>B6</w:t>
            </w:r>
          </w:p>
        </w:tc>
      </w:tr>
      <w:tr w:rsidR="000E53B2" w:rsidRPr="00840473" w14:paraId="33BEF07E" w14:textId="77777777" w:rsidTr="00B15ADA">
        <w:tc>
          <w:tcPr>
            <w:tcW w:w="4678" w:type="dxa"/>
            <w:vAlign w:val="center"/>
          </w:tcPr>
          <w:p w14:paraId="3863130C" w14:textId="3A254D87" w:rsidR="000E53B2" w:rsidRPr="00840473" w:rsidRDefault="000E53B2" w:rsidP="000E53B2">
            <w:pPr>
              <w:rPr>
                <w:rFonts w:cstheme="minorHAnsi"/>
                <w:sz w:val="24"/>
                <w:szCs w:val="24"/>
                <w:lang w:val="en-GB"/>
              </w:rPr>
            </w:pPr>
            <w:r w:rsidRPr="00D5746A">
              <w:rPr>
                <w:rFonts w:eastAsiaTheme="minorHAnsi"/>
                <w:color w:val="000000"/>
                <w:sz w:val="24"/>
                <w:szCs w:val="24"/>
                <w:lang w:eastAsia="en-US"/>
              </w:rPr>
              <w:t xml:space="preserve">&gt; 1,55mm </w:t>
            </w:r>
          </w:p>
        </w:tc>
        <w:tc>
          <w:tcPr>
            <w:tcW w:w="850" w:type="dxa"/>
            <w:vAlign w:val="center"/>
          </w:tcPr>
          <w:p w14:paraId="4BDE8C73" w14:textId="0CE35125" w:rsidR="000E53B2" w:rsidRPr="00840473" w:rsidRDefault="000E53B2" w:rsidP="000E53B2">
            <w:pPr>
              <w:jc w:val="center"/>
              <w:rPr>
                <w:rFonts w:cstheme="minorHAnsi"/>
                <w:sz w:val="24"/>
                <w:szCs w:val="24"/>
              </w:rPr>
            </w:pPr>
            <w:r>
              <w:rPr>
                <w:rFonts w:cstheme="minorHAnsi"/>
                <w:sz w:val="24"/>
                <w:szCs w:val="24"/>
              </w:rPr>
              <w:t>B7</w:t>
            </w:r>
          </w:p>
        </w:tc>
      </w:tr>
    </w:tbl>
    <w:p w14:paraId="2851AD57" w14:textId="77777777" w:rsidR="00FE5D58" w:rsidRPr="00840473" w:rsidRDefault="00FE5D58" w:rsidP="00FE5D58">
      <w:pPr>
        <w:widowControl w:val="0"/>
        <w:spacing w:after="0" w:line="240" w:lineRule="auto"/>
        <w:jc w:val="both"/>
        <w:rPr>
          <w:rFonts w:eastAsia="Times New Roman" w:cstheme="minorHAnsi"/>
          <w:snapToGrid w:val="0"/>
          <w:sz w:val="24"/>
          <w:szCs w:val="24"/>
          <w:lang w:eastAsia="pt-BR"/>
        </w:rPr>
      </w:pPr>
    </w:p>
    <w:tbl>
      <w:tblPr>
        <w:tblStyle w:val="Tabelacomgrade1"/>
        <w:tblW w:w="0" w:type="auto"/>
        <w:tblInd w:w="108" w:type="dxa"/>
        <w:tblLook w:val="04A0" w:firstRow="1" w:lastRow="0" w:firstColumn="1" w:lastColumn="0" w:noHBand="0" w:noVBand="1"/>
      </w:tblPr>
      <w:tblGrid>
        <w:gridCol w:w="4678"/>
        <w:gridCol w:w="857"/>
      </w:tblGrid>
      <w:tr w:rsidR="00840473" w:rsidRPr="00840473" w14:paraId="352F2FFA" w14:textId="77777777" w:rsidTr="00B15ADA">
        <w:tc>
          <w:tcPr>
            <w:tcW w:w="4678" w:type="dxa"/>
            <w:vAlign w:val="center"/>
          </w:tcPr>
          <w:p w14:paraId="60739D33" w14:textId="0786C333" w:rsidR="00FE5D58" w:rsidRPr="00840473" w:rsidRDefault="00B15ADA" w:rsidP="00B15ADA">
            <w:pPr>
              <w:widowControl/>
              <w:rPr>
                <w:rFonts w:asciiTheme="minorHAnsi" w:eastAsiaTheme="minorHAnsi" w:hAnsiTheme="minorHAnsi" w:cstheme="minorHAnsi"/>
                <w:b/>
                <w:bCs/>
                <w:sz w:val="24"/>
                <w:szCs w:val="24"/>
              </w:rPr>
            </w:pPr>
            <w:r w:rsidRPr="00840473">
              <w:rPr>
                <w:rFonts w:asciiTheme="minorHAnsi" w:hAnsiTheme="minorHAnsi" w:cstheme="minorHAnsi"/>
                <w:b/>
                <w:sz w:val="24"/>
                <w:szCs w:val="24"/>
                <w:lang w:val="en-GB"/>
              </w:rPr>
              <w:t xml:space="preserve">Feature </w:t>
            </w:r>
            <w:r w:rsidRPr="00840473">
              <w:rPr>
                <w:rFonts w:asciiTheme="minorHAnsi" w:hAnsiTheme="minorHAnsi" w:cstheme="minorHAnsi"/>
                <w:b/>
                <w:sz w:val="24"/>
                <w:szCs w:val="24"/>
              </w:rPr>
              <w:t xml:space="preserve">3 </w:t>
            </w:r>
            <w:r w:rsidR="006138FA">
              <w:rPr>
                <w:rFonts w:asciiTheme="minorHAnsi" w:hAnsiTheme="minorHAnsi" w:cstheme="minorHAnsi"/>
                <w:b/>
                <w:sz w:val="24"/>
                <w:szCs w:val="24"/>
              </w:rPr>
              <w:t>–</w:t>
            </w:r>
            <w:r w:rsidRPr="00840473">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Width</w:t>
            </w:r>
            <w:proofErr w:type="spellEnd"/>
          </w:p>
        </w:tc>
        <w:tc>
          <w:tcPr>
            <w:tcW w:w="857" w:type="dxa"/>
            <w:vAlign w:val="center"/>
          </w:tcPr>
          <w:p w14:paraId="4E628904" w14:textId="77777777" w:rsidR="00FE5D58" w:rsidRPr="00840473" w:rsidRDefault="00FE5D58" w:rsidP="00FE5D58">
            <w:pPr>
              <w:jc w:val="center"/>
              <w:rPr>
                <w:rFonts w:asciiTheme="minorHAnsi" w:eastAsiaTheme="minorHAnsi" w:hAnsiTheme="minorHAnsi" w:cstheme="minorHAnsi"/>
                <w:b/>
                <w:bCs/>
                <w:sz w:val="24"/>
                <w:szCs w:val="24"/>
              </w:rPr>
            </w:pPr>
            <w:r w:rsidRPr="00840473">
              <w:rPr>
                <w:rFonts w:asciiTheme="minorHAnsi" w:eastAsiaTheme="minorHAnsi" w:hAnsiTheme="minorHAnsi" w:cstheme="minorHAnsi"/>
                <w:b/>
                <w:bCs/>
                <w:sz w:val="24"/>
                <w:szCs w:val="24"/>
              </w:rPr>
              <w:t>CODIP</w:t>
            </w:r>
          </w:p>
        </w:tc>
      </w:tr>
      <w:tr w:rsidR="000E53B2" w:rsidRPr="00840473" w14:paraId="4E719374" w14:textId="77777777" w:rsidTr="00B15ADA">
        <w:tc>
          <w:tcPr>
            <w:tcW w:w="4678" w:type="dxa"/>
            <w:vAlign w:val="center"/>
          </w:tcPr>
          <w:p w14:paraId="34FA2974" w14:textId="12041113" w:rsidR="000E53B2" w:rsidRPr="00840473" w:rsidRDefault="000E53B2" w:rsidP="000E53B2">
            <w:pPr>
              <w:rPr>
                <w:rFonts w:cstheme="minorHAnsi"/>
                <w:b/>
                <w:sz w:val="24"/>
                <w:szCs w:val="24"/>
                <w:lang w:val="en-GB"/>
              </w:rPr>
            </w:pPr>
            <w:r w:rsidRPr="00D5746A">
              <w:rPr>
                <w:rFonts w:eastAsiaTheme="minorHAnsi"/>
                <w:color w:val="000000"/>
                <w:sz w:val="24"/>
                <w:szCs w:val="24"/>
                <w:lang w:eastAsia="en-US"/>
              </w:rPr>
              <w:t xml:space="preserve">&lt;600m </w:t>
            </w:r>
          </w:p>
        </w:tc>
        <w:tc>
          <w:tcPr>
            <w:tcW w:w="857" w:type="dxa"/>
            <w:vAlign w:val="center"/>
          </w:tcPr>
          <w:p w14:paraId="7C150BC6" w14:textId="410FB063" w:rsidR="000E53B2" w:rsidRPr="00840473" w:rsidRDefault="000E53B2" w:rsidP="000E53B2">
            <w:pPr>
              <w:jc w:val="center"/>
              <w:rPr>
                <w:rFonts w:cstheme="minorHAnsi"/>
                <w:b/>
                <w:bCs/>
                <w:sz w:val="24"/>
                <w:szCs w:val="24"/>
              </w:rPr>
            </w:pPr>
            <w:r w:rsidRPr="00A62ACA">
              <w:rPr>
                <w:rFonts w:asciiTheme="minorHAnsi" w:eastAsiaTheme="minorHAnsi" w:hAnsiTheme="minorHAnsi" w:cstheme="minorHAnsi"/>
                <w:color w:val="000000"/>
                <w:sz w:val="24"/>
                <w:szCs w:val="24"/>
                <w:lang w:eastAsia="en-US"/>
              </w:rPr>
              <w:t>C1</w:t>
            </w:r>
          </w:p>
        </w:tc>
      </w:tr>
      <w:tr w:rsidR="000E53B2" w:rsidRPr="00840473" w14:paraId="51312B8E" w14:textId="77777777" w:rsidTr="00B15ADA">
        <w:tc>
          <w:tcPr>
            <w:tcW w:w="4678" w:type="dxa"/>
            <w:vAlign w:val="center"/>
          </w:tcPr>
          <w:p w14:paraId="233B53B7" w14:textId="11EE9F6F" w:rsidR="000E53B2" w:rsidRPr="00840473" w:rsidRDefault="000E53B2" w:rsidP="000E53B2">
            <w:pPr>
              <w:rPr>
                <w:rFonts w:cstheme="minorHAnsi"/>
                <w:b/>
                <w:sz w:val="24"/>
                <w:szCs w:val="24"/>
                <w:lang w:val="en-GB"/>
              </w:rPr>
            </w:pPr>
            <w:r w:rsidRPr="00D5746A">
              <w:rPr>
                <w:rFonts w:eastAsiaTheme="minorHAnsi"/>
                <w:color w:val="000000"/>
                <w:sz w:val="24"/>
                <w:szCs w:val="24"/>
                <w:lang w:eastAsia="en-US"/>
              </w:rPr>
              <w:t xml:space="preserve">&gt;= 600mm &lt;=1000mm </w:t>
            </w:r>
          </w:p>
        </w:tc>
        <w:tc>
          <w:tcPr>
            <w:tcW w:w="857" w:type="dxa"/>
            <w:vAlign w:val="center"/>
          </w:tcPr>
          <w:p w14:paraId="36074D67" w14:textId="0A671428" w:rsidR="000E53B2" w:rsidRPr="00840473" w:rsidRDefault="000E53B2" w:rsidP="000E53B2">
            <w:pPr>
              <w:jc w:val="center"/>
              <w:rPr>
                <w:rFonts w:cstheme="minorHAnsi"/>
                <w:b/>
                <w:bCs/>
                <w:sz w:val="24"/>
                <w:szCs w:val="24"/>
              </w:rPr>
            </w:pPr>
            <w:r w:rsidRPr="00A62ACA">
              <w:rPr>
                <w:rFonts w:asciiTheme="minorHAnsi" w:eastAsiaTheme="minorHAnsi" w:hAnsiTheme="minorHAnsi" w:cstheme="minorHAnsi"/>
                <w:color w:val="000000"/>
                <w:sz w:val="24"/>
                <w:szCs w:val="24"/>
                <w:lang w:eastAsia="en-US"/>
              </w:rPr>
              <w:t>C2</w:t>
            </w:r>
          </w:p>
        </w:tc>
      </w:tr>
      <w:tr w:rsidR="000E53B2" w:rsidRPr="00840473" w14:paraId="3FCE26B5" w14:textId="77777777" w:rsidTr="00B15ADA">
        <w:tc>
          <w:tcPr>
            <w:tcW w:w="4678" w:type="dxa"/>
            <w:vAlign w:val="center"/>
          </w:tcPr>
          <w:p w14:paraId="6E505545" w14:textId="6AFBB99C" w:rsidR="000E53B2" w:rsidRPr="00840473" w:rsidRDefault="000E53B2" w:rsidP="000E53B2">
            <w:pPr>
              <w:rPr>
                <w:rFonts w:asciiTheme="minorHAnsi" w:hAnsiTheme="minorHAnsi" w:cstheme="minorHAnsi"/>
                <w:snapToGrid w:val="0"/>
                <w:sz w:val="24"/>
                <w:szCs w:val="24"/>
              </w:rPr>
            </w:pPr>
            <w:r w:rsidRPr="00D5746A">
              <w:rPr>
                <w:rFonts w:eastAsiaTheme="minorHAnsi"/>
                <w:color w:val="000000"/>
                <w:sz w:val="24"/>
                <w:szCs w:val="24"/>
                <w:lang w:eastAsia="en-US"/>
              </w:rPr>
              <w:t>&gt; 1000mm &lt; = 1300mm</w:t>
            </w:r>
          </w:p>
        </w:tc>
        <w:tc>
          <w:tcPr>
            <w:tcW w:w="857" w:type="dxa"/>
            <w:vAlign w:val="center"/>
          </w:tcPr>
          <w:p w14:paraId="1AE434E6" w14:textId="36A5E056" w:rsidR="000E53B2" w:rsidRPr="00840473" w:rsidRDefault="000E53B2" w:rsidP="000E53B2">
            <w:pPr>
              <w:jc w:val="center"/>
              <w:rPr>
                <w:rFonts w:asciiTheme="minorHAnsi" w:hAnsiTheme="minorHAnsi" w:cstheme="minorHAnsi"/>
                <w:snapToGrid w:val="0"/>
                <w:sz w:val="24"/>
                <w:szCs w:val="24"/>
              </w:rPr>
            </w:pPr>
            <w:r>
              <w:rPr>
                <w:rFonts w:asciiTheme="minorHAnsi" w:eastAsiaTheme="minorHAnsi" w:hAnsiTheme="minorHAnsi" w:cstheme="minorHAnsi"/>
                <w:color w:val="000000"/>
                <w:sz w:val="24"/>
                <w:szCs w:val="24"/>
                <w:lang w:eastAsia="en-US"/>
              </w:rPr>
              <w:t>C3</w:t>
            </w:r>
          </w:p>
        </w:tc>
      </w:tr>
      <w:tr w:rsidR="000E53B2" w:rsidRPr="00840473" w14:paraId="66BCC6D4" w14:textId="77777777" w:rsidTr="00B15ADA">
        <w:tc>
          <w:tcPr>
            <w:tcW w:w="4678" w:type="dxa"/>
            <w:vAlign w:val="center"/>
          </w:tcPr>
          <w:p w14:paraId="62AFCEB6" w14:textId="40124E78" w:rsidR="000E53B2" w:rsidRPr="00840473" w:rsidRDefault="000E53B2" w:rsidP="000E53B2">
            <w:pPr>
              <w:rPr>
                <w:rFonts w:asciiTheme="minorHAnsi" w:hAnsiTheme="minorHAnsi" w:cstheme="minorHAnsi"/>
                <w:snapToGrid w:val="0"/>
                <w:sz w:val="24"/>
                <w:szCs w:val="24"/>
              </w:rPr>
            </w:pPr>
            <w:r w:rsidRPr="00D5746A">
              <w:rPr>
                <w:rFonts w:eastAsiaTheme="minorHAnsi"/>
                <w:color w:val="000000"/>
                <w:sz w:val="24"/>
                <w:szCs w:val="24"/>
                <w:lang w:eastAsia="en-US"/>
              </w:rPr>
              <w:t xml:space="preserve">&gt;1300mm </w:t>
            </w:r>
          </w:p>
        </w:tc>
        <w:tc>
          <w:tcPr>
            <w:tcW w:w="857" w:type="dxa"/>
            <w:vAlign w:val="center"/>
          </w:tcPr>
          <w:p w14:paraId="0D99F79C" w14:textId="0ED55CA0" w:rsidR="000E53B2" w:rsidRPr="00840473" w:rsidRDefault="000E53B2" w:rsidP="000E53B2">
            <w:pPr>
              <w:jc w:val="center"/>
              <w:rPr>
                <w:rFonts w:asciiTheme="minorHAnsi" w:hAnsiTheme="minorHAnsi" w:cstheme="minorHAnsi"/>
                <w:snapToGrid w:val="0"/>
                <w:sz w:val="24"/>
                <w:szCs w:val="24"/>
              </w:rPr>
            </w:pPr>
            <w:r>
              <w:rPr>
                <w:rFonts w:asciiTheme="minorHAnsi" w:eastAsiaTheme="minorHAnsi" w:hAnsiTheme="minorHAnsi" w:cstheme="minorHAnsi"/>
                <w:color w:val="000000"/>
                <w:sz w:val="24"/>
                <w:szCs w:val="24"/>
                <w:lang w:eastAsia="en-US"/>
              </w:rPr>
              <w:t>C4</w:t>
            </w:r>
          </w:p>
        </w:tc>
      </w:tr>
    </w:tbl>
    <w:p w14:paraId="7324A4D4" w14:textId="77777777" w:rsidR="00FE5D58" w:rsidRPr="00840473" w:rsidRDefault="00FE5D58" w:rsidP="00FE5D58">
      <w:pPr>
        <w:widowControl w:val="0"/>
        <w:spacing w:after="0" w:line="240" w:lineRule="auto"/>
        <w:jc w:val="both"/>
        <w:rPr>
          <w:rFonts w:eastAsia="Times New Roman" w:cstheme="minorHAnsi"/>
          <w:snapToGrid w:val="0"/>
          <w:sz w:val="24"/>
          <w:szCs w:val="24"/>
          <w:lang w:eastAsia="pt-BR"/>
        </w:rPr>
      </w:pPr>
    </w:p>
    <w:tbl>
      <w:tblPr>
        <w:tblStyle w:val="Tabelacomgrade1"/>
        <w:tblW w:w="0" w:type="auto"/>
        <w:tblInd w:w="108" w:type="dxa"/>
        <w:tblLayout w:type="fixed"/>
        <w:tblLook w:val="04A0" w:firstRow="1" w:lastRow="0" w:firstColumn="1" w:lastColumn="0" w:noHBand="0" w:noVBand="1"/>
      </w:tblPr>
      <w:tblGrid>
        <w:gridCol w:w="4678"/>
        <w:gridCol w:w="850"/>
      </w:tblGrid>
      <w:tr w:rsidR="00840473" w:rsidRPr="00840473" w14:paraId="1FDA1482" w14:textId="77777777" w:rsidTr="00B15ADA">
        <w:tc>
          <w:tcPr>
            <w:tcW w:w="4678" w:type="dxa"/>
            <w:vAlign w:val="center"/>
          </w:tcPr>
          <w:p w14:paraId="5FD455D8" w14:textId="738376CA" w:rsidR="00FE5D58" w:rsidRPr="00840473" w:rsidRDefault="00B15ADA" w:rsidP="00B15ADA">
            <w:pPr>
              <w:widowControl/>
              <w:rPr>
                <w:rFonts w:asciiTheme="minorHAnsi" w:eastAsiaTheme="minorHAnsi" w:hAnsiTheme="minorHAnsi" w:cstheme="minorHAnsi"/>
                <w:b/>
                <w:bCs/>
                <w:sz w:val="24"/>
                <w:szCs w:val="24"/>
                <w:lang w:val="en-GB"/>
              </w:rPr>
            </w:pPr>
            <w:r w:rsidRPr="00840473">
              <w:rPr>
                <w:rFonts w:asciiTheme="minorHAnsi" w:hAnsiTheme="minorHAnsi" w:cstheme="minorHAnsi"/>
                <w:b/>
                <w:sz w:val="24"/>
                <w:szCs w:val="24"/>
                <w:lang w:val="en-GB"/>
              </w:rPr>
              <w:t xml:space="preserve">Feature 4 </w:t>
            </w:r>
            <w:r w:rsidR="006138FA">
              <w:rPr>
                <w:rFonts w:asciiTheme="minorHAnsi" w:hAnsiTheme="minorHAnsi" w:cstheme="minorHAnsi"/>
                <w:b/>
                <w:sz w:val="24"/>
                <w:szCs w:val="24"/>
                <w:lang w:val="en-GB"/>
              </w:rPr>
              <w:t>–</w:t>
            </w:r>
            <w:r w:rsidRPr="00840473">
              <w:rPr>
                <w:rFonts w:asciiTheme="minorHAnsi" w:hAnsiTheme="minorHAnsi" w:cstheme="minorHAnsi"/>
                <w:b/>
                <w:sz w:val="24"/>
                <w:szCs w:val="24"/>
                <w:lang w:val="en-GB"/>
              </w:rPr>
              <w:t xml:space="preserve"> </w:t>
            </w:r>
            <w:r w:rsidR="006138FA">
              <w:rPr>
                <w:rFonts w:asciiTheme="minorHAnsi" w:hAnsiTheme="minorHAnsi" w:cstheme="minorHAnsi"/>
                <w:b/>
                <w:sz w:val="24"/>
                <w:szCs w:val="24"/>
                <w:lang w:val="en-GB"/>
              </w:rPr>
              <w:t>Use of paint</w:t>
            </w:r>
          </w:p>
        </w:tc>
        <w:tc>
          <w:tcPr>
            <w:tcW w:w="850" w:type="dxa"/>
            <w:vAlign w:val="center"/>
          </w:tcPr>
          <w:p w14:paraId="6FEE30FC" w14:textId="77777777" w:rsidR="00FE5D58" w:rsidRPr="00840473" w:rsidRDefault="00FE5D58" w:rsidP="00FE5D58">
            <w:pPr>
              <w:jc w:val="center"/>
              <w:rPr>
                <w:rFonts w:asciiTheme="minorHAnsi" w:eastAsiaTheme="minorHAnsi" w:hAnsiTheme="minorHAnsi" w:cstheme="minorHAnsi"/>
                <w:b/>
                <w:bCs/>
                <w:sz w:val="24"/>
                <w:szCs w:val="24"/>
              </w:rPr>
            </w:pPr>
            <w:r w:rsidRPr="00840473">
              <w:rPr>
                <w:rFonts w:asciiTheme="minorHAnsi" w:eastAsiaTheme="minorHAnsi" w:hAnsiTheme="minorHAnsi" w:cstheme="minorHAnsi"/>
                <w:b/>
                <w:bCs/>
                <w:sz w:val="24"/>
                <w:szCs w:val="24"/>
              </w:rPr>
              <w:t>CODIP</w:t>
            </w:r>
          </w:p>
        </w:tc>
      </w:tr>
      <w:tr w:rsidR="00840473" w:rsidRPr="00840473" w14:paraId="125C6D95" w14:textId="77777777" w:rsidTr="00B15ADA">
        <w:tc>
          <w:tcPr>
            <w:tcW w:w="4678" w:type="dxa"/>
            <w:vAlign w:val="center"/>
          </w:tcPr>
          <w:p w14:paraId="0C517481" w14:textId="1F9F6A93" w:rsidR="00FE5D58" w:rsidRPr="00840473" w:rsidRDefault="000E53B2" w:rsidP="00FE5D58">
            <w:pPr>
              <w:rPr>
                <w:rFonts w:asciiTheme="minorHAnsi" w:hAnsiTheme="minorHAnsi" w:cstheme="minorHAnsi"/>
                <w:snapToGrid w:val="0"/>
                <w:sz w:val="24"/>
                <w:szCs w:val="24"/>
              </w:rPr>
            </w:pPr>
            <w:proofErr w:type="spellStart"/>
            <w:r>
              <w:rPr>
                <w:rFonts w:asciiTheme="minorHAnsi" w:eastAsiaTheme="minorHAnsi" w:hAnsiTheme="minorHAnsi" w:cstheme="minorHAnsi"/>
                <w:sz w:val="24"/>
                <w:szCs w:val="24"/>
              </w:rPr>
              <w:t>On</w:t>
            </w:r>
            <w:proofErr w:type="spellEnd"/>
            <w:r>
              <w:rPr>
                <w:rFonts w:asciiTheme="minorHAnsi" w:eastAsiaTheme="minorHAnsi" w:hAnsiTheme="minorHAnsi" w:cstheme="minorHAnsi"/>
                <w:sz w:val="24"/>
                <w:szCs w:val="24"/>
              </w:rPr>
              <w:t xml:space="preserve"> </w:t>
            </w:r>
            <w:proofErr w:type="spellStart"/>
            <w:r>
              <w:rPr>
                <w:rFonts w:asciiTheme="minorHAnsi" w:eastAsiaTheme="minorHAnsi" w:hAnsiTheme="minorHAnsi" w:cstheme="minorHAnsi"/>
                <w:sz w:val="24"/>
                <w:szCs w:val="24"/>
              </w:rPr>
              <w:t>one</w:t>
            </w:r>
            <w:proofErr w:type="spellEnd"/>
            <w:r>
              <w:rPr>
                <w:rFonts w:asciiTheme="minorHAnsi" w:eastAsiaTheme="minorHAnsi" w:hAnsiTheme="minorHAnsi" w:cstheme="minorHAnsi"/>
                <w:sz w:val="24"/>
                <w:szCs w:val="24"/>
              </w:rPr>
              <w:t xml:space="preserve"> </w:t>
            </w:r>
            <w:proofErr w:type="spellStart"/>
            <w:r>
              <w:rPr>
                <w:rFonts w:asciiTheme="minorHAnsi" w:eastAsiaTheme="minorHAnsi" w:hAnsiTheme="minorHAnsi" w:cstheme="minorHAnsi"/>
                <w:sz w:val="24"/>
                <w:szCs w:val="24"/>
              </w:rPr>
              <w:t>side</w:t>
            </w:r>
            <w:proofErr w:type="spellEnd"/>
          </w:p>
        </w:tc>
        <w:tc>
          <w:tcPr>
            <w:tcW w:w="850" w:type="dxa"/>
            <w:vAlign w:val="center"/>
          </w:tcPr>
          <w:p w14:paraId="2BEF31F6" w14:textId="77777777" w:rsidR="00FE5D58" w:rsidRPr="00840473" w:rsidRDefault="00FE5D58" w:rsidP="00FE5D58">
            <w:pPr>
              <w:jc w:val="center"/>
              <w:rPr>
                <w:rFonts w:asciiTheme="minorHAnsi" w:hAnsiTheme="minorHAnsi" w:cstheme="minorHAnsi"/>
                <w:snapToGrid w:val="0"/>
                <w:sz w:val="24"/>
                <w:szCs w:val="24"/>
              </w:rPr>
            </w:pPr>
            <w:r w:rsidRPr="00840473">
              <w:rPr>
                <w:rFonts w:asciiTheme="minorHAnsi" w:eastAsiaTheme="minorHAnsi" w:hAnsiTheme="minorHAnsi" w:cstheme="minorHAnsi"/>
                <w:sz w:val="24"/>
                <w:szCs w:val="24"/>
              </w:rPr>
              <w:t>D1</w:t>
            </w:r>
          </w:p>
        </w:tc>
      </w:tr>
      <w:tr w:rsidR="00FE5D58" w:rsidRPr="00840473" w14:paraId="08ED9B7A" w14:textId="77777777" w:rsidTr="00B15ADA">
        <w:tc>
          <w:tcPr>
            <w:tcW w:w="4678" w:type="dxa"/>
            <w:vAlign w:val="center"/>
          </w:tcPr>
          <w:p w14:paraId="7EE49DFB" w14:textId="08296498" w:rsidR="00FE5D58" w:rsidRPr="00840473" w:rsidRDefault="000E53B2" w:rsidP="00FE5D58">
            <w:pPr>
              <w:rPr>
                <w:rFonts w:asciiTheme="minorHAnsi" w:hAnsiTheme="minorHAnsi" w:cstheme="minorHAnsi"/>
                <w:snapToGrid w:val="0"/>
                <w:sz w:val="24"/>
                <w:szCs w:val="24"/>
              </w:rPr>
            </w:pPr>
            <w:proofErr w:type="spellStart"/>
            <w:r>
              <w:rPr>
                <w:rFonts w:asciiTheme="minorHAnsi" w:eastAsiaTheme="minorHAnsi" w:hAnsiTheme="minorHAnsi" w:cstheme="minorHAnsi"/>
                <w:sz w:val="24"/>
                <w:szCs w:val="24"/>
              </w:rPr>
              <w:t>On</w:t>
            </w:r>
            <w:proofErr w:type="spellEnd"/>
            <w:r>
              <w:rPr>
                <w:rFonts w:asciiTheme="minorHAnsi" w:eastAsiaTheme="minorHAnsi" w:hAnsiTheme="minorHAnsi" w:cstheme="minorHAnsi"/>
                <w:sz w:val="24"/>
                <w:szCs w:val="24"/>
              </w:rPr>
              <w:t xml:space="preserve"> </w:t>
            </w:r>
            <w:proofErr w:type="spellStart"/>
            <w:r>
              <w:rPr>
                <w:rFonts w:asciiTheme="minorHAnsi" w:eastAsiaTheme="minorHAnsi" w:hAnsiTheme="minorHAnsi" w:cstheme="minorHAnsi"/>
                <w:sz w:val="24"/>
                <w:szCs w:val="24"/>
              </w:rPr>
              <w:t>both</w:t>
            </w:r>
            <w:proofErr w:type="spellEnd"/>
            <w:r>
              <w:rPr>
                <w:rFonts w:asciiTheme="minorHAnsi" w:eastAsiaTheme="minorHAnsi" w:hAnsiTheme="minorHAnsi" w:cstheme="minorHAnsi"/>
                <w:sz w:val="24"/>
                <w:szCs w:val="24"/>
              </w:rPr>
              <w:t xml:space="preserve"> </w:t>
            </w:r>
            <w:proofErr w:type="spellStart"/>
            <w:r>
              <w:rPr>
                <w:rFonts w:asciiTheme="minorHAnsi" w:eastAsiaTheme="minorHAnsi" w:hAnsiTheme="minorHAnsi" w:cstheme="minorHAnsi"/>
                <w:sz w:val="24"/>
                <w:szCs w:val="24"/>
              </w:rPr>
              <w:t>sides</w:t>
            </w:r>
            <w:proofErr w:type="spellEnd"/>
          </w:p>
        </w:tc>
        <w:tc>
          <w:tcPr>
            <w:tcW w:w="850" w:type="dxa"/>
            <w:vAlign w:val="center"/>
          </w:tcPr>
          <w:p w14:paraId="238D9082" w14:textId="77777777" w:rsidR="00FE5D58" w:rsidRPr="00840473" w:rsidRDefault="00FE5D58" w:rsidP="00FE5D58">
            <w:pPr>
              <w:jc w:val="center"/>
              <w:rPr>
                <w:rFonts w:asciiTheme="minorHAnsi" w:hAnsiTheme="minorHAnsi" w:cstheme="minorHAnsi"/>
                <w:snapToGrid w:val="0"/>
                <w:sz w:val="24"/>
                <w:szCs w:val="24"/>
              </w:rPr>
            </w:pPr>
            <w:r w:rsidRPr="00840473">
              <w:rPr>
                <w:rFonts w:asciiTheme="minorHAnsi" w:eastAsiaTheme="minorHAnsi" w:hAnsiTheme="minorHAnsi" w:cstheme="minorHAnsi"/>
                <w:sz w:val="24"/>
                <w:szCs w:val="24"/>
              </w:rPr>
              <w:t>D2</w:t>
            </w:r>
          </w:p>
        </w:tc>
      </w:tr>
    </w:tbl>
    <w:p w14:paraId="1E725F67" w14:textId="77777777" w:rsidR="00FE5D58" w:rsidRPr="00840473" w:rsidRDefault="00FE5D58" w:rsidP="00FE5D58">
      <w:pPr>
        <w:widowControl w:val="0"/>
        <w:spacing w:after="0" w:line="240" w:lineRule="auto"/>
        <w:jc w:val="both"/>
        <w:rPr>
          <w:rFonts w:eastAsia="Times New Roman" w:cstheme="minorHAnsi"/>
          <w:snapToGrid w:val="0"/>
          <w:sz w:val="24"/>
          <w:szCs w:val="24"/>
          <w:lang w:eastAsia="pt-BR"/>
        </w:rPr>
      </w:pPr>
    </w:p>
    <w:tbl>
      <w:tblPr>
        <w:tblStyle w:val="Tabelacomgrade1"/>
        <w:tblW w:w="0" w:type="auto"/>
        <w:tblInd w:w="108" w:type="dxa"/>
        <w:tblLook w:val="04A0" w:firstRow="1" w:lastRow="0" w:firstColumn="1" w:lastColumn="0" w:noHBand="0" w:noVBand="1"/>
      </w:tblPr>
      <w:tblGrid>
        <w:gridCol w:w="4678"/>
        <w:gridCol w:w="850"/>
      </w:tblGrid>
      <w:tr w:rsidR="00840473" w:rsidRPr="00840473" w14:paraId="79F63958" w14:textId="77777777" w:rsidTr="00B15ADA">
        <w:tc>
          <w:tcPr>
            <w:tcW w:w="4678" w:type="dxa"/>
            <w:vAlign w:val="center"/>
          </w:tcPr>
          <w:p w14:paraId="24C2C238" w14:textId="466E6778" w:rsidR="00FE5D58" w:rsidRPr="00840473" w:rsidRDefault="00B15ADA" w:rsidP="00B15ADA">
            <w:pPr>
              <w:widowControl/>
              <w:rPr>
                <w:rFonts w:asciiTheme="minorHAnsi" w:eastAsiaTheme="minorHAnsi" w:hAnsiTheme="minorHAnsi" w:cstheme="minorHAnsi"/>
                <w:b/>
                <w:bCs/>
                <w:sz w:val="24"/>
                <w:szCs w:val="24"/>
              </w:rPr>
            </w:pPr>
            <w:r w:rsidRPr="00840473">
              <w:rPr>
                <w:rFonts w:asciiTheme="minorHAnsi" w:hAnsiTheme="minorHAnsi" w:cstheme="minorHAnsi"/>
                <w:b/>
                <w:sz w:val="24"/>
                <w:szCs w:val="24"/>
              </w:rPr>
              <w:t xml:space="preserve">Feature 5 </w:t>
            </w:r>
            <w:r w:rsidR="006138FA">
              <w:rPr>
                <w:rFonts w:asciiTheme="minorHAnsi" w:hAnsiTheme="minorHAnsi" w:cstheme="minorHAnsi"/>
                <w:b/>
                <w:sz w:val="24"/>
                <w:szCs w:val="24"/>
              </w:rPr>
              <w:t>–</w:t>
            </w:r>
            <w:r w:rsidRPr="00840473">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Quantity</w:t>
            </w:r>
            <w:proofErr w:type="spellEnd"/>
            <w:r w:rsidR="006138FA">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of</w:t>
            </w:r>
            <w:proofErr w:type="spellEnd"/>
            <w:r w:rsidR="006138FA">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paint</w:t>
            </w:r>
            <w:proofErr w:type="spellEnd"/>
            <w:r w:rsidR="006138FA">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on</w:t>
            </w:r>
            <w:proofErr w:type="spellEnd"/>
            <w:r w:rsidR="006138FA">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side</w:t>
            </w:r>
            <w:proofErr w:type="spellEnd"/>
            <w:r w:rsidR="006138FA">
              <w:rPr>
                <w:rFonts w:asciiTheme="minorHAnsi" w:hAnsiTheme="minorHAnsi" w:cstheme="minorHAnsi"/>
                <w:b/>
                <w:sz w:val="24"/>
                <w:szCs w:val="24"/>
              </w:rPr>
              <w:t xml:space="preserve"> 1</w:t>
            </w:r>
          </w:p>
        </w:tc>
        <w:tc>
          <w:tcPr>
            <w:tcW w:w="850" w:type="dxa"/>
            <w:vAlign w:val="center"/>
          </w:tcPr>
          <w:p w14:paraId="5EA1A2FA" w14:textId="77777777" w:rsidR="00FE5D58" w:rsidRPr="00840473" w:rsidRDefault="00FE5D58" w:rsidP="00FE5D58">
            <w:pPr>
              <w:jc w:val="center"/>
              <w:rPr>
                <w:rFonts w:asciiTheme="minorHAnsi" w:eastAsiaTheme="minorHAnsi" w:hAnsiTheme="minorHAnsi" w:cstheme="minorHAnsi"/>
                <w:b/>
                <w:bCs/>
                <w:sz w:val="24"/>
                <w:szCs w:val="24"/>
              </w:rPr>
            </w:pPr>
            <w:r w:rsidRPr="00840473">
              <w:rPr>
                <w:rFonts w:asciiTheme="minorHAnsi" w:eastAsiaTheme="minorHAnsi" w:hAnsiTheme="minorHAnsi" w:cstheme="minorHAnsi"/>
                <w:b/>
                <w:bCs/>
                <w:sz w:val="24"/>
                <w:szCs w:val="24"/>
              </w:rPr>
              <w:t>CODIP</w:t>
            </w:r>
          </w:p>
        </w:tc>
      </w:tr>
      <w:tr w:rsidR="000E53B2" w:rsidRPr="00840473" w14:paraId="250E4076" w14:textId="77777777" w:rsidTr="00B15ADA">
        <w:tc>
          <w:tcPr>
            <w:tcW w:w="4678" w:type="dxa"/>
            <w:vAlign w:val="center"/>
          </w:tcPr>
          <w:p w14:paraId="7602CDB7" w14:textId="5CD302AE" w:rsidR="000E53B2" w:rsidRPr="00840473" w:rsidRDefault="000E53B2" w:rsidP="000E53B2">
            <w:pPr>
              <w:rPr>
                <w:rFonts w:asciiTheme="minorHAnsi" w:hAnsiTheme="minorHAnsi" w:cstheme="minorHAnsi"/>
                <w:snapToGrid w:val="0"/>
                <w:sz w:val="24"/>
                <w:szCs w:val="24"/>
              </w:rPr>
            </w:pPr>
            <w:proofErr w:type="spellStart"/>
            <w:r>
              <w:rPr>
                <w:rFonts w:eastAsiaTheme="minorHAnsi"/>
                <w:color w:val="000000"/>
                <w:sz w:val="24"/>
                <w:szCs w:val="24"/>
                <w:lang w:eastAsia="en-US"/>
              </w:rPr>
              <w:t>Less</w:t>
            </w:r>
            <w:proofErr w:type="spellEnd"/>
            <w:r>
              <w:rPr>
                <w:rFonts w:eastAsiaTheme="minorHAnsi"/>
                <w:color w:val="000000"/>
                <w:sz w:val="24"/>
                <w:szCs w:val="24"/>
                <w:lang w:eastAsia="en-US"/>
              </w:rPr>
              <w:t xml:space="preserve"> </w:t>
            </w:r>
            <w:proofErr w:type="spellStart"/>
            <w:r>
              <w:rPr>
                <w:rFonts w:eastAsiaTheme="minorHAnsi"/>
                <w:color w:val="000000"/>
                <w:sz w:val="24"/>
                <w:szCs w:val="24"/>
                <w:lang w:eastAsia="en-US"/>
              </w:rPr>
              <w:t>than</w:t>
            </w:r>
            <w:proofErr w:type="spellEnd"/>
            <w:r>
              <w:rPr>
                <w:rFonts w:eastAsiaTheme="minorHAnsi"/>
                <w:color w:val="000000"/>
                <w:sz w:val="24"/>
                <w:szCs w:val="24"/>
                <w:lang w:eastAsia="en-US"/>
              </w:rPr>
              <w:t xml:space="preserve"> </w:t>
            </w:r>
            <w:r w:rsidRPr="00D5746A">
              <w:rPr>
                <w:rFonts w:eastAsiaTheme="minorHAnsi"/>
                <w:color w:val="000000"/>
                <w:sz w:val="24"/>
                <w:szCs w:val="24"/>
                <w:lang w:eastAsia="en-US"/>
              </w:rPr>
              <w:t xml:space="preserve">15 </w:t>
            </w:r>
            <w:proofErr w:type="spellStart"/>
            <w:r w:rsidRPr="00D5746A">
              <w:rPr>
                <w:rFonts w:eastAsiaTheme="minorHAnsi"/>
                <w:color w:val="000000"/>
                <w:sz w:val="24"/>
                <w:szCs w:val="24"/>
                <w:lang w:eastAsia="en-US"/>
              </w:rPr>
              <w:t>μm</w:t>
            </w:r>
            <w:proofErr w:type="spellEnd"/>
          </w:p>
        </w:tc>
        <w:tc>
          <w:tcPr>
            <w:tcW w:w="850" w:type="dxa"/>
            <w:vAlign w:val="center"/>
          </w:tcPr>
          <w:p w14:paraId="649AE348" w14:textId="2D2DB220" w:rsidR="000E53B2" w:rsidRPr="00840473" w:rsidRDefault="000E53B2" w:rsidP="000E53B2">
            <w:pPr>
              <w:jc w:val="center"/>
              <w:rPr>
                <w:rFonts w:asciiTheme="minorHAnsi" w:hAnsiTheme="minorHAnsi" w:cstheme="minorHAnsi"/>
                <w:snapToGrid w:val="0"/>
                <w:sz w:val="24"/>
                <w:szCs w:val="24"/>
              </w:rPr>
            </w:pPr>
            <w:r w:rsidRPr="00A62ACA">
              <w:rPr>
                <w:rFonts w:asciiTheme="minorHAnsi" w:eastAsiaTheme="minorHAnsi" w:hAnsiTheme="minorHAnsi" w:cstheme="minorHAnsi"/>
                <w:color w:val="000000"/>
                <w:sz w:val="24"/>
                <w:szCs w:val="24"/>
                <w:lang w:eastAsia="en-US"/>
              </w:rPr>
              <w:t>E1</w:t>
            </w:r>
          </w:p>
        </w:tc>
      </w:tr>
      <w:tr w:rsidR="000E53B2" w:rsidRPr="00840473" w14:paraId="2DAD8572" w14:textId="77777777" w:rsidTr="00B15ADA">
        <w:tc>
          <w:tcPr>
            <w:tcW w:w="4678" w:type="dxa"/>
            <w:vAlign w:val="center"/>
          </w:tcPr>
          <w:p w14:paraId="792575BD" w14:textId="41ECC13D" w:rsidR="000E53B2" w:rsidRPr="00840473" w:rsidRDefault="000E53B2" w:rsidP="000E53B2">
            <w:pPr>
              <w:rPr>
                <w:rFonts w:cstheme="minorHAnsi"/>
                <w:sz w:val="24"/>
                <w:szCs w:val="24"/>
              </w:rPr>
            </w:pPr>
            <w:proofErr w:type="spellStart"/>
            <w:r>
              <w:rPr>
                <w:rFonts w:eastAsiaTheme="minorHAnsi"/>
                <w:color w:val="000000"/>
                <w:sz w:val="24"/>
                <w:szCs w:val="24"/>
                <w:lang w:eastAsia="en-US"/>
              </w:rPr>
              <w:t>Between</w:t>
            </w:r>
            <w:proofErr w:type="spellEnd"/>
            <w:r w:rsidRPr="00D5746A">
              <w:rPr>
                <w:rFonts w:eastAsiaTheme="minorHAnsi"/>
                <w:color w:val="000000"/>
                <w:sz w:val="24"/>
                <w:szCs w:val="24"/>
                <w:lang w:eastAsia="en-US"/>
              </w:rPr>
              <w:t xml:space="preserve"> 15 e 28 </w:t>
            </w:r>
            <w:proofErr w:type="spellStart"/>
            <w:r w:rsidRPr="00D5746A">
              <w:rPr>
                <w:rFonts w:eastAsiaTheme="minorHAnsi"/>
                <w:color w:val="000000"/>
                <w:sz w:val="24"/>
                <w:szCs w:val="24"/>
                <w:lang w:eastAsia="en-US"/>
              </w:rPr>
              <w:t>μm</w:t>
            </w:r>
            <w:proofErr w:type="spellEnd"/>
          </w:p>
        </w:tc>
        <w:tc>
          <w:tcPr>
            <w:tcW w:w="850" w:type="dxa"/>
            <w:vAlign w:val="center"/>
          </w:tcPr>
          <w:p w14:paraId="2D22DE0E" w14:textId="1C3F00E9" w:rsidR="000E53B2" w:rsidRPr="00840473" w:rsidRDefault="000E53B2" w:rsidP="000E53B2">
            <w:pPr>
              <w:jc w:val="center"/>
              <w:rPr>
                <w:rFonts w:cstheme="minorHAnsi"/>
                <w:sz w:val="24"/>
                <w:szCs w:val="24"/>
              </w:rPr>
            </w:pPr>
            <w:r w:rsidRPr="00A62ACA">
              <w:rPr>
                <w:rFonts w:asciiTheme="minorHAnsi" w:eastAsiaTheme="minorHAnsi" w:hAnsiTheme="minorHAnsi" w:cstheme="minorHAnsi"/>
                <w:color w:val="000000"/>
                <w:sz w:val="24"/>
                <w:szCs w:val="24"/>
                <w:lang w:eastAsia="en-US"/>
              </w:rPr>
              <w:t>E2</w:t>
            </w:r>
          </w:p>
        </w:tc>
      </w:tr>
      <w:tr w:rsidR="000E53B2" w:rsidRPr="00840473" w14:paraId="39C49FF7" w14:textId="77777777" w:rsidTr="00B15ADA">
        <w:tc>
          <w:tcPr>
            <w:tcW w:w="4678" w:type="dxa"/>
            <w:vAlign w:val="center"/>
          </w:tcPr>
          <w:p w14:paraId="2ECBB9A6" w14:textId="4885FC4F" w:rsidR="000E53B2" w:rsidRPr="00840473" w:rsidRDefault="000E53B2" w:rsidP="000E53B2">
            <w:pPr>
              <w:rPr>
                <w:rFonts w:asciiTheme="minorHAnsi" w:hAnsiTheme="minorHAnsi" w:cstheme="minorHAnsi"/>
                <w:snapToGrid w:val="0"/>
                <w:sz w:val="24"/>
                <w:szCs w:val="24"/>
              </w:rPr>
            </w:pPr>
            <w:r>
              <w:rPr>
                <w:rFonts w:eastAsiaTheme="minorHAnsi"/>
                <w:color w:val="000000"/>
                <w:sz w:val="24"/>
                <w:szCs w:val="24"/>
                <w:lang w:eastAsia="en-US"/>
              </w:rPr>
              <w:t xml:space="preserve">More </w:t>
            </w:r>
            <w:proofErr w:type="spellStart"/>
            <w:r>
              <w:rPr>
                <w:rFonts w:eastAsiaTheme="minorHAnsi"/>
                <w:color w:val="000000"/>
                <w:sz w:val="24"/>
                <w:szCs w:val="24"/>
                <w:lang w:eastAsia="en-US"/>
              </w:rPr>
              <w:t>than</w:t>
            </w:r>
            <w:proofErr w:type="spellEnd"/>
            <w:r w:rsidRPr="00D5746A">
              <w:rPr>
                <w:rFonts w:eastAsiaTheme="minorHAnsi"/>
                <w:color w:val="000000"/>
                <w:sz w:val="24"/>
                <w:szCs w:val="24"/>
                <w:lang w:eastAsia="en-US"/>
              </w:rPr>
              <w:t xml:space="preserve"> 28 </w:t>
            </w:r>
            <w:proofErr w:type="spellStart"/>
            <w:r w:rsidRPr="00D5746A">
              <w:rPr>
                <w:rFonts w:eastAsiaTheme="minorHAnsi"/>
                <w:color w:val="000000"/>
                <w:sz w:val="24"/>
                <w:szCs w:val="24"/>
                <w:lang w:eastAsia="en-US"/>
              </w:rPr>
              <w:t>μm</w:t>
            </w:r>
            <w:proofErr w:type="spellEnd"/>
          </w:p>
        </w:tc>
        <w:tc>
          <w:tcPr>
            <w:tcW w:w="850" w:type="dxa"/>
            <w:vAlign w:val="center"/>
          </w:tcPr>
          <w:p w14:paraId="589DD36B" w14:textId="7F090E3D" w:rsidR="000E53B2" w:rsidRPr="00840473" w:rsidRDefault="000E53B2" w:rsidP="000E53B2">
            <w:pPr>
              <w:jc w:val="center"/>
              <w:rPr>
                <w:rFonts w:asciiTheme="minorHAnsi" w:hAnsiTheme="minorHAnsi" w:cstheme="minorHAnsi"/>
                <w:snapToGrid w:val="0"/>
                <w:sz w:val="24"/>
                <w:szCs w:val="24"/>
              </w:rPr>
            </w:pPr>
            <w:r>
              <w:rPr>
                <w:rFonts w:asciiTheme="minorHAnsi" w:eastAsiaTheme="minorHAnsi" w:hAnsiTheme="minorHAnsi" w:cstheme="minorHAnsi"/>
                <w:color w:val="000000"/>
                <w:sz w:val="24"/>
                <w:szCs w:val="24"/>
                <w:lang w:eastAsia="en-US"/>
              </w:rPr>
              <w:t>E3</w:t>
            </w:r>
          </w:p>
        </w:tc>
      </w:tr>
    </w:tbl>
    <w:p w14:paraId="47399661" w14:textId="77777777" w:rsidR="00FE5D58" w:rsidRPr="00840473" w:rsidRDefault="00FE5D58" w:rsidP="00FE5D58">
      <w:pPr>
        <w:widowControl w:val="0"/>
        <w:spacing w:after="0" w:line="240" w:lineRule="auto"/>
        <w:jc w:val="both"/>
        <w:rPr>
          <w:rFonts w:eastAsia="Times New Roman" w:cstheme="minorHAnsi"/>
          <w:snapToGrid w:val="0"/>
          <w:sz w:val="24"/>
          <w:szCs w:val="24"/>
          <w:lang w:eastAsia="pt-BR"/>
        </w:rPr>
      </w:pPr>
    </w:p>
    <w:tbl>
      <w:tblPr>
        <w:tblStyle w:val="Tabelacomgrade1"/>
        <w:tblW w:w="0" w:type="auto"/>
        <w:tblInd w:w="108" w:type="dxa"/>
        <w:tblLook w:val="04A0" w:firstRow="1" w:lastRow="0" w:firstColumn="1" w:lastColumn="0" w:noHBand="0" w:noVBand="1"/>
      </w:tblPr>
      <w:tblGrid>
        <w:gridCol w:w="4678"/>
        <w:gridCol w:w="850"/>
      </w:tblGrid>
      <w:tr w:rsidR="00840473" w:rsidRPr="00840473" w14:paraId="2F8AD2E0" w14:textId="77777777" w:rsidTr="00B15ADA">
        <w:tc>
          <w:tcPr>
            <w:tcW w:w="4678" w:type="dxa"/>
            <w:vAlign w:val="center"/>
          </w:tcPr>
          <w:p w14:paraId="074AE44E" w14:textId="62E718EC" w:rsidR="00FE5D58" w:rsidRPr="00840473" w:rsidRDefault="00B15ADA" w:rsidP="00B15ADA">
            <w:pPr>
              <w:widowControl/>
              <w:rPr>
                <w:rFonts w:asciiTheme="minorHAnsi" w:eastAsiaTheme="minorHAnsi" w:hAnsiTheme="minorHAnsi" w:cstheme="minorHAnsi"/>
                <w:b/>
                <w:bCs/>
                <w:sz w:val="24"/>
                <w:szCs w:val="24"/>
              </w:rPr>
            </w:pPr>
            <w:r w:rsidRPr="00840473">
              <w:rPr>
                <w:rFonts w:asciiTheme="minorHAnsi" w:hAnsiTheme="minorHAnsi" w:cstheme="minorHAnsi"/>
                <w:b/>
                <w:sz w:val="24"/>
                <w:szCs w:val="24"/>
              </w:rPr>
              <w:t xml:space="preserve">Feature 6 </w:t>
            </w:r>
            <w:r w:rsidR="006138FA">
              <w:rPr>
                <w:rFonts w:asciiTheme="minorHAnsi" w:hAnsiTheme="minorHAnsi" w:cstheme="minorHAnsi"/>
                <w:b/>
                <w:sz w:val="24"/>
                <w:szCs w:val="24"/>
              </w:rPr>
              <w:t>–</w:t>
            </w:r>
            <w:r w:rsidRPr="00840473">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Quantity</w:t>
            </w:r>
            <w:proofErr w:type="spellEnd"/>
            <w:r w:rsidR="006138FA">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of</w:t>
            </w:r>
            <w:proofErr w:type="spellEnd"/>
            <w:r w:rsidR="006138FA">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paint</w:t>
            </w:r>
            <w:proofErr w:type="spellEnd"/>
            <w:r w:rsidR="006138FA">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on</w:t>
            </w:r>
            <w:proofErr w:type="spellEnd"/>
            <w:r w:rsidR="006138FA">
              <w:rPr>
                <w:rFonts w:asciiTheme="minorHAnsi" w:hAnsiTheme="minorHAnsi" w:cstheme="minorHAnsi"/>
                <w:b/>
                <w:sz w:val="24"/>
                <w:szCs w:val="24"/>
              </w:rPr>
              <w:t xml:space="preserve"> </w:t>
            </w:r>
            <w:proofErr w:type="spellStart"/>
            <w:r w:rsidR="006138FA">
              <w:rPr>
                <w:rFonts w:asciiTheme="minorHAnsi" w:hAnsiTheme="minorHAnsi" w:cstheme="minorHAnsi"/>
                <w:b/>
                <w:sz w:val="24"/>
                <w:szCs w:val="24"/>
              </w:rPr>
              <w:t>side</w:t>
            </w:r>
            <w:proofErr w:type="spellEnd"/>
            <w:r w:rsidR="006138FA">
              <w:rPr>
                <w:rFonts w:asciiTheme="minorHAnsi" w:hAnsiTheme="minorHAnsi" w:cstheme="minorHAnsi"/>
                <w:b/>
                <w:sz w:val="24"/>
                <w:szCs w:val="24"/>
              </w:rPr>
              <w:t xml:space="preserve"> 2</w:t>
            </w:r>
          </w:p>
        </w:tc>
        <w:tc>
          <w:tcPr>
            <w:tcW w:w="850" w:type="dxa"/>
            <w:vAlign w:val="center"/>
          </w:tcPr>
          <w:p w14:paraId="5F252860" w14:textId="77777777" w:rsidR="00FE5D58" w:rsidRPr="00840473" w:rsidRDefault="00FE5D58" w:rsidP="00FE5D58">
            <w:pPr>
              <w:jc w:val="center"/>
              <w:rPr>
                <w:rFonts w:asciiTheme="minorHAnsi" w:eastAsiaTheme="minorHAnsi" w:hAnsiTheme="minorHAnsi" w:cstheme="minorHAnsi"/>
                <w:b/>
                <w:bCs/>
                <w:sz w:val="24"/>
                <w:szCs w:val="24"/>
              </w:rPr>
            </w:pPr>
            <w:r w:rsidRPr="00840473">
              <w:rPr>
                <w:rFonts w:asciiTheme="minorHAnsi" w:eastAsiaTheme="minorHAnsi" w:hAnsiTheme="minorHAnsi" w:cstheme="minorHAnsi"/>
                <w:b/>
                <w:bCs/>
                <w:sz w:val="24"/>
                <w:szCs w:val="24"/>
              </w:rPr>
              <w:t>CODIP</w:t>
            </w:r>
          </w:p>
        </w:tc>
      </w:tr>
      <w:tr w:rsidR="000E53B2" w:rsidRPr="00840473" w14:paraId="53BE41A5" w14:textId="77777777" w:rsidTr="00B15ADA">
        <w:tc>
          <w:tcPr>
            <w:tcW w:w="4678" w:type="dxa"/>
            <w:vAlign w:val="center"/>
          </w:tcPr>
          <w:p w14:paraId="7BC8B9B5" w14:textId="15427C76" w:rsidR="000E53B2" w:rsidRPr="00840473" w:rsidRDefault="000E53B2" w:rsidP="000E53B2">
            <w:pPr>
              <w:rPr>
                <w:rFonts w:asciiTheme="minorHAnsi" w:hAnsiTheme="minorHAnsi" w:cstheme="minorHAnsi"/>
                <w:snapToGrid w:val="0"/>
                <w:sz w:val="24"/>
                <w:szCs w:val="24"/>
              </w:rPr>
            </w:pPr>
            <w:proofErr w:type="spellStart"/>
            <w:r>
              <w:rPr>
                <w:rFonts w:eastAsiaTheme="minorHAnsi"/>
                <w:color w:val="000000"/>
                <w:sz w:val="24"/>
                <w:szCs w:val="24"/>
                <w:lang w:eastAsia="en-US"/>
              </w:rPr>
              <w:t>Less</w:t>
            </w:r>
            <w:proofErr w:type="spellEnd"/>
            <w:r>
              <w:rPr>
                <w:rFonts w:eastAsiaTheme="minorHAnsi"/>
                <w:color w:val="000000"/>
                <w:sz w:val="24"/>
                <w:szCs w:val="24"/>
                <w:lang w:eastAsia="en-US"/>
              </w:rPr>
              <w:t xml:space="preserve"> </w:t>
            </w:r>
            <w:proofErr w:type="spellStart"/>
            <w:r>
              <w:rPr>
                <w:rFonts w:eastAsiaTheme="minorHAnsi"/>
                <w:color w:val="000000"/>
                <w:sz w:val="24"/>
                <w:szCs w:val="24"/>
                <w:lang w:eastAsia="en-US"/>
              </w:rPr>
              <w:t>than</w:t>
            </w:r>
            <w:proofErr w:type="spellEnd"/>
            <w:r>
              <w:rPr>
                <w:rFonts w:eastAsiaTheme="minorHAnsi"/>
                <w:color w:val="000000"/>
                <w:sz w:val="24"/>
                <w:szCs w:val="24"/>
                <w:lang w:eastAsia="en-US"/>
              </w:rPr>
              <w:t xml:space="preserve"> </w:t>
            </w:r>
            <w:r w:rsidRPr="00D5746A">
              <w:rPr>
                <w:rFonts w:eastAsiaTheme="minorHAnsi"/>
                <w:color w:val="000000"/>
                <w:sz w:val="24"/>
                <w:szCs w:val="24"/>
                <w:lang w:eastAsia="en-US"/>
              </w:rPr>
              <w:t xml:space="preserve">15 </w:t>
            </w:r>
            <w:proofErr w:type="spellStart"/>
            <w:r w:rsidRPr="00D5746A">
              <w:rPr>
                <w:rFonts w:eastAsiaTheme="minorHAnsi"/>
                <w:color w:val="000000"/>
                <w:sz w:val="24"/>
                <w:szCs w:val="24"/>
                <w:lang w:eastAsia="en-US"/>
              </w:rPr>
              <w:t>μm</w:t>
            </w:r>
            <w:proofErr w:type="spellEnd"/>
          </w:p>
        </w:tc>
        <w:tc>
          <w:tcPr>
            <w:tcW w:w="850" w:type="dxa"/>
            <w:vAlign w:val="center"/>
          </w:tcPr>
          <w:p w14:paraId="5E8948E4" w14:textId="2A63CC9F" w:rsidR="000E53B2" w:rsidRPr="00840473" w:rsidRDefault="000E53B2" w:rsidP="000E53B2">
            <w:pPr>
              <w:jc w:val="center"/>
              <w:rPr>
                <w:rFonts w:asciiTheme="minorHAnsi" w:hAnsiTheme="minorHAnsi" w:cstheme="minorHAnsi"/>
                <w:snapToGrid w:val="0"/>
                <w:sz w:val="24"/>
                <w:szCs w:val="24"/>
              </w:rPr>
            </w:pPr>
            <w:r>
              <w:rPr>
                <w:rFonts w:asciiTheme="minorHAnsi" w:eastAsiaTheme="minorHAnsi" w:hAnsiTheme="minorHAnsi" w:cstheme="minorHAnsi"/>
                <w:color w:val="000000"/>
                <w:sz w:val="24"/>
                <w:szCs w:val="24"/>
                <w:lang w:eastAsia="en-US"/>
              </w:rPr>
              <w:t>F</w:t>
            </w:r>
            <w:r w:rsidRPr="00A62ACA">
              <w:rPr>
                <w:rFonts w:asciiTheme="minorHAnsi" w:eastAsiaTheme="minorHAnsi" w:hAnsiTheme="minorHAnsi" w:cstheme="minorHAnsi"/>
                <w:color w:val="000000"/>
                <w:sz w:val="24"/>
                <w:szCs w:val="24"/>
                <w:lang w:eastAsia="en-US"/>
              </w:rPr>
              <w:t>1</w:t>
            </w:r>
          </w:p>
        </w:tc>
      </w:tr>
      <w:tr w:rsidR="000E53B2" w:rsidRPr="00840473" w14:paraId="368B01A6" w14:textId="77777777" w:rsidTr="00B15ADA">
        <w:tc>
          <w:tcPr>
            <w:tcW w:w="4678" w:type="dxa"/>
            <w:vAlign w:val="center"/>
          </w:tcPr>
          <w:p w14:paraId="55A9FB52" w14:textId="06248515" w:rsidR="000E53B2" w:rsidRPr="00840473" w:rsidRDefault="000E53B2" w:rsidP="000E53B2">
            <w:pPr>
              <w:rPr>
                <w:rFonts w:cstheme="minorHAnsi"/>
                <w:sz w:val="24"/>
                <w:szCs w:val="24"/>
              </w:rPr>
            </w:pPr>
            <w:proofErr w:type="spellStart"/>
            <w:r>
              <w:rPr>
                <w:rFonts w:eastAsiaTheme="minorHAnsi"/>
                <w:color w:val="000000"/>
                <w:sz w:val="24"/>
                <w:szCs w:val="24"/>
                <w:lang w:eastAsia="en-US"/>
              </w:rPr>
              <w:t>Between</w:t>
            </w:r>
            <w:proofErr w:type="spellEnd"/>
            <w:r w:rsidRPr="00D5746A">
              <w:rPr>
                <w:rFonts w:eastAsiaTheme="minorHAnsi"/>
                <w:color w:val="000000"/>
                <w:sz w:val="24"/>
                <w:szCs w:val="24"/>
                <w:lang w:eastAsia="en-US"/>
              </w:rPr>
              <w:t xml:space="preserve"> 15 e 28 </w:t>
            </w:r>
            <w:proofErr w:type="spellStart"/>
            <w:r w:rsidRPr="00D5746A">
              <w:rPr>
                <w:rFonts w:eastAsiaTheme="minorHAnsi"/>
                <w:color w:val="000000"/>
                <w:sz w:val="24"/>
                <w:szCs w:val="24"/>
                <w:lang w:eastAsia="en-US"/>
              </w:rPr>
              <w:t>μm</w:t>
            </w:r>
            <w:proofErr w:type="spellEnd"/>
          </w:p>
        </w:tc>
        <w:tc>
          <w:tcPr>
            <w:tcW w:w="850" w:type="dxa"/>
            <w:vAlign w:val="center"/>
          </w:tcPr>
          <w:p w14:paraId="751B61FC" w14:textId="0F47B6B8" w:rsidR="000E53B2" w:rsidRPr="00840473" w:rsidRDefault="000E53B2" w:rsidP="000E53B2">
            <w:pPr>
              <w:jc w:val="center"/>
              <w:rPr>
                <w:rFonts w:cstheme="minorHAnsi"/>
                <w:sz w:val="24"/>
                <w:szCs w:val="24"/>
              </w:rPr>
            </w:pPr>
            <w:r>
              <w:rPr>
                <w:rFonts w:asciiTheme="minorHAnsi" w:eastAsiaTheme="minorHAnsi" w:hAnsiTheme="minorHAnsi" w:cstheme="minorHAnsi"/>
                <w:color w:val="000000"/>
                <w:sz w:val="24"/>
                <w:szCs w:val="24"/>
                <w:lang w:eastAsia="en-US"/>
              </w:rPr>
              <w:t>F</w:t>
            </w:r>
            <w:r w:rsidRPr="00A62ACA">
              <w:rPr>
                <w:rFonts w:asciiTheme="minorHAnsi" w:eastAsiaTheme="minorHAnsi" w:hAnsiTheme="minorHAnsi" w:cstheme="minorHAnsi"/>
                <w:color w:val="000000"/>
                <w:sz w:val="24"/>
                <w:szCs w:val="24"/>
                <w:lang w:eastAsia="en-US"/>
              </w:rPr>
              <w:t>2</w:t>
            </w:r>
          </w:p>
        </w:tc>
      </w:tr>
      <w:tr w:rsidR="000E53B2" w:rsidRPr="00840473" w14:paraId="7C326BB6" w14:textId="77777777" w:rsidTr="00B15ADA">
        <w:tc>
          <w:tcPr>
            <w:tcW w:w="4678" w:type="dxa"/>
            <w:vAlign w:val="center"/>
          </w:tcPr>
          <w:p w14:paraId="44E94995" w14:textId="023478D3" w:rsidR="000E53B2" w:rsidRPr="00840473" w:rsidRDefault="000E53B2" w:rsidP="000E53B2">
            <w:pPr>
              <w:rPr>
                <w:rFonts w:asciiTheme="minorHAnsi" w:hAnsiTheme="minorHAnsi" w:cstheme="minorHAnsi"/>
                <w:snapToGrid w:val="0"/>
                <w:sz w:val="24"/>
                <w:szCs w:val="24"/>
              </w:rPr>
            </w:pPr>
            <w:r>
              <w:rPr>
                <w:rFonts w:eastAsiaTheme="minorHAnsi"/>
                <w:color w:val="000000"/>
                <w:sz w:val="24"/>
                <w:szCs w:val="24"/>
                <w:lang w:eastAsia="en-US"/>
              </w:rPr>
              <w:t xml:space="preserve">More </w:t>
            </w:r>
            <w:proofErr w:type="spellStart"/>
            <w:r>
              <w:rPr>
                <w:rFonts w:eastAsiaTheme="minorHAnsi"/>
                <w:color w:val="000000"/>
                <w:sz w:val="24"/>
                <w:szCs w:val="24"/>
                <w:lang w:eastAsia="en-US"/>
              </w:rPr>
              <w:t>than</w:t>
            </w:r>
            <w:proofErr w:type="spellEnd"/>
            <w:r w:rsidRPr="00D5746A">
              <w:rPr>
                <w:rFonts w:eastAsiaTheme="minorHAnsi"/>
                <w:color w:val="000000"/>
                <w:sz w:val="24"/>
                <w:szCs w:val="24"/>
                <w:lang w:eastAsia="en-US"/>
              </w:rPr>
              <w:t xml:space="preserve"> 28 </w:t>
            </w:r>
            <w:proofErr w:type="spellStart"/>
            <w:r w:rsidRPr="00D5746A">
              <w:rPr>
                <w:rFonts w:eastAsiaTheme="minorHAnsi"/>
                <w:color w:val="000000"/>
                <w:sz w:val="24"/>
                <w:szCs w:val="24"/>
                <w:lang w:eastAsia="en-US"/>
              </w:rPr>
              <w:t>μm</w:t>
            </w:r>
            <w:proofErr w:type="spellEnd"/>
          </w:p>
        </w:tc>
        <w:tc>
          <w:tcPr>
            <w:tcW w:w="850" w:type="dxa"/>
            <w:vAlign w:val="center"/>
          </w:tcPr>
          <w:p w14:paraId="44B8AF85" w14:textId="3159A677" w:rsidR="000E53B2" w:rsidRPr="00840473" w:rsidRDefault="000E53B2" w:rsidP="000E53B2">
            <w:pPr>
              <w:jc w:val="center"/>
              <w:rPr>
                <w:rFonts w:asciiTheme="minorHAnsi" w:hAnsiTheme="minorHAnsi" w:cstheme="minorHAnsi"/>
                <w:snapToGrid w:val="0"/>
                <w:sz w:val="24"/>
                <w:szCs w:val="24"/>
              </w:rPr>
            </w:pPr>
            <w:r>
              <w:rPr>
                <w:rFonts w:asciiTheme="minorHAnsi" w:eastAsiaTheme="minorHAnsi" w:hAnsiTheme="minorHAnsi" w:cstheme="minorHAnsi"/>
                <w:color w:val="000000"/>
                <w:sz w:val="24"/>
                <w:szCs w:val="24"/>
                <w:lang w:eastAsia="en-US"/>
              </w:rPr>
              <w:t>F3</w:t>
            </w:r>
          </w:p>
        </w:tc>
      </w:tr>
    </w:tbl>
    <w:p w14:paraId="355B22A0" w14:textId="4A39515A" w:rsidR="00FE5D58" w:rsidRDefault="00FE5D58" w:rsidP="00FE5D58">
      <w:pPr>
        <w:widowControl w:val="0"/>
        <w:tabs>
          <w:tab w:val="left" w:pos="709"/>
        </w:tabs>
        <w:spacing w:after="0" w:line="240" w:lineRule="auto"/>
        <w:jc w:val="both"/>
        <w:rPr>
          <w:rFonts w:eastAsia="Times New Roman" w:cstheme="minorHAnsi"/>
          <w:snapToGrid w:val="0"/>
          <w:sz w:val="20"/>
          <w:szCs w:val="20"/>
          <w:lang w:eastAsia="pt-BR"/>
        </w:rPr>
      </w:pPr>
    </w:p>
    <w:tbl>
      <w:tblPr>
        <w:tblStyle w:val="Tabelacomgrade1"/>
        <w:tblW w:w="0" w:type="auto"/>
        <w:tblInd w:w="108" w:type="dxa"/>
        <w:tblLook w:val="04A0" w:firstRow="1" w:lastRow="0" w:firstColumn="1" w:lastColumn="0" w:noHBand="0" w:noVBand="1"/>
      </w:tblPr>
      <w:tblGrid>
        <w:gridCol w:w="4678"/>
        <w:gridCol w:w="850"/>
      </w:tblGrid>
      <w:tr w:rsidR="006138FA" w:rsidRPr="00840473" w14:paraId="1822E7CC" w14:textId="77777777" w:rsidTr="009634CF">
        <w:tc>
          <w:tcPr>
            <w:tcW w:w="4678" w:type="dxa"/>
            <w:vAlign w:val="center"/>
          </w:tcPr>
          <w:p w14:paraId="6652F031" w14:textId="7EECA25C" w:rsidR="006138FA" w:rsidRPr="00840473" w:rsidRDefault="006138FA" w:rsidP="009634CF">
            <w:pPr>
              <w:widowControl/>
              <w:rPr>
                <w:rFonts w:asciiTheme="minorHAnsi" w:eastAsiaTheme="minorHAnsi" w:hAnsiTheme="minorHAnsi" w:cstheme="minorHAnsi"/>
                <w:b/>
                <w:bCs/>
                <w:sz w:val="24"/>
                <w:szCs w:val="24"/>
              </w:rPr>
            </w:pPr>
            <w:r w:rsidRPr="00840473">
              <w:rPr>
                <w:rFonts w:asciiTheme="minorHAnsi" w:hAnsiTheme="minorHAnsi" w:cstheme="minorHAnsi"/>
                <w:b/>
                <w:sz w:val="24"/>
                <w:szCs w:val="24"/>
              </w:rPr>
              <w:t xml:space="preserve">Feature </w:t>
            </w:r>
            <w:r>
              <w:rPr>
                <w:rFonts w:asciiTheme="minorHAnsi" w:hAnsiTheme="minorHAnsi" w:cstheme="minorHAnsi"/>
                <w:b/>
                <w:sz w:val="24"/>
                <w:szCs w:val="24"/>
              </w:rPr>
              <w:t>7</w:t>
            </w:r>
            <w:r w:rsidRPr="00840473">
              <w:rPr>
                <w:rFonts w:asciiTheme="minorHAnsi" w:hAnsiTheme="minorHAnsi" w:cstheme="minorHAnsi"/>
                <w:b/>
                <w:sz w:val="24"/>
                <w:szCs w:val="24"/>
              </w:rPr>
              <w:t xml:space="preserve"> </w:t>
            </w:r>
            <w:r>
              <w:rPr>
                <w:rFonts w:asciiTheme="minorHAnsi" w:hAnsiTheme="minorHAnsi" w:cstheme="minorHAnsi"/>
                <w:b/>
                <w:sz w:val="24"/>
                <w:szCs w:val="24"/>
              </w:rPr>
              <w:t xml:space="preserve">– </w:t>
            </w:r>
            <w:proofErr w:type="spellStart"/>
            <w:r>
              <w:rPr>
                <w:rFonts w:asciiTheme="minorHAnsi" w:hAnsiTheme="minorHAnsi" w:cstheme="minorHAnsi"/>
                <w:b/>
                <w:sz w:val="24"/>
                <w:szCs w:val="24"/>
              </w:rPr>
              <w:t>Substrate</w:t>
            </w:r>
            <w:proofErr w:type="spellEnd"/>
            <w:r>
              <w:rPr>
                <w:rFonts w:asciiTheme="minorHAnsi" w:hAnsiTheme="minorHAnsi" w:cstheme="minorHAnsi"/>
                <w:b/>
                <w:sz w:val="24"/>
                <w:szCs w:val="24"/>
              </w:rPr>
              <w:t xml:space="preserve"> </w:t>
            </w:r>
            <w:proofErr w:type="spellStart"/>
            <w:r>
              <w:rPr>
                <w:rFonts w:asciiTheme="minorHAnsi" w:hAnsiTheme="minorHAnsi" w:cstheme="minorHAnsi"/>
                <w:b/>
                <w:sz w:val="24"/>
                <w:szCs w:val="24"/>
              </w:rPr>
              <w:t>coating</w:t>
            </w:r>
            <w:proofErr w:type="spellEnd"/>
          </w:p>
        </w:tc>
        <w:tc>
          <w:tcPr>
            <w:tcW w:w="850" w:type="dxa"/>
            <w:vAlign w:val="center"/>
          </w:tcPr>
          <w:p w14:paraId="16D58383" w14:textId="77777777" w:rsidR="006138FA" w:rsidRPr="00840473" w:rsidRDefault="006138FA" w:rsidP="009634CF">
            <w:pPr>
              <w:jc w:val="center"/>
              <w:rPr>
                <w:rFonts w:asciiTheme="minorHAnsi" w:eastAsiaTheme="minorHAnsi" w:hAnsiTheme="minorHAnsi" w:cstheme="minorHAnsi"/>
                <w:b/>
                <w:bCs/>
                <w:sz w:val="24"/>
                <w:szCs w:val="24"/>
              </w:rPr>
            </w:pPr>
            <w:r w:rsidRPr="00840473">
              <w:rPr>
                <w:rFonts w:asciiTheme="minorHAnsi" w:eastAsiaTheme="minorHAnsi" w:hAnsiTheme="minorHAnsi" w:cstheme="minorHAnsi"/>
                <w:b/>
                <w:bCs/>
                <w:sz w:val="24"/>
                <w:szCs w:val="24"/>
              </w:rPr>
              <w:t>CODIP</w:t>
            </w:r>
          </w:p>
        </w:tc>
      </w:tr>
      <w:tr w:rsidR="000E53B2" w:rsidRPr="00840473" w14:paraId="394E4460" w14:textId="77777777" w:rsidTr="009634CF">
        <w:tc>
          <w:tcPr>
            <w:tcW w:w="4678" w:type="dxa"/>
            <w:vAlign w:val="center"/>
          </w:tcPr>
          <w:p w14:paraId="0E234139" w14:textId="658F73A1" w:rsidR="000E53B2" w:rsidRPr="00840473" w:rsidRDefault="000E53B2" w:rsidP="000E53B2">
            <w:pPr>
              <w:rPr>
                <w:rFonts w:asciiTheme="minorHAnsi" w:hAnsiTheme="minorHAnsi" w:cstheme="minorHAnsi"/>
                <w:snapToGrid w:val="0"/>
                <w:sz w:val="24"/>
                <w:szCs w:val="24"/>
              </w:rPr>
            </w:pPr>
            <w:r w:rsidRPr="00903BDC">
              <w:rPr>
                <w:rFonts w:eastAsiaTheme="minorHAnsi"/>
                <w:color w:val="000000"/>
                <w:sz w:val="24"/>
                <w:szCs w:val="24"/>
                <w:lang w:eastAsia="en-US"/>
              </w:rPr>
              <w:t>Zinco entre 20 e 50g/m²</w:t>
            </w:r>
          </w:p>
        </w:tc>
        <w:tc>
          <w:tcPr>
            <w:tcW w:w="850" w:type="dxa"/>
            <w:vAlign w:val="center"/>
          </w:tcPr>
          <w:p w14:paraId="7989DF73" w14:textId="69432D21" w:rsidR="000E53B2" w:rsidRPr="00840473" w:rsidRDefault="000E53B2" w:rsidP="000E53B2">
            <w:pPr>
              <w:jc w:val="center"/>
              <w:rPr>
                <w:rFonts w:asciiTheme="minorHAnsi" w:hAnsiTheme="minorHAnsi" w:cstheme="minorHAnsi"/>
                <w:snapToGrid w:val="0"/>
                <w:sz w:val="24"/>
                <w:szCs w:val="24"/>
              </w:rPr>
            </w:pPr>
            <w:r w:rsidRPr="00A62ACA">
              <w:rPr>
                <w:rFonts w:asciiTheme="minorHAnsi" w:eastAsiaTheme="minorHAnsi" w:hAnsiTheme="minorHAnsi" w:cstheme="minorHAnsi"/>
                <w:color w:val="000000"/>
                <w:sz w:val="24"/>
                <w:szCs w:val="24"/>
                <w:lang w:eastAsia="en-US"/>
              </w:rPr>
              <w:t>G1</w:t>
            </w:r>
          </w:p>
        </w:tc>
      </w:tr>
      <w:tr w:rsidR="000E53B2" w:rsidRPr="00840473" w14:paraId="79D03009" w14:textId="77777777" w:rsidTr="009634CF">
        <w:tc>
          <w:tcPr>
            <w:tcW w:w="4678" w:type="dxa"/>
            <w:vAlign w:val="center"/>
          </w:tcPr>
          <w:p w14:paraId="1657A766" w14:textId="51274B7D" w:rsidR="000E53B2" w:rsidRPr="00840473" w:rsidRDefault="000E53B2" w:rsidP="000E53B2">
            <w:pPr>
              <w:rPr>
                <w:rFonts w:cstheme="minorHAnsi"/>
                <w:sz w:val="24"/>
                <w:szCs w:val="24"/>
              </w:rPr>
            </w:pPr>
            <w:r w:rsidRPr="00903BDC">
              <w:rPr>
                <w:rFonts w:eastAsiaTheme="minorHAnsi"/>
                <w:color w:val="000000"/>
                <w:sz w:val="24"/>
                <w:szCs w:val="24"/>
                <w:lang w:eastAsia="en-US"/>
              </w:rPr>
              <w:t>Zinco entre 51 e 100g/m²</w:t>
            </w:r>
          </w:p>
        </w:tc>
        <w:tc>
          <w:tcPr>
            <w:tcW w:w="850" w:type="dxa"/>
            <w:vAlign w:val="center"/>
          </w:tcPr>
          <w:p w14:paraId="3BBDC235" w14:textId="6B87E7F4" w:rsidR="000E53B2" w:rsidRDefault="000E53B2" w:rsidP="000E53B2">
            <w:pPr>
              <w:jc w:val="center"/>
              <w:rPr>
                <w:rFonts w:cstheme="minorHAnsi"/>
                <w:sz w:val="24"/>
                <w:szCs w:val="24"/>
              </w:rPr>
            </w:pPr>
            <w:r w:rsidRPr="00A62ACA">
              <w:rPr>
                <w:rFonts w:asciiTheme="minorHAnsi" w:eastAsiaTheme="minorHAnsi" w:hAnsiTheme="minorHAnsi" w:cstheme="minorHAnsi"/>
                <w:color w:val="000000"/>
                <w:sz w:val="24"/>
                <w:szCs w:val="24"/>
                <w:lang w:eastAsia="en-US"/>
              </w:rPr>
              <w:t>G2</w:t>
            </w:r>
          </w:p>
        </w:tc>
      </w:tr>
      <w:tr w:rsidR="000E53B2" w:rsidRPr="00840473" w14:paraId="49109EA9" w14:textId="77777777" w:rsidTr="009634CF">
        <w:tc>
          <w:tcPr>
            <w:tcW w:w="4678" w:type="dxa"/>
            <w:vAlign w:val="center"/>
          </w:tcPr>
          <w:p w14:paraId="21C212EA" w14:textId="57DA6AE8" w:rsidR="000E53B2" w:rsidRPr="00840473" w:rsidRDefault="000E53B2" w:rsidP="000E53B2">
            <w:pPr>
              <w:rPr>
                <w:rFonts w:cstheme="minorHAnsi"/>
                <w:sz w:val="24"/>
                <w:szCs w:val="24"/>
              </w:rPr>
            </w:pPr>
            <w:r w:rsidRPr="00903BDC">
              <w:rPr>
                <w:rFonts w:eastAsiaTheme="minorHAnsi"/>
                <w:color w:val="000000"/>
                <w:sz w:val="24"/>
                <w:szCs w:val="24"/>
                <w:lang w:eastAsia="en-US"/>
              </w:rPr>
              <w:t>Zinco entre 101 e 200g/m²</w:t>
            </w:r>
          </w:p>
        </w:tc>
        <w:tc>
          <w:tcPr>
            <w:tcW w:w="850" w:type="dxa"/>
            <w:vAlign w:val="center"/>
          </w:tcPr>
          <w:p w14:paraId="2D5C4D5C" w14:textId="71443C71" w:rsidR="000E53B2" w:rsidRDefault="000E53B2" w:rsidP="000E53B2">
            <w:pPr>
              <w:jc w:val="center"/>
              <w:rPr>
                <w:rFonts w:cstheme="minorHAnsi"/>
                <w:sz w:val="24"/>
                <w:szCs w:val="24"/>
              </w:rPr>
            </w:pPr>
            <w:r>
              <w:rPr>
                <w:rFonts w:asciiTheme="minorHAnsi" w:eastAsiaTheme="minorHAnsi" w:hAnsiTheme="minorHAnsi" w:cstheme="minorHAnsi"/>
                <w:color w:val="000000"/>
                <w:sz w:val="24"/>
                <w:szCs w:val="24"/>
                <w:lang w:eastAsia="en-US"/>
              </w:rPr>
              <w:t>G3</w:t>
            </w:r>
          </w:p>
        </w:tc>
      </w:tr>
      <w:tr w:rsidR="000E53B2" w:rsidRPr="00840473" w14:paraId="24041F43" w14:textId="77777777" w:rsidTr="009634CF">
        <w:tc>
          <w:tcPr>
            <w:tcW w:w="4678" w:type="dxa"/>
            <w:vAlign w:val="center"/>
          </w:tcPr>
          <w:p w14:paraId="6BD53882" w14:textId="61CFA60C" w:rsidR="000E53B2" w:rsidRPr="00840473" w:rsidRDefault="000E53B2" w:rsidP="000E53B2">
            <w:pPr>
              <w:rPr>
                <w:rFonts w:cstheme="minorHAnsi"/>
                <w:sz w:val="24"/>
                <w:szCs w:val="24"/>
              </w:rPr>
            </w:pPr>
            <w:r w:rsidRPr="00903BDC">
              <w:rPr>
                <w:rFonts w:eastAsiaTheme="minorHAnsi"/>
                <w:color w:val="000000"/>
                <w:sz w:val="24"/>
                <w:szCs w:val="24"/>
                <w:lang w:eastAsia="en-US"/>
              </w:rPr>
              <w:t>Zinco acima de 200g/m²</w:t>
            </w:r>
          </w:p>
        </w:tc>
        <w:tc>
          <w:tcPr>
            <w:tcW w:w="850" w:type="dxa"/>
            <w:vAlign w:val="center"/>
          </w:tcPr>
          <w:p w14:paraId="6DE5CD5B" w14:textId="762202E2" w:rsidR="000E53B2" w:rsidRDefault="000E53B2" w:rsidP="000E53B2">
            <w:pPr>
              <w:jc w:val="center"/>
              <w:rPr>
                <w:rFonts w:cstheme="minorHAnsi"/>
                <w:sz w:val="24"/>
                <w:szCs w:val="24"/>
              </w:rPr>
            </w:pPr>
            <w:r>
              <w:rPr>
                <w:rFonts w:asciiTheme="minorHAnsi" w:eastAsiaTheme="minorHAnsi" w:hAnsiTheme="minorHAnsi" w:cstheme="minorHAnsi"/>
                <w:color w:val="000000"/>
                <w:sz w:val="24"/>
                <w:szCs w:val="24"/>
                <w:lang w:eastAsia="en-US"/>
              </w:rPr>
              <w:t>G4</w:t>
            </w:r>
          </w:p>
        </w:tc>
      </w:tr>
      <w:tr w:rsidR="000E53B2" w:rsidRPr="00840473" w14:paraId="5A118E49" w14:textId="77777777" w:rsidTr="009634CF">
        <w:tc>
          <w:tcPr>
            <w:tcW w:w="4678" w:type="dxa"/>
            <w:vAlign w:val="center"/>
          </w:tcPr>
          <w:p w14:paraId="652F522A" w14:textId="11D580DB" w:rsidR="000E53B2" w:rsidRPr="00840473" w:rsidRDefault="000E53B2" w:rsidP="000E53B2">
            <w:pPr>
              <w:rPr>
                <w:rFonts w:cstheme="minorHAnsi"/>
                <w:sz w:val="24"/>
                <w:szCs w:val="24"/>
              </w:rPr>
            </w:pPr>
            <w:proofErr w:type="spellStart"/>
            <w:r w:rsidRPr="00903BDC">
              <w:rPr>
                <w:rFonts w:eastAsiaTheme="minorHAnsi"/>
                <w:color w:val="000000"/>
                <w:sz w:val="24"/>
                <w:szCs w:val="24"/>
                <w:lang w:eastAsia="en-US"/>
              </w:rPr>
              <w:t>AlZn</w:t>
            </w:r>
            <w:proofErr w:type="spellEnd"/>
            <w:r w:rsidRPr="00903BDC">
              <w:rPr>
                <w:rFonts w:eastAsiaTheme="minorHAnsi"/>
                <w:color w:val="000000"/>
                <w:sz w:val="24"/>
                <w:szCs w:val="24"/>
                <w:lang w:eastAsia="en-US"/>
              </w:rPr>
              <w:t xml:space="preserve"> entre 20 e 50g/m² </w:t>
            </w:r>
          </w:p>
        </w:tc>
        <w:tc>
          <w:tcPr>
            <w:tcW w:w="850" w:type="dxa"/>
            <w:vAlign w:val="center"/>
          </w:tcPr>
          <w:p w14:paraId="636FFB88" w14:textId="46BD02A3" w:rsidR="000E53B2" w:rsidRDefault="000E53B2" w:rsidP="000E53B2">
            <w:pPr>
              <w:jc w:val="center"/>
              <w:rPr>
                <w:rFonts w:cstheme="minorHAnsi"/>
                <w:sz w:val="24"/>
                <w:szCs w:val="24"/>
              </w:rPr>
            </w:pPr>
            <w:r>
              <w:rPr>
                <w:rFonts w:asciiTheme="minorHAnsi" w:eastAsiaTheme="minorHAnsi" w:hAnsiTheme="minorHAnsi" w:cstheme="minorHAnsi"/>
                <w:color w:val="000000"/>
                <w:sz w:val="24"/>
                <w:szCs w:val="24"/>
                <w:lang w:eastAsia="en-US"/>
              </w:rPr>
              <w:t>G5</w:t>
            </w:r>
          </w:p>
        </w:tc>
      </w:tr>
      <w:tr w:rsidR="000E53B2" w:rsidRPr="00840473" w14:paraId="3BCBCA62" w14:textId="77777777" w:rsidTr="009634CF">
        <w:tc>
          <w:tcPr>
            <w:tcW w:w="4678" w:type="dxa"/>
            <w:vAlign w:val="center"/>
          </w:tcPr>
          <w:p w14:paraId="098B49CE" w14:textId="5C1B0014" w:rsidR="000E53B2" w:rsidRPr="00840473" w:rsidRDefault="000E53B2" w:rsidP="000E53B2">
            <w:pPr>
              <w:rPr>
                <w:rFonts w:cstheme="minorHAnsi"/>
                <w:sz w:val="24"/>
                <w:szCs w:val="24"/>
              </w:rPr>
            </w:pPr>
            <w:proofErr w:type="spellStart"/>
            <w:r w:rsidRPr="00903BDC">
              <w:rPr>
                <w:rFonts w:eastAsiaTheme="minorHAnsi"/>
                <w:color w:val="000000"/>
                <w:sz w:val="24"/>
                <w:szCs w:val="24"/>
                <w:lang w:eastAsia="en-US"/>
              </w:rPr>
              <w:t>AlZn</w:t>
            </w:r>
            <w:proofErr w:type="spellEnd"/>
            <w:r w:rsidRPr="00903BDC">
              <w:rPr>
                <w:rFonts w:eastAsiaTheme="minorHAnsi"/>
                <w:color w:val="000000"/>
                <w:sz w:val="24"/>
                <w:szCs w:val="24"/>
                <w:lang w:eastAsia="en-US"/>
              </w:rPr>
              <w:t xml:space="preserve"> entre 51 e 100g/m²</w:t>
            </w:r>
          </w:p>
        </w:tc>
        <w:tc>
          <w:tcPr>
            <w:tcW w:w="850" w:type="dxa"/>
            <w:vAlign w:val="center"/>
          </w:tcPr>
          <w:p w14:paraId="3F9B16F0" w14:textId="12DEE971" w:rsidR="000E53B2" w:rsidRDefault="000E53B2" w:rsidP="000E53B2">
            <w:pPr>
              <w:jc w:val="center"/>
              <w:rPr>
                <w:rFonts w:cstheme="minorHAnsi"/>
                <w:sz w:val="24"/>
                <w:szCs w:val="24"/>
              </w:rPr>
            </w:pPr>
            <w:r>
              <w:rPr>
                <w:rFonts w:asciiTheme="minorHAnsi" w:eastAsiaTheme="minorHAnsi" w:hAnsiTheme="minorHAnsi" w:cstheme="minorHAnsi"/>
                <w:color w:val="000000"/>
                <w:sz w:val="24"/>
                <w:szCs w:val="24"/>
                <w:lang w:eastAsia="en-US"/>
              </w:rPr>
              <w:t>G6</w:t>
            </w:r>
          </w:p>
        </w:tc>
      </w:tr>
      <w:tr w:rsidR="000E53B2" w:rsidRPr="00840473" w14:paraId="195CECAF" w14:textId="77777777" w:rsidTr="009634CF">
        <w:tc>
          <w:tcPr>
            <w:tcW w:w="4678" w:type="dxa"/>
            <w:vAlign w:val="center"/>
          </w:tcPr>
          <w:p w14:paraId="20A46AD0" w14:textId="0CAE564A" w:rsidR="000E53B2" w:rsidRPr="00840473" w:rsidRDefault="000E53B2" w:rsidP="000E53B2">
            <w:pPr>
              <w:rPr>
                <w:rFonts w:cstheme="minorHAnsi"/>
                <w:sz w:val="24"/>
                <w:szCs w:val="24"/>
              </w:rPr>
            </w:pPr>
            <w:proofErr w:type="spellStart"/>
            <w:r w:rsidRPr="00903BDC">
              <w:rPr>
                <w:rFonts w:eastAsiaTheme="minorHAnsi"/>
                <w:color w:val="000000"/>
                <w:sz w:val="24"/>
                <w:szCs w:val="24"/>
                <w:lang w:eastAsia="en-US"/>
              </w:rPr>
              <w:t>AlZn</w:t>
            </w:r>
            <w:proofErr w:type="spellEnd"/>
            <w:r w:rsidRPr="00903BDC">
              <w:rPr>
                <w:rFonts w:eastAsiaTheme="minorHAnsi"/>
                <w:color w:val="000000"/>
                <w:sz w:val="24"/>
                <w:szCs w:val="24"/>
                <w:lang w:eastAsia="en-US"/>
              </w:rPr>
              <w:t xml:space="preserve"> entre 101 e 200g/m²</w:t>
            </w:r>
          </w:p>
        </w:tc>
        <w:tc>
          <w:tcPr>
            <w:tcW w:w="850" w:type="dxa"/>
            <w:vAlign w:val="center"/>
          </w:tcPr>
          <w:p w14:paraId="5EA27485" w14:textId="17311E3E" w:rsidR="000E53B2" w:rsidRDefault="000E53B2" w:rsidP="000E53B2">
            <w:pPr>
              <w:jc w:val="center"/>
              <w:rPr>
                <w:rFonts w:cstheme="minorHAnsi"/>
                <w:sz w:val="24"/>
                <w:szCs w:val="24"/>
              </w:rPr>
            </w:pPr>
            <w:r>
              <w:rPr>
                <w:rFonts w:asciiTheme="minorHAnsi" w:eastAsiaTheme="minorHAnsi" w:hAnsiTheme="minorHAnsi" w:cstheme="minorHAnsi"/>
                <w:color w:val="000000"/>
                <w:sz w:val="24"/>
                <w:szCs w:val="24"/>
                <w:lang w:eastAsia="en-US"/>
              </w:rPr>
              <w:t>G7</w:t>
            </w:r>
          </w:p>
        </w:tc>
      </w:tr>
      <w:tr w:rsidR="000E53B2" w:rsidRPr="00840473" w14:paraId="4EE7ABDF" w14:textId="77777777" w:rsidTr="009634CF">
        <w:tc>
          <w:tcPr>
            <w:tcW w:w="4678" w:type="dxa"/>
            <w:vAlign w:val="center"/>
          </w:tcPr>
          <w:p w14:paraId="1DBA9B90" w14:textId="5261DD54" w:rsidR="000E53B2" w:rsidRPr="000E53B2" w:rsidRDefault="000E53B2" w:rsidP="000E53B2">
            <w:pPr>
              <w:rPr>
                <w:rFonts w:asciiTheme="minorHAnsi" w:hAnsiTheme="minorHAnsi" w:cstheme="minorHAnsi"/>
                <w:sz w:val="24"/>
                <w:szCs w:val="24"/>
              </w:rPr>
            </w:pPr>
            <w:proofErr w:type="spellStart"/>
            <w:r w:rsidRPr="000E53B2">
              <w:rPr>
                <w:rFonts w:asciiTheme="minorHAnsi" w:hAnsiTheme="minorHAnsi" w:cstheme="minorHAnsi"/>
                <w:sz w:val="24"/>
                <w:szCs w:val="24"/>
              </w:rPr>
              <w:t>E</w:t>
            </w:r>
            <w:r w:rsidRPr="000E53B2">
              <w:rPr>
                <w:rFonts w:asciiTheme="minorHAnsi" w:eastAsiaTheme="minorHAnsi" w:hAnsiTheme="minorHAnsi" w:cstheme="minorHAnsi"/>
                <w:sz w:val="24"/>
                <w:szCs w:val="24"/>
                <w:lang w:eastAsia="en-US"/>
              </w:rPr>
              <w:t>letrogalvanizado</w:t>
            </w:r>
            <w:proofErr w:type="spellEnd"/>
            <w:r w:rsidRPr="000E53B2">
              <w:rPr>
                <w:rFonts w:asciiTheme="minorHAnsi" w:eastAsiaTheme="minorHAnsi" w:hAnsiTheme="minorHAnsi" w:cstheme="minorHAnsi"/>
                <w:sz w:val="24"/>
                <w:szCs w:val="24"/>
                <w:lang w:eastAsia="en-US"/>
              </w:rPr>
              <w:t xml:space="preserve"> </w:t>
            </w:r>
          </w:p>
        </w:tc>
        <w:tc>
          <w:tcPr>
            <w:tcW w:w="850" w:type="dxa"/>
            <w:vAlign w:val="center"/>
          </w:tcPr>
          <w:p w14:paraId="1AEE9C1C" w14:textId="0F74D12F" w:rsidR="000E53B2" w:rsidRDefault="000E53B2" w:rsidP="000E53B2">
            <w:pPr>
              <w:jc w:val="center"/>
              <w:rPr>
                <w:rFonts w:cstheme="minorHAnsi"/>
                <w:sz w:val="24"/>
                <w:szCs w:val="24"/>
              </w:rPr>
            </w:pPr>
            <w:r>
              <w:rPr>
                <w:rFonts w:asciiTheme="minorHAnsi" w:eastAsiaTheme="minorHAnsi" w:hAnsiTheme="minorHAnsi" w:cstheme="minorHAnsi"/>
                <w:color w:val="000000"/>
                <w:sz w:val="24"/>
                <w:szCs w:val="24"/>
                <w:lang w:eastAsia="en-US"/>
              </w:rPr>
              <w:t>G8</w:t>
            </w:r>
          </w:p>
        </w:tc>
      </w:tr>
      <w:tr w:rsidR="000E53B2" w:rsidRPr="00840473" w14:paraId="1E8686FF" w14:textId="77777777" w:rsidTr="009634CF">
        <w:tc>
          <w:tcPr>
            <w:tcW w:w="4678" w:type="dxa"/>
            <w:vAlign w:val="center"/>
          </w:tcPr>
          <w:p w14:paraId="0AA1EB9F" w14:textId="32AECD8E" w:rsidR="000E53B2" w:rsidRPr="00840473" w:rsidRDefault="000E53B2" w:rsidP="000E53B2">
            <w:pPr>
              <w:rPr>
                <w:rFonts w:asciiTheme="minorHAnsi" w:hAnsiTheme="minorHAnsi" w:cstheme="minorHAnsi"/>
                <w:snapToGrid w:val="0"/>
                <w:sz w:val="24"/>
                <w:szCs w:val="24"/>
              </w:rPr>
            </w:pPr>
            <w:r w:rsidRPr="00903BDC">
              <w:rPr>
                <w:rFonts w:eastAsiaTheme="minorHAnsi"/>
                <w:color w:val="000000"/>
                <w:sz w:val="24"/>
                <w:szCs w:val="24"/>
                <w:lang w:eastAsia="en-US"/>
              </w:rPr>
              <w:t xml:space="preserve">Outros </w:t>
            </w:r>
          </w:p>
        </w:tc>
        <w:tc>
          <w:tcPr>
            <w:tcW w:w="850" w:type="dxa"/>
            <w:vAlign w:val="center"/>
          </w:tcPr>
          <w:p w14:paraId="00D8F6F3" w14:textId="51DEC655" w:rsidR="000E53B2" w:rsidRPr="00840473" w:rsidRDefault="000E53B2" w:rsidP="000E53B2">
            <w:pPr>
              <w:jc w:val="center"/>
              <w:rPr>
                <w:rFonts w:asciiTheme="minorHAnsi" w:hAnsiTheme="minorHAnsi" w:cstheme="minorHAnsi"/>
                <w:snapToGrid w:val="0"/>
                <w:sz w:val="24"/>
                <w:szCs w:val="24"/>
              </w:rPr>
            </w:pPr>
            <w:r>
              <w:rPr>
                <w:rFonts w:asciiTheme="minorHAnsi" w:eastAsiaTheme="minorHAnsi" w:hAnsiTheme="minorHAnsi" w:cstheme="minorHAnsi"/>
                <w:color w:val="000000"/>
                <w:sz w:val="24"/>
                <w:szCs w:val="24"/>
                <w:lang w:eastAsia="en-US"/>
              </w:rPr>
              <w:t>G9</w:t>
            </w:r>
          </w:p>
        </w:tc>
      </w:tr>
    </w:tbl>
    <w:p w14:paraId="13F2C782" w14:textId="63DC8996" w:rsidR="004A4185" w:rsidRDefault="004A4185" w:rsidP="00FE5D58">
      <w:pPr>
        <w:widowControl w:val="0"/>
        <w:tabs>
          <w:tab w:val="left" w:pos="709"/>
        </w:tabs>
        <w:spacing w:after="0" w:line="240" w:lineRule="auto"/>
        <w:jc w:val="both"/>
        <w:rPr>
          <w:rFonts w:eastAsia="Times New Roman" w:cstheme="minorHAnsi"/>
          <w:snapToGrid w:val="0"/>
          <w:sz w:val="20"/>
          <w:szCs w:val="20"/>
          <w:lang w:eastAsia="pt-BR"/>
        </w:rPr>
      </w:pPr>
    </w:p>
    <w:tbl>
      <w:tblPr>
        <w:tblStyle w:val="Tabelacomgrade1"/>
        <w:tblW w:w="0" w:type="auto"/>
        <w:tblInd w:w="108" w:type="dxa"/>
        <w:tblLook w:val="04A0" w:firstRow="1" w:lastRow="0" w:firstColumn="1" w:lastColumn="0" w:noHBand="0" w:noVBand="1"/>
      </w:tblPr>
      <w:tblGrid>
        <w:gridCol w:w="4678"/>
        <w:gridCol w:w="850"/>
      </w:tblGrid>
      <w:tr w:rsidR="006138FA" w:rsidRPr="00840473" w14:paraId="27181DFD" w14:textId="77777777" w:rsidTr="009634CF">
        <w:tc>
          <w:tcPr>
            <w:tcW w:w="4678" w:type="dxa"/>
            <w:vAlign w:val="center"/>
          </w:tcPr>
          <w:p w14:paraId="7BFFA8EE" w14:textId="21F32CEF" w:rsidR="006138FA" w:rsidRPr="00840473" w:rsidRDefault="006138FA" w:rsidP="009634CF">
            <w:pPr>
              <w:widowControl/>
              <w:rPr>
                <w:rFonts w:asciiTheme="minorHAnsi" w:eastAsiaTheme="minorHAnsi" w:hAnsiTheme="minorHAnsi" w:cstheme="minorHAnsi"/>
                <w:b/>
                <w:bCs/>
                <w:sz w:val="24"/>
                <w:szCs w:val="24"/>
              </w:rPr>
            </w:pPr>
            <w:r w:rsidRPr="00840473">
              <w:rPr>
                <w:rFonts w:asciiTheme="minorHAnsi" w:hAnsiTheme="minorHAnsi" w:cstheme="minorHAnsi"/>
                <w:b/>
                <w:sz w:val="24"/>
                <w:szCs w:val="24"/>
              </w:rPr>
              <w:t xml:space="preserve">Feature </w:t>
            </w:r>
            <w:r>
              <w:rPr>
                <w:rFonts w:asciiTheme="minorHAnsi" w:hAnsiTheme="minorHAnsi" w:cstheme="minorHAnsi"/>
                <w:b/>
                <w:sz w:val="24"/>
                <w:szCs w:val="24"/>
              </w:rPr>
              <w:t>8</w:t>
            </w:r>
            <w:r w:rsidRPr="00840473">
              <w:rPr>
                <w:rFonts w:asciiTheme="minorHAnsi" w:hAnsiTheme="minorHAnsi" w:cstheme="minorHAnsi"/>
                <w:b/>
                <w:sz w:val="24"/>
                <w:szCs w:val="24"/>
              </w:rPr>
              <w:t xml:space="preserve"> </w:t>
            </w:r>
            <w:r>
              <w:rPr>
                <w:rFonts w:asciiTheme="minorHAnsi" w:hAnsiTheme="minorHAnsi" w:cstheme="minorHAnsi"/>
                <w:b/>
                <w:sz w:val="24"/>
                <w:szCs w:val="24"/>
              </w:rPr>
              <w:t>–</w:t>
            </w:r>
            <w:r w:rsidRPr="00840473">
              <w:rPr>
                <w:rFonts w:asciiTheme="minorHAnsi" w:hAnsiTheme="minorHAnsi" w:cstheme="minorHAnsi"/>
                <w:b/>
                <w:sz w:val="24"/>
                <w:szCs w:val="24"/>
              </w:rPr>
              <w:t xml:space="preserve"> </w:t>
            </w:r>
            <w:proofErr w:type="spellStart"/>
            <w:r>
              <w:rPr>
                <w:rFonts w:asciiTheme="minorHAnsi" w:hAnsiTheme="minorHAnsi" w:cstheme="minorHAnsi"/>
                <w:b/>
                <w:sz w:val="24"/>
                <w:szCs w:val="24"/>
              </w:rPr>
              <w:t>Protective</w:t>
            </w:r>
            <w:proofErr w:type="spellEnd"/>
            <w:r>
              <w:rPr>
                <w:rFonts w:asciiTheme="minorHAnsi" w:hAnsiTheme="minorHAnsi" w:cstheme="minorHAnsi"/>
                <w:b/>
                <w:sz w:val="24"/>
                <w:szCs w:val="24"/>
              </w:rPr>
              <w:t xml:space="preserve"> </w:t>
            </w:r>
            <w:proofErr w:type="spellStart"/>
            <w:r>
              <w:rPr>
                <w:rFonts w:asciiTheme="minorHAnsi" w:hAnsiTheme="minorHAnsi" w:cstheme="minorHAnsi"/>
                <w:b/>
                <w:sz w:val="24"/>
                <w:szCs w:val="24"/>
              </w:rPr>
              <w:t>film</w:t>
            </w:r>
            <w:proofErr w:type="spellEnd"/>
          </w:p>
        </w:tc>
        <w:tc>
          <w:tcPr>
            <w:tcW w:w="850" w:type="dxa"/>
            <w:vAlign w:val="center"/>
          </w:tcPr>
          <w:p w14:paraId="1A00ADCC" w14:textId="77777777" w:rsidR="006138FA" w:rsidRPr="00840473" w:rsidRDefault="006138FA" w:rsidP="009634CF">
            <w:pPr>
              <w:jc w:val="center"/>
              <w:rPr>
                <w:rFonts w:asciiTheme="minorHAnsi" w:eastAsiaTheme="minorHAnsi" w:hAnsiTheme="minorHAnsi" w:cstheme="minorHAnsi"/>
                <w:b/>
                <w:bCs/>
                <w:sz w:val="24"/>
                <w:szCs w:val="24"/>
              </w:rPr>
            </w:pPr>
            <w:r w:rsidRPr="00840473">
              <w:rPr>
                <w:rFonts w:asciiTheme="minorHAnsi" w:eastAsiaTheme="minorHAnsi" w:hAnsiTheme="minorHAnsi" w:cstheme="minorHAnsi"/>
                <w:b/>
                <w:bCs/>
                <w:sz w:val="24"/>
                <w:szCs w:val="24"/>
              </w:rPr>
              <w:t>CODIP</w:t>
            </w:r>
          </w:p>
        </w:tc>
      </w:tr>
      <w:tr w:rsidR="006138FA" w:rsidRPr="00840473" w14:paraId="14CA82E9" w14:textId="77777777" w:rsidTr="009634CF">
        <w:tc>
          <w:tcPr>
            <w:tcW w:w="4678" w:type="dxa"/>
            <w:vAlign w:val="center"/>
          </w:tcPr>
          <w:p w14:paraId="63433332" w14:textId="7142F6E7" w:rsidR="006138FA" w:rsidRPr="00840473" w:rsidRDefault="000E53B2" w:rsidP="009634CF">
            <w:pPr>
              <w:rPr>
                <w:rFonts w:asciiTheme="minorHAnsi" w:hAnsiTheme="minorHAnsi" w:cstheme="minorHAnsi"/>
                <w:snapToGrid w:val="0"/>
                <w:sz w:val="24"/>
                <w:szCs w:val="24"/>
              </w:rPr>
            </w:pPr>
            <w:r>
              <w:rPr>
                <w:rFonts w:asciiTheme="minorHAnsi" w:hAnsiTheme="minorHAnsi" w:cstheme="minorHAnsi"/>
                <w:snapToGrid w:val="0"/>
                <w:sz w:val="24"/>
                <w:szCs w:val="24"/>
              </w:rPr>
              <w:t>YES</w:t>
            </w:r>
          </w:p>
        </w:tc>
        <w:tc>
          <w:tcPr>
            <w:tcW w:w="850" w:type="dxa"/>
            <w:vAlign w:val="center"/>
          </w:tcPr>
          <w:p w14:paraId="240FFF86" w14:textId="323E8921" w:rsidR="006138FA" w:rsidRPr="00840473" w:rsidRDefault="000E53B2" w:rsidP="009634CF">
            <w:pPr>
              <w:jc w:val="center"/>
              <w:rPr>
                <w:rFonts w:asciiTheme="minorHAnsi" w:hAnsiTheme="minorHAnsi" w:cstheme="minorHAnsi"/>
                <w:snapToGrid w:val="0"/>
                <w:sz w:val="24"/>
                <w:szCs w:val="24"/>
              </w:rPr>
            </w:pPr>
            <w:r>
              <w:rPr>
                <w:rFonts w:asciiTheme="minorHAnsi" w:eastAsiaTheme="minorHAnsi" w:hAnsiTheme="minorHAnsi" w:cstheme="minorHAnsi"/>
                <w:sz w:val="24"/>
                <w:szCs w:val="24"/>
              </w:rPr>
              <w:t>H</w:t>
            </w:r>
            <w:r w:rsidR="006138FA" w:rsidRPr="00840473">
              <w:rPr>
                <w:rFonts w:asciiTheme="minorHAnsi" w:eastAsiaTheme="minorHAnsi" w:hAnsiTheme="minorHAnsi" w:cstheme="minorHAnsi"/>
                <w:sz w:val="24"/>
                <w:szCs w:val="24"/>
              </w:rPr>
              <w:t>1</w:t>
            </w:r>
          </w:p>
        </w:tc>
      </w:tr>
      <w:tr w:rsidR="006138FA" w:rsidRPr="00840473" w14:paraId="294FE3A9" w14:textId="77777777" w:rsidTr="009634CF">
        <w:tc>
          <w:tcPr>
            <w:tcW w:w="4678" w:type="dxa"/>
            <w:vAlign w:val="center"/>
          </w:tcPr>
          <w:p w14:paraId="380CE635" w14:textId="64BDC012" w:rsidR="006138FA" w:rsidRPr="00840473" w:rsidRDefault="000E53B2" w:rsidP="009634CF">
            <w:pPr>
              <w:rPr>
                <w:rFonts w:asciiTheme="minorHAnsi" w:hAnsiTheme="minorHAnsi" w:cstheme="minorHAnsi"/>
                <w:snapToGrid w:val="0"/>
                <w:sz w:val="24"/>
                <w:szCs w:val="24"/>
              </w:rPr>
            </w:pPr>
            <w:r>
              <w:rPr>
                <w:rFonts w:asciiTheme="minorHAnsi" w:hAnsiTheme="minorHAnsi" w:cstheme="minorHAnsi"/>
                <w:snapToGrid w:val="0"/>
                <w:sz w:val="24"/>
                <w:szCs w:val="24"/>
              </w:rPr>
              <w:t>NO</w:t>
            </w:r>
          </w:p>
        </w:tc>
        <w:tc>
          <w:tcPr>
            <w:tcW w:w="850" w:type="dxa"/>
            <w:vAlign w:val="center"/>
          </w:tcPr>
          <w:p w14:paraId="61E8569E" w14:textId="69CA6946" w:rsidR="006138FA" w:rsidRPr="00840473" w:rsidRDefault="000E53B2" w:rsidP="009634CF">
            <w:pPr>
              <w:jc w:val="center"/>
              <w:rPr>
                <w:rFonts w:asciiTheme="minorHAnsi" w:hAnsiTheme="minorHAnsi" w:cstheme="minorHAnsi"/>
                <w:snapToGrid w:val="0"/>
                <w:sz w:val="24"/>
                <w:szCs w:val="24"/>
              </w:rPr>
            </w:pPr>
            <w:r>
              <w:rPr>
                <w:rFonts w:asciiTheme="minorHAnsi" w:eastAsiaTheme="minorHAnsi" w:hAnsiTheme="minorHAnsi" w:cstheme="minorHAnsi"/>
                <w:sz w:val="24"/>
                <w:szCs w:val="24"/>
              </w:rPr>
              <w:t>H</w:t>
            </w:r>
            <w:r w:rsidR="006138FA" w:rsidRPr="00840473">
              <w:rPr>
                <w:rFonts w:asciiTheme="minorHAnsi" w:eastAsiaTheme="minorHAnsi" w:hAnsiTheme="minorHAnsi" w:cstheme="minorHAnsi"/>
                <w:sz w:val="24"/>
                <w:szCs w:val="24"/>
              </w:rPr>
              <w:t>2</w:t>
            </w:r>
          </w:p>
        </w:tc>
      </w:tr>
    </w:tbl>
    <w:p w14:paraId="647BEFE1" w14:textId="77777777" w:rsidR="004E48BE" w:rsidRDefault="004E48BE" w:rsidP="00FE5D58">
      <w:pPr>
        <w:widowControl w:val="0"/>
        <w:tabs>
          <w:tab w:val="left" w:pos="709"/>
        </w:tabs>
        <w:spacing w:after="0" w:line="240" w:lineRule="auto"/>
        <w:jc w:val="both"/>
        <w:rPr>
          <w:rFonts w:cstheme="minorHAnsi"/>
          <w:snapToGrid w:val="0"/>
          <w:sz w:val="24"/>
          <w:szCs w:val="24"/>
        </w:rPr>
      </w:pPr>
    </w:p>
    <w:p w14:paraId="2FB02817" w14:textId="77777777" w:rsidR="00B33673" w:rsidRPr="00B33673" w:rsidRDefault="00B33673" w:rsidP="00B33673">
      <w:pPr>
        <w:widowControl w:val="0"/>
        <w:tabs>
          <w:tab w:val="left" w:pos="709"/>
        </w:tabs>
        <w:spacing w:after="0" w:line="240" w:lineRule="auto"/>
        <w:jc w:val="both"/>
        <w:rPr>
          <w:rFonts w:cstheme="minorHAnsi"/>
          <w:sz w:val="24"/>
          <w:szCs w:val="24"/>
        </w:rPr>
      </w:pPr>
      <w:proofErr w:type="spellStart"/>
      <w:r w:rsidRPr="00B33673">
        <w:rPr>
          <w:rFonts w:cstheme="minorHAnsi"/>
          <w:sz w:val="24"/>
          <w:szCs w:val="24"/>
        </w:rPr>
        <w:t>Example</w:t>
      </w:r>
      <w:proofErr w:type="spellEnd"/>
      <w:r w:rsidRPr="00B33673">
        <w:rPr>
          <w:rFonts w:cstheme="minorHAnsi"/>
          <w:sz w:val="24"/>
          <w:szCs w:val="24"/>
        </w:rPr>
        <w:t xml:space="preserve"> </w:t>
      </w:r>
      <w:proofErr w:type="spellStart"/>
      <w:r w:rsidRPr="00B33673">
        <w:rPr>
          <w:rFonts w:cstheme="minorHAnsi"/>
          <w:sz w:val="24"/>
          <w:szCs w:val="24"/>
        </w:rPr>
        <w:t>of</w:t>
      </w:r>
      <w:proofErr w:type="spellEnd"/>
      <w:r w:rsidRPr="00B33673">
        <w:rPr>
          <w:rFonts w:cstheme="minorHAnsi"/>
          <w:sz w:val="24"/>
          <w:szCs w:val="24"/>
        </w:rPr>
        <w:t xml:space="preserve"> CODIP </w:t>
      </w:r>
      <w:proofErr w:type="spellStart"/>
      <w:r w:rsidRPr="00B33673">
        <w:rPr>
          <w:rFonts w:cstheme="minorHAnsi"/>
          <w:sz w:val="24"/>
          <w:szCs w:val="24"/>
        </w:rPr>
        <w:t>formulation</w:t>
      </w:r>
      <w:proofErr w:type="spellEnd"/>
      <w:r w:rsidRPr="00B33673">
        <w:rPr>
          <w:rFonts w:cstheme="minorHAnsi"/>
          <w:sz w:val="24"/>
          <w:szCs w:val="24"/>
        </w:rPr>
        <w:t>:</w:t>
      </w:r>
    </w:p>
    <w:p w14:paraId="1E9724A6" w14:textId="680F5254" w:rsidR="004A4185" w:rsidRDefault="00B33673" w:rsidP="00B33673">
      <w:pPr>
        <w:widowControl w:val="0"/>
        <w:tabs>
          <w:tab w:val="left" w:pos="709"/>
        </w:tabs>
        <w:spacing w:after="0" w:line="240" w:lineRule="auto"/>
        <w:jc w:val="both"/>
        <w:rPr>
          <w:rFonts w:eastAsia="Times New Roman" w:cstheme="minorHAnsi"/>
          <w:snapToGrid w:val="0"/>
          <w:sz w:val="20"/>
          <w:szCs w:val="20"/>
          <w:lang w:eastAsia="pt-BR"/>
        </w:rPr>
      </w:pPr>
      <w:r w:rsidRPr="00B33673">
        <w:rPr>
          <w:rFonts w:cstheme="minorHAnsi"/>
          <w:sz w:val="24"/>
          <w:szCs w:val="24"/>
        </w:rPr>
        <w:t xml:space="preserve">Steel </w:t>
      </w:r>
      <w:proofErr w:type="spellStart"/>
      <w:r w:rsidRPr="00B33673">
        <w:rPr>
          <w:rFonts w:cstheme="minorHAnsi"/>
          <w:sz w:val="24"/>
          <w:szCs w:val="24"/>
        </w:rPr>
        <w:t>coil</w:t>
      </w:r>
      <w:proofErr w:type="spellEnd"/>
      <w:r w:rsidRPr="00B33673">
        <w:rPr>
          <w:rFonts w:cstheme="minorHAnsi"/>
          <w:sz w:val="24"/>
          <w:szCs w:val="24"/>
        </w:rPr>
        <w:t xml:space="preserve"> 0.4mm </w:t>
      </w:r>
      <w:proofErr w:type="spellStart"/>
      <w:r w:rsidRPr="00B33673">
        <w:rPr>
          <w:rFonts w:cstheme="minorHAnsi"/>
          <w:sz w:val="24"/>
          <w:szCs w:val="24"/>
        </w:rPr>
        <w:t>thick</w:t>
      </w:r>
      <w:proofErr w:type="spellEnd"/>
      <w:r w:rsidRPr="00B33673">
        <w:rPr>
          <w:rFonts w:cstheme="minorHAnsi"/>
          <w:sz w:val="24"/>
          <w:szCs w:val="24"/>
        </w:rPr>
        <w:t xml:space="preserve">, 500m </w:t>
      </w:r>
      <w:proofErr w:type="spellStart"/>
      <w:r w:rsidRPr="00B33673">
        <w:rPr>
          <w:rFonts w:cstheme="minorHAnsi"/>
          <w:sz w:val="24"/>
          <w:szCs w:val="24"/>
        </w:rPr>
        <w:t>wide</w:t>
      </w:r>
      <w:proofErr w:type="spellEnd"/>
      <w:r w:rsidRPr="00B33673">
        <w:rPr>
          <w:rFonts w:cstheme="minorHAnsi"/>
          <w:sz w:val="24"/>
          <w:szCs w:val="24"/>
        </w:rPr>
        <w:t xml:space="preserve">, </w:t>
      </w:r>
      <w:proofErr w:type="spellStart"/>
      <w:r w:rsidRPr="00B33673">
        <w:rPr>
          <w:rFonts w:cstheme="minorHAnsi"/>
          <w:sz w:val="24"/>
          <w:szCs w:val="24"/>
        </w:rPr>
        <w:t>painted</w:t>
      </w:r>
      <w:proofErr w:type="spellEnd"/>
      <w:r w:rsidRPr="00B33673">
        <w:rPr>
          <w:rFonts w:cstheme="minorHAnsi"/>
          <w:sz w:val="24"/>
          <w:szCs w:val="24"/>
        </w:rPr>
        <w:t xml:space="preserve"> </w:t>
      </w:r>
      <w:proofErr w:type="spellStart"/>
      <w:r w:rsidRPr="00B33673">
        <w:rPr>
          <w:rFonts w:cstheme="minorHAnsi"/>
          <w:sz w:val="24"/>
          <w:szCs w:val="24"/>
        </w:rPr>
        <w:t>on</w:t>
      </w:r>
      <w:proofErr w:type="spellEnd"/>
      <w:r w:rsidRPr="00B33673">
        <w:rPr>
          <w:rFonts w:cstheme="minorHAnsi"/>
          <w:sz w:val="24"/>
          <w:szCs w:val="24"/>
        </w:rPr>
        <w:t xml:space="preserve"> </w:t>
      </w:r>
      <w:proofErr w:type="spellStart"/>
      <w:r w:rsidRPr="00B33673">
        <w:rPr>
          <w:rFonts w:cstheme="minorHAnsi"/>
          <w:sz w:val="24"/>
          <w:szCs w:val="24"/>
        </w:rPr>
        <w:t>both</w:t>
      </w:r>
      <w:proofErr w:type="spellEnd"/>
      <w:r w:rsidRPr="00B33673">
        <w:rPr>
          <w:rFonts w:cstheme="minorHAnsi"/>
          <w:sz w:val="24"/>
          <w:szCs w:val="24"/>
        </w:rPr>
        <w:t xml:space="preserve"> </w:t>
      </w:r>
      <w:proofErr w:type="spellStart"/>
      <w:r w:rsidRPr="00B33673">
        <w:rPr>
          <w:rFonts w:cstheme="minorHAnsi"/>
          <w:sz w:val="24"/>
          <w:szCs w:val="24"/>
        </w:rPr>
        <w:t>sides</w:t>
      </w:r>
      <w:proofErr w:type="spellEnd"/>
      <w:r w:rsidRPr="00B33673">
        <w:rPr>
          <w:rFonts w:cstheme="minorHAnsi"/>
          <w:sz w:val="24"/>
          <w:szCs w:val="24"/>
        </w:rPr>
        <w:t xml:space="preserve">, </w:t>
      </w:r>
      <w:proofErr w:type="spellStart"/>
      <w:r w:rsidRPr="00B33673">
        <w:rPr>
          <w:rFonts w:cstheme="minorHAnsi"/>
          <w:sz w:val="24"/>
          <w:szCs w:val="24"/>
        </w:rPr>
        <w:t>with</w:t>
      </w:r>
      <w:proofErr w:type="spellEnd"/>
      <w:r w:rsidRPr="00B33673">
        <w:rPr>
          <w:rFonts w:cstheme="minorHAnsi"/>
          <w:sz w:val="24"/>
          <w:szCs w:val="24"/>
        </w:rPr>
        <w:t xml:space="preserve"> 20 </w:t>
      </w:r>
      <w:proofErr w:type="spellStart"/>
      <w:r w:rsidRPr="00B33673">
        <w:rPr>
          <w:rFonts w:cstheme="minorHAnsi"/>
          <w:sz w:val="24"/>
          <w:szCs w:val="24"/>
        </w:rPr>
        <w:t>microns</w:t>
      </w:r>
      <w:proofErr w:type="spellEnd"/>
      <w:r w:rsidRPr="00B33673">
        <w:rPr>
          <w:rFonts w:cstheme="minorHAnsi"/>
          <w:sz w:val="24"/>
          <w:szCs w:val="24"/>
        </w:rPr>
        <w:t xml:space="preserve"> </w:t>
      </w:r>
      <w:proofErr w:type="spellStart"/>
      <w:r w:rsidRPr="00B33673">
        <w:rPr>
          <w:rFonts w:cstheme="minorHAnsi"/>
          <w:sz w:val="24"/>
          <w:szCs w:val="24"/>
        </w:rPr>
        <w:t>of</w:t>
      </w:r>
      <w:proofErr w:type="spellEnd"/>
      <w:r w:rsidRPr="00B33673">
        <w:rPr>
          <w:rFonts w:cstheme="minorHAnsi"/>
          <w:sz w:val="24"/>
          <w:szCs w:val="24"/>
        </w:rPr>
        <w:t xml:space="preserve"> </w:t>
      </w:r>
      <w:proofErr w:type="spellStart"/>
      <w:r w:rsidRPr="00B33673">
        <w:rPr>
          <w:rFonts w:cstheme="minorHAnsi"/>
          <w:sz w:val="24"/>
          <w:szCs w:val="24"/>
        </w:rPr>
        <w:t>paint</w:t>
      </w:r>
      <w:proofErr w:type="spellEnd"/>
      <w:r w:rsidRPr="00B33673">
        <w:rPr>
          <w:rFonts w:cstheme="minorHAnsi"/>
          <w:sz w:val="24"/>
          <w:szCs w:val="24"/>
        </w:rPr>
        <w:t xml:space="preserve"> </w:t>
      </w:r>
      <w:proofErr w:type="spellStart"/>
      <w:r w:rsidRPr="00B33673">
        <w:rPr>
          <w:rFonts w:cstheme="minorHAnsi"/>
          <w:sz w:val="24"/>
          <w:szCs w:val="24"/>
        </w:rPr>
        <w:t>on</w:t>
      </w:r>
      <w:proofErr w:type="spellEnd"/>
      <w:r w:rsidRPr="00B33673">
        <w:rPr>
          <w:rFonts w:cstheme="minorHAnsi"/>
          <w:sz w:val="24"/>
          <w:szCs w:val="24"/>
        </w:rPr>
        <w:t xml:space="preserve"> </w:t>
      </w:r>
      <w:proofErr w:type="spellStart"/>
      <w:r w:rsidRPr="00B33673">
        <w:rPr>
          <w:rFonts w:cstheme="minorHAnsi"/>
          <w:sz w:val="24"/>
          <w:szCs w:val="24"/>
        </w:rPr>
        <w:t>each</w:t>
      </w:r>
      <w:proofErr w:type="spellEnd"/>
      <w:r w:rsidRPr="00B33673">
        <w:rPr>
          <w:rFonts w:cstheme="minorHAnsi"/>
          <w:sz w:val="24"/>
          <w:szCs w:val="24"/>
        </w:rPr>
        <w:t xml:space="preserve"> </w:t>
      </w:r>
      <w:proofErr w:type="spellStart"/>
      <w:r w:rsidRPr="00B33673">
        <w:rPr>
          <w:rFonts w:cstheme="minorHAnsi"/>
          <w:sz w:val="24"/>
          <w:szCs w:val="24"/>
        </w:rPr>
        <w:t>side</w:t>
      </w:r>
      <w:proofErr w:type="spellEnd"/>
      <w:r w:rsidRPr="00B33673">
        <w:rPr>
          <w:rFonts w:cstheme="minorHAnsi"/>
          <w:sz w:val="24"/>
          <w:szCs w:val="24"/>
        </w:rPr>
        <w:t xml:space="preserve">, </w:t>
      </w:r>
      <w:proofErr w:type="spellStart"/>
      <w:r w:rsidRPr="00B33673">
        <w:rPr>
          <w:rFonts w:cstheme="minorHAnsi"/>
          <w:sz w:val="24"/>
          <w:szCs w:val="24"/>
        </w:rPr>
        <w:t>aluminium</w:t>
      </w:r>
      <w:proofErr w:type="spellEnd"/>
      <w:r w:rsidRPr="00B33673">
        <w:rPr>
          <w:rFonts w:cstheme="minorHAnsi"/>
          <w:sz w:val="24"/>
          <w:szCs w:val="24"/>
        </w:rPr>
        <w:t xml:space="preserve"> </w:t>
      </w:r>
      <w:proofErr w:type="spellStart"/>
      <w:r w:rsidRPr="00B33673">
        <w:rPr>
          <w:rFonts w:cstheme="minorHAnsi"/>
          <w:sz w:val="24"/>
          <w:szCs w:val="24"/>
        </w:rPr>
        <w:t>and</w:t>
      </w:r>
      <w:proofErr w:type="spellEnd"/>
      <w:r w:rsidRPr="00B33673">
        <w:rPr>
          <w:rFonts w:cstheme="minorHAnsi"/>
          <w:sz w:val="24"/>
          <w:szCs w:val="24"/>
        </w:rPr>
        <w:t xml:space="preserve"> </w:t>
      </w:r>
      <w:proofErr w:type="spellStart"/>
      <w:r w:rsidRPr="00B33673">
        <w:rPr>
          <w:rFonts w:cstheme="minorHAnsi"/>
          <w:sz w:val="24"/>
          <w:szCs w:val="24"/>
        </w:rPr>
        <w:t>zinc</w:t>
      </w:r>
      <w:proofErr w:type="spellEnd"/>
      <w:r w:rsidRPr="00B33673">
        <w:rPr>
          <w:rFonts w:cstheme="minorHAnsi"/>
          <w:sz w:val="24"/>
          <w:szCs w:val="24"/>
        </w:rPr>
        <w:t xml:space="preserve"> </w:t>
      </w:r>
      <w:proofErr w:type="spellStart"/>
      <w:r w:rsidRPr="00B33673">
        <w:rPr>
          <w:rFonts w:cstheme="minorHAnsi"/>
          <w:sz w:val="24"/>
          <w:szCs w:val="24"/>
        </w:rPr>
        <w:t>coating</w:t>
      </w:r>
      <w:proofErr w:type="spellEnd"/>
      <w:r w:rsidRPr="00B33673">
        <w:rPr>
          <w:rFonts w:cstheme="minorHAnsi"/>
          <w:sz w:val="24"/>
          <w:szCs w:val="24"/>
        </w:rPr>
        <w:t xml:space="preserve"> </w:t>
      </w:r>
      <w:proofErr w:type="spellStart"/>
      <w:r w:rsidRPr="00B33673">
        <w:rPr>
          <w:rFonts w:cstheme="minorHAnsi"/>
          <w:sz w:val="24"/>
          <w:szCs w:val="24"/>
        </w:rPr>
        <w:t>between</w:t>
      </w:r>
      <w:proofErr w:type="spellEnd"/>
      <w:r w:rsidRPr="00B33673">
        <w:rPr>
          <w:rFonts w:cstheme="minorHAnsi"/>
          <w:sz w:val="24"/>
          <w:szCs w:val="24"/>
        </w:rPr>
        <w:t xml:space="preserve"> 101 </w:t>
      </w:r>
      <w:proofErr w:type="spellStart"/>
      <w:r w:rsidRPr="00B33673">
        <w:rPr>
          <w:rFonts w:cstheme="minorHAnsi"/>
          <w:sz w:val="24"/>
          <w:szCs w:val="24"/>
        </w:rPr>
        <w:t>and</w:t>
      </w:r>
      <w:proofErr w:type="spellEnd"/>
      <w:r w:rsidRPr="00B33673">
        <w:rPr>
          <w:rFonts w:cstheme="minorHAnsi"/>
          <w:sz w:val="24"/>
          <w:szCs w:val="24"/>
        </w:rPr>
        <w:t xml:space="preserve"> 200g/m2 </w:t>
      </w:r>
      <w:proofErr w:type="spellStart"/>
      <w:r w:rsidRPr="00B33673">
        <w:rPr>
          <w:rFonts w:cstheme="minorHAnsi"/>
          <w:sz w:val="24"/>
          <w:szCs w:val="24"/>
        </w:rPr>
        <w:t>containing</w:t>
      </w:r>
      <w:proofErr w:type="spellEnd"/>
      <w:r w:rsidRPr="00B33673">
        <w:rPr>
          <w:rFonts w:cstheme="minorHAnsi"/>
          <w:sz w:val="24"/>
          <w:szCs w:val="24"/>
        </w:rPr>
        <w:t xml:space="preserve"> </w:t>
      </w:r>
      <w:proofErr w:type="spellStart"/>
      <w:r w:rsidRPr="00B33673">
        <w:rPr>
          <w:rFonts w:cstheme="minorHAnsi"/>
          <w:sz w:val="24"/>
          <w:szCs w:val="24"/>
        </w:rPr>
        <w:t>protective</w:t>
      </w:r>
      <w:proofErr w:type="spellEnd"/>
      <w:r w:rsidRPr="00B33673">
        <w:rPr>
          <w:rFonts w:cstheme="minorHAnsi"/>
          <w:sz w:val="24"/>
          <w:szCs w:val="24"/>
        </w:rPr>
        <w:t xml:space="preserve"> </w:t>
      </w:r>
      <w:proofErr w:type="spellStart"/>
      <w:r w:rsidRPr="00B33673">
        <w:rPr>
          <w:rFonts w:cstheme="minorHAnsi"/>
          <w:sz w:val="24"/>
          <w:szCs w:val="24"/>
        </w:rPr>
        <w:t>film</w:t>
      </w:r>
      <w:proofErr w:type="spellEnd"/>
      <w:r w:rsidRPr="00B33673">
        <w:rPr>
          <w:rFonts w:cstheme="minorHAnsi"/>
          <w:sz w:val="24"/>
          <w:szCs w:val="24"/>
        </w:rPr>
        <w:t>: A1B2C1D2E2F2G7H1</w:t>
      </w:r>
      <w:r>
        <w:rPr>
          <w:rFonts w:cstheme="minorHAnsi"/>
          <w:sz w:val="24"/>
          <w:szCs w:val="24"/>
        </w:rPr>
        <w:t>.</w:t>
      </w:r>
    </w:p>
    <w:p w14:paraId="4DE1067B" w14:textId="77777777" w:rsidR="004E48BE" w:rsidRPr="00840473" w:rsidRDefault="004E48BE" w:rsidP="00FE5D58">
      <w:pPr>
        <w:widowControl w:val="0"/>
        <w:tabs>
          <w:tab w:val="left" w:pos="709"/>
        </w:tabs>
        <w:spacing w:after="0" w:line="240" w:lineRule="auto"/>
        <w:jc w:val="both"/>
        <w:rPr>
          <w:rFonts w:eastAsia="Times New Roman" w:cstheme="minorHAnsi"/>
          <w:snapToGrid w:val="0"/>
          <w:sz w:val="20"/>
          <w:szCs w:val="20"/>
          <w:lang w:eastAsia="pt-BR"/>
        </w:rPr>
      </w:pP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6.1.4 State whether any services part of the production process are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lastRenderedPageBreak/>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number of normal shifts and hours of plant operation;</w:t>
      </w:r>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machinery and equipment in operation;</w:t>
      </w:r>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of products), periodic preventive maintenance, repair, cleaning, shift changes, rest and meals intervals, quality sampling, etc.;</w:t>
      </w:r>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 xml:space="preserve">In situations where production factors were acquisition provided to the company by related parties, provide evidence that such transactions were carried out at market prices, </w:t>
      </w:r>
      <w:r w:rsidR="00A35AE0" w:rsidRPr="00A35AE0">
        <w:rPr>
          <w:rFonts w:cstheme="minorHAnsi"/>
          <w:sz w:val="24"/>
          <w:szCs w:val="24"/>
          <w:lang w:val="en-US"/>
        </w:rPr>
        <w:lastRenderedPageBreak/>
        <w:t>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70AA09C6" w14:textId="77777777" w:rsidR="00840473" w:rsidRDefault="00840473" w:rsidP="00A63308">
      <w:pPr>
        <w:ind w:left="360" w:hanging="360"/>
        <w:jc w:val="both"/>
        <w:rPr>
          <w:rFonts w:cstheme="minorHAnsi"/>
          <w:sz w:val="24"/>
          <w:szCs w:val="24"/>
          <w:lang w:val="en-US"/>
        </w:rPr>
      </w:pPr>
    </w:p>
    <w:p w14:paraId="0534CC09" w14:textId="77777777" w:rsidR="00840473" w:rsidRDefault="00840473" w:rsidP="00A63308">
      <w:pPr>
        <w:ind w:left="360" w:hanging="360"/>
        <w:jc w:val="both"/>
        <w:rPr>
          <w:rFonts w:cstheme="minorHAnsi"/>
          <w:sz w:val="24"/>
          <w:szCs w:val="24"/>
          <w:lang w:val="en-US"/>
        </w:rPr>
      </w:pPr>
    </w:p>
    <w:p w14:paraId="494A2280" w14:textId="77777777" w:rsidR="00840473" w:rsidRDefault="00840473" w:rsidP="00A63308">
      <w:pPr>
        <w:ind w:left="360" w:hanging="360"/>
        <w:jc w:val="both"/>
        <w:rPr>
          <w:rFonts w:cstheme="minorHAnsi"/>
          <w:sz w:val="24"/>
          <w:szCs w:val="24"/>
          <w:lang w:val="en-US"/>
        </w:rPr>
      </w:pPr>
    </w:p>
    <w:p w14:paraId="5A416087" w14:textId="77777777" w:rsidR="00840473" w:rsidRDefault="00840473" w:rsidP="00A63308">
      <w:pPr>
        <w:ind w:left="360" w:hanging="360"/>
        <w:jc w:val="both"/>
        <w:rPr>
          <w:rFonts w:cstheme="minorHAnsi"/>
          <w:sz w:val="24"/>
          <w:szCs w:val="24"/>
          <w:lang w:val="en-US"/>
        </w:rPr>
      </w:pPr>
    </w:p>
    <w:p w14:paraId="150D4428" w14:textId="3C1A5BD2"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77DA28"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7FA5C"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 Sales in the domestic market;</w:t>
      </w:r>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w:t>
      </w:r>
      <w:proofErr w:type="spellStart"/>
      <w:r w:rsidRPr="00BB4922">
        <w:rPr>
          <w:rFonts w:cstheme="minorHAnsi"/>
          <w:sz w:val="24"/>
          <w:szCs w:val="24"/>
          <w:lang w:val="en-US"/>
        </w:rPr>
        <w:t>i</w:t>
      </w:r>
      <w:proofErr w:type="spellEnd"/>
      <w:r w:rsidRPr="00BB4922">
        <w:rPr>
          <w:rFonts w:cstheme="minorHAnsi"/>
          <w:sz w:val="24"/>
          <w:szCs w:val="24"/>
          <w:lang w:val="en-US"/>
        </w:rPr>
        <w:t>),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details.</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9550B8"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9550B8"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3B3BF8"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171DF417" w:rsidR="00A63308" w:rsidRPr="00BB4922" w:rsidRDefault="00A63308" w:rsidP="00840473">
      <w:pPr>
        <w:pBdr>
          <w:top w:val="single" w:sz="4" w:space="1" w:color="auto"/>
          <w:left w:val="single" w:sz="4" w:space="4" w:color="auto"/>
          <w:bottom w:val="single" w:sz="4" w:space="1" w:color="auto"/>
          <w:right w:val="single" w:sz="4" w:space="4" w:color="auto"/>
        </w:pBdr>
        <w:ind w:right="28"/>
        <w:jc w:val="center"/>
        <w:rPr>
          <w:rFonts w:cstheme="minorHAnsi"/>
          <w:b/>
          <w:sz w:val="24"/>
          <w:szCs w:val="24"/>
          <w:lang w:val="en-US"/>
        </w:rPr>
      </w:pPr>
      <w:r w:rsidRPr="00BB4922">
        <w:rPr>
          <w:rFonts w:cstheme="minorHAnsi"/>
          <w:b/>
          <w:sz w:val="24"/>
          <w:szCs w:val="24"/>
          <w:lang w:val="en-US"/>
        </w:rPr>
        <w:lastRenderedPageBreak/>
        <w:t>V – DETERMINATION OF NORMAL VALUE</w:t>
      </w:r>
    </w:p>
    <w:p w14:paraId="00F73151" w14:textId="77777777"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BB4922">
        <w:rPr>
          <w:rFonts w:cstheme="minorHAnsi"/>
          <w:i/>
          <w:sz w:val="24"/>
          <w:szCs w:val="24"/>
          <w:lang w:val="en-US"/>
        </w:rPr>
        <w:t xml:space="preserve">the like </w:t>
      </w:r>
      <w:r w:rsidRPr="00BB4922">
        <w:rPr>
          <w:rFonts w:cstheme="minorHAnsi"/>
          <w:i/>
          <w:sz w:val="24"/>
          <w:szCs w:val="24"/>
          <w:lang w:val="en-US"/>
        </w:rPr>
        <w:t xml:space="preserve">product. It is requested, thereby, that your company provides information </w:t>
      </w:r>
      <w:r w:rsidR="0028184E" w:rsidRPr="00BB4922">
        <w:rPr>
          <w:rFonts w:cstheme="minorHAnsi"/>
          <w:i/>
          <w:sz w:val="24"/>
          <w:szCs w:val="24"/>
          <w:lang w:val="en-US"/>
        </w:rPr>
        <w:t>about sales in the domestic market, exports to t</w:t>
      </w:r>
      <w:r w:rsidRPr="00BB4922">
        <w:rPr>
          <w:rFonts w:cstheme="minorHAnsi"/>
          <w:i/>
          <w:sz w:val="24"/>
          <w:szCs w:val="24"/>
          <w:lang w:val="en-US"/>
        </w:rPr>
        <w:t xml:space="preserve">hird-country </w:t>
      </w:r>
      <w:r w:rsidR="0028184E" w:rsidRPr="00BB4922">
        <w:rPr>
          <w:rFonts w:cstheme="minorHAnsi"/>
          <w:i/>
          <w:sz w:val="24"/>
          <w:szCs w:val="24"/>
          <w:lang w:val="en-US"/>
        </w:rPr>
        <w:t xml:space="preserve">markets </w:t>
      </w:r>
      <w:r w:rsidRPr="00BB4922">
        <w:rPr>
          <w:rFonts w:cstheme="minorHAnsi"/>
          <w:i/>
          <w:sz w:val="24"/>
          <w:szCs w:val="24"/>
          <w:lang w:val="en-US"/>
        </w:rPr>
        <w:t>and costs incurred by your company in product manufacturing, distribution and sales.</w:t>
      </w:r>
      <w:r w:rsidR="0041394A" w:rsidRPr="00BB4922">
        <w:rPr>
          <w:rFonts w:cstheme="minorHAnsi"/>
          <w:lang w:val="en-US"/>
        </w:rPr>
        <w:t xml:space="preserve"> </w:t>
      </w:r>
      <w:r w:rsidR="0041394A" w:rsidRPr="00BB4922">
        <w:rPr>
          <w:rFonts w:cstheme="minorHAnsi"/>
          <w:i/>
          <w:sz w:val="24"/>
          <w:szCs w:val="24"/>
          <w:lang w:val="en-US"/>
        </w:rPr>
        <w:t>It is important that all available data be reported by the company.</w:t>
      </w:r>
      <w:r w:rsidRPr="00BB4922">
        <w:rPr>
          <w:rFonts w:cstheme="minorHAnsi"/>
          <w:i/>
          <w:sz w:val="24"/>
          <w:szCs w:val="24"/>
          <w:lang w:val="en-US"/>
        </w:rPr>
        <w:t xml:space="preserve"> </w:t>
      </w:r>
      <w:r w:rsidRPr="00BB4922">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BB4922">
        <w:rPr>
          <w:rFonts w:cstheme="minorHAnsi"/>
          <w:bCs/>
          <w:i/>
          <w:sz w:val="24"/>
          <w:szCs w:val="24"/>
          <w:lang w:val="en-US"/>
        </w:rPr>
        <w:t>The aggregation of r</w:t>
      </w:r>
      <w:r w:rsidRPr="00BB4922">
        <w:rPr>
          <w:rFonts w:cstheme="minorHAnsi"/>
          <w:bCs/>
          <w:i/>
          <w:sz w:val="24"/>
          <w:szCs w:val="24"/>
          <w:lang w:val="en-US"/>
        </w:rPr>
        <w:t xml:space="preserve">eported information must be reconciled with your accounting system and with the information reported in Appendix </w:t>
      </w:r>
      <w:r w:rsidR="008F1010" w:rsidRPr="00BB4922">
        <w:rPr>
          <w:rFonts w:cstheme="minorHAnsi"/>
          <w:bCs/>
          <w:i/>
          <w:sz w:val="24"/>
          <w:szCs w:val="24"/>
          <w:lang w:val="en-US"/>
        </w:rPr>
        <w:t>VIII</w:t>
      </w:r>
      <w:r w:rsidRPr="00BB4922">
        <w:rPr>
          <w:rFonts w:cstheme="minorHAnsi"/>
          <w:bCs/>
          <w:i/>
          <w:sz w:val="24"/>
          <w:szCs w:val="24"/>
          <w:lang w:val="en-US"/>
        </w:rPr>
        <w:t>.</w:t>
      </w:r>
    </w:p>
    <w:p w14:paraId="262B9571" w14:textId="7329C1D0" w:rsidR="00A63308" w:rsidRPr="00BB4922" w:rsidRDefault="00A63308" w:rsidP="00A63308">
      <w:pPr>
        <w:jc w:val="both"/>
        <w:rPr>
          <w:rFonts w:cstheme="minorHAnsi"/>
          <w:sz w:val="24"/>
          <w:szCs w:val="24"/>
          <w:u w:val="single"/>
          <w:lang w:val="en-US"/>
        </w:rPr>
      </w:pPr>
    </w:p>
    <w:p w14:paraId="7110DF8C" w14:textId="77777777" w:rsidR="00A63308" w:rsidRPr="00BB4922" w:rsidRDefault="00A63308" w:rsidP="00840473">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r w:rsidR="00C676BE" w:rsidRPr="00BB4922">
        <w:rPr>
          <w:rFonts w:cstheme="minorHAnsi"/>
          <w:sz w:val="24"/>
          <w:szCs w:val="24"/>
          <w:lang w:val="en-US"/>
        </w:rPr>
        <w:t>to</w:t>
      </w:r>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others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08202728"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155C2F1F"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explain how the returns, if allowed, affect your sales records both in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5186B154" w:rsidR="00A63308" w:rsidRPr="00BB4922" w:rsidRDefault="00A63308" w:rsidP="0013617D">
      <w:pPr>
        <w:rPr>
          <w:rFonts w:cstheme="minorHAnsi"/>
          <w:sz w:val="24"/>
          <w:szCs w:val="24"/>
          <w:lang w:val="en-US"/>
        </w:rPr>
      </w:pPr>
    </w:p>
    <w:p w14:paraId="2C077B71" w14:textId="77777777" w:rsidR="00393049" w:rsidRPr="00BB4922" w:rsidRDefault="00A63308" w:rsidP="00E33BC4">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E33BC4">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w:t>
      </w:r>
      <w:r w:rsidRPr="00BB4922">
        <w:rPr>
          <w:rFonts w:cstheme="minorHAnsi"/>
          <w:sz w:val="24"/>
          <w:szCs w:val="24"/>
          <w:lang w:val="en-US"/>
        </w:rPr>
        <w:lastRenderedPageBreak/>
        <w:t>identify the cost of each shipment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2ED64735"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B33673">
        <w:rPr>
          <w:rFonts w:cstheme="minorHAnsi"/>
          <w:sz w:val="24"/>
          <w:szCs w:val="24"/>
          <w:lang w:val="en-US"/>
        </w:rPr>
        <w:t xml:space="preserve"> </w:t>
      </w:r>
      <w:r w:rsidRPr="00BB4922">
        <w:rPr>
          <w:rFonts w:cstheme="minorHAnsi"/>
          <w:sz w:val="24"/>
          <w:szCs w:val="24"/>
          <w:lang w:val="en-US"/>
        </w:rPr>
        <w:t>to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lastRenderedPageBreak/>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r w:rsidRPr="00BB4922">
        <w:rPr>
          <w:rFonts w:cstheme="minorHAnsi"/>
          <w:b/>
          <w:bCs/>
          <w:sz w:val="24"/>
          <w:szCs w:val="24"/>
          <w:lang w:val="en-US"/>
        </w:rPr>
        <w:t>Third-Country Customs Duty</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lastRenderedPageBreak/>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9550B8"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9550B8"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9550B8"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9550B8"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 xml:space="preserve">electrical energy or any other energy source (e.g.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lastRenderedPageBreak/>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9550B8"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9550B8"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9550B8"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9550B8"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9550B8"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Report the total fixed cost, which shall correspond to 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w:t>
            </w:r>
            <w:r w:rsidRPr="00BB4922">
              <w:rPr>
                <w:rFonts w:cstheme="minorHAnsi"/>
                <w:sz w:val="24"/>
                <w:szCs w:val="24"/>
                <w:lang w:val="en-US"/>
              </w:rPr>
              <w:lastRenderedPageBreak/>
              <w:t xml:space="preserve">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9550B8"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lastRenderedPageBreak/>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9550B8"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9550B8"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9550B8"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9550B8"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lastRenderedPageBreak/>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9550B8"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C99FB"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B6455"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6D7AE"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r w:rsidR="00E43746" w:rsidRPr="00BB4922">
        <w:rPr>
          <w:rFonts w:cstheme="minorHAnsi"/>
          <w:sz w:val="24"/>
          <w:szCs w:val="24"/>
          <w:lang w:val="en-US"/>
        </w:rPr>
        <w:t>to</w:t>
      </w:r>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2F6B8059"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5361B703"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 how the returns, if allowed, affect your sales records both in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lastRenderedPageBreak/>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374DCFA3" w:rsidR="008B38D1" w:rsidRPr="00BB4922" w:rsidRDefault="008B38D1" w:rsidP="008B38D1">
      <w:pPr>
        <w:jc w:val="both"/>
        <w:rPr>
          <w:rFonts w:cstheme="minorHAnsi"/>
          <w:sz w:val="24"/>
          <w:szCs w:val="24"/>
          <w:lang w:val="en-US"/>
        </w:rPr>
      </w:pPr>
    </w:p>
    <w:p w14:paraId="672FFDD0" w14:textId="77777777" w:rsidR="008B38D1" w:rsidRPr="00BB4922" w:rsidRDefault="008B38D1" w:rsidP="00E33BC4">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E33BC4">
      <w:pPr>
        <w:pStyle w:val="Default"/>
        <w:pBdr>
          <w:top w:val="single" w:sz="4" w:space="1" w:color="auto"/>
          <w:left w:val="single" w:sz="4" w:space="4" w:color="auto"/>
          <w:bottom w:val="single" w:sz="4" w:space="1" w:color="auto"/>
          <w:right w:val="single" w:sz="4" w:space="4" w:color="auto"/>
        </w:pBdr>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9550B8"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w:t>
      </w:r>
      <w:r w:rsidRPr="00BB4922">
        <w:rPr>
          <w:rFonts w:cstheme="minorHAnsi"/>
          <w:sz w:val="24"/>
          <w:szCs w:val="24"/>
          <w:lang w:val="en-US"/>
        </w:rPr>
        <w:lastRenderedPageBreak/>
        <w:t>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on the basis of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3F237E2D" w:rsidR="00B54E60" w:rsidRPr="00BB4922" w:rsidRDefault="00B54E60" w:rsidP="00B54E60">
      <w:pPr>
        <w:rPr>
          <w:rFonts w:cstheme="minorHAnsi"/>
          <w:sz w:val="24"/>
          <w:szCs w:val="24"/>
          <w:lang w:val="en-US"/>
        </w:rPr>
      </w:pPr>
    </w:p>
    <w:p w14:paraId="77A99193" w14:textId="77777777" w:rsidR="00AD707F" w:rsidRPr="00BB4922" w:rsidRDefault="008B38D1" w:rsidP="00E33BC4">
      <w:pPr>
        <w:pBdr>
          <w:top w:val="single" w:sz="4" w:space="1" w:color="auto"/>
          <w:left w:val="single" w:sz="4" w:space="4" w:color="auto"/>
          <w:bottom w:val="single" w:sz="4" w:space="1" w:color="auto"/>
          <w:right w:val="single" w:sz="4" w:space="4" w:color="auto"/>
        </w:pBd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E33BC4">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E33BC4">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E33BC4">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E33BC4">
      <w:pPr>
        <w:pBdr>
          <w:top w:val="single" w:sz="4" w:space="1" w:color="auto"/>
          <w:left w:val="single" w:sz="4" w:space="4" w:color="auto"/>
          <w:bottom w:val="single" w:sz="4" w:space="1" w:color="auto"/>
          <w:right w:val="single" w:sz="4" w:space="4" w:color="auto"/>
        </w:pBd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13" w:name="_Toc340425374"/>
      <w:r w:rsidRPr="00BB4922">
        <w:rPr>
          <w:rFonts w:asciiTheme="minorHAnsi" w:hAnsiTheme="minorHAnsi" w:cstheme="minorHAnsi"/>
          <w:szCs w:val="24"/>
          <w:lang w:val="en-US"/>
        </w:rPr>
        <w:lastRenderedPageBreak/>
        <w:t>VII – TOTAL SALES</w:t>
      </w:r>
      <w:bookmarkEnd w:id="13"/>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14" w:name="_Toc340425375"/>
      <w:r w:rsidRPr="00BB4922">
        <w:rPr>
          <w:rFonts w:asciiTheme="minorHAnsi" w:hAnsiTheme="minorHAnsi" w:cstheme="minorHAnsi"/>
          <w:szCs w:val="24"/>
          <w:lang w:val="en-US"/>
        </w:rPr>
        <w:t>ITEM D – TOTAL SALES RE</w:t>
      </w:r>
      <w:bookmarkEnd w:id="14"/>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taking into account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The information under field A must take into account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take into account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take into account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D70357">
      <w:headerReference w:type="default" r:id="rId9"/>
      <w:footerReference w:type="defaul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6991F" w14:textId="77777777" w:rsidR="00D70357" w:rsidRDefault="00D70357">
      <w:pPr>
        <w:spacing w:after="0" w:line="240" w:lineRule="auto"/>
      </w:pPr>
      <w:r>
        <w:separator/>
      </w:r>
    </w:p>
  </w:endnote>
  <w:endnote w:type="continuationSeparator" w:id="0">
    <w:p w14:paraId="1F350BC9" w14:textId="77777777" w:rsidR="00D70357" w:rsidRDefault="00D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77C8C" w14:textId="77777777" w:rsidR="00D70357" w:rsidRDefault="00D70357">
      <w:pPr>
        <w:spacing w:after="0" w:line="240" w:lineRule="auto"/>
      </w:pPr>
      <w:r>
        <w:separator/>
      </w:r>
    </w:p>
  </w:footnote>
  <w:footnote w:type="continuationSeparator" w:id="0">
    <w:p w14:paraId="66A2C367" w14:textId="77777777" w:rsidR="00D70357" w:rsidRDefault="00D70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4F40DD0"/>
    <w:multiLevelType w:val="hybridMultilevel"/>
    <w:tmpl w:val="B7581DFA"/>
    <w:lvl w:ilvl="0" w:tplc="6AEC4190">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10"/>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 w:numId="11" w16cid:durableId="699008971">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arle Vieira Calvão">
    <w15:presenceInfo w15:providerId="AD" w15:userId="S::hearle.calvao@mdic.gov.br::232693c6-0190-46b9-bc6b-089f335cfc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77CA8"/>
    <w:rsid w:val="00091246"/>
    <w:rsid w:val="00094F42"/>
    <w:rsid w:val="0009512E"/>
    <w:rsid w:val="000A3A37"/>
    <w:rsid w:val="000A6ED7"/>
    <w:rsid w:val="000B026D"/>
    <w:rsid w:val="000B6918"/>
    <w:rsid w:val="000C483E"/>
    <w:rsid w:val="000D0FED"/>
    <w:rsid w:val="000E21EC"/>
    <w:rsid w:val="000E393E"/>
    <w:rsid w:val="000E53B2"/>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E7D00"/>
    <w:rsid w:val="002F0981"/>
    <w:rsid w:val="002F0C0B"/>
    <w:rsid w:val="002F3B74"/>
    <w:rsid w:val="003134B7"/>
    <w:rsid w:val="00315185"/>
    <w:rsid w:val="00316A64"/>
    <w:rsid w:val="00322C40"/>
    <w:rsid w:val="003244BF"/>
    <w:rsid w:val="00325B7A"/>
    <w:rsid w:val="003313B0"/>
    <w:rsid w:val="00334F14"/>
    <w:rsid w:val="00335CC5"/>
    <w:rsid w:val="0033636F"/>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93095"/>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2969"/>
    <w:rsid w:val="0041394A"/>
    <w:rsid w:val="00415758"/>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5ED4"/>
    <w:rsid w:val="004A351E"/>
    <w:rsid w:val="004A4185"/>
    <w:rsid w:val="004A4696"/>
    <w:rsid w:val="004A571A"/>
    <w:rsid w:val="004A796C"/>
    <w:rsid w:val="004B446E"/>
    <w:rsid w:val="004B5411"/>
    <w:rsid w:val="004C14AC"/>
    <w:rsid w:val="004C569B"/>
    <w:rsid w:val="004D5404"/>
    <w:rsid w:val="004E48BE"/>
    <w:rsid w:val="004E4C23"/>
    <w:rsid w:val="004E4FC6"/>
    <w:rsid w:val="004F2DA8"/>
    <w:rsid w:val="004F406F"/>
    <w:rsid w:val="004F590B"/>
    <w:rsid w:val="004F76A9"/>
    <w:rsid w:val="00502462"/>
    <w:rsid w:val="00506B6C"/>
    <w:rsid w:val="005131AD"/>
    <w:rsid w:val="00520040"/>
    <w:rsid w:val="0052421B"/>
    <w:rsid w:val="0053213E"/>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6F04"/>
    <w:rsid w:val="00607022"/>
    <w:rsid w:val="00611485"/>
    <w:rsid w:val="006138FA"/>
    <w:rsid w:val="00617131"/>
    <w:rsid w:val="00617151"/>
    <w:rsid w:val="00617CA4"/>
    <w:rsid w:val="006222FB"/>
    <w:rsid w:val="006314CC"/>
    <w:rsid w:val="00632096"/>
    <w:rsid w:val="0063530B"/>
    <w:rsid w:val="00637CD6"/>
    <w:rsid w:val="00641921"/>
    <w:rsid w:val="006444C5"/>
    <w:rsid w:val="006467D9"/>
    <w:rsid w:val="00646F0C"/>
    <w:rsid w:val="00651AC2"/>
    <w:rsid w:val="006627DD"/>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6F6555"/>
    <w:rsid w:val="00705688"/>
    <w:rsid w:val="0071145F"/>
    <w:rsid w:val="00712F40"/>
    <w:rsid w:val="00714AB8"/>
    <w:rsid w:val="007233D8"/>
    <w:rsid w:val="00726DFF"/>
    <w:rsid w:val="00730463"/>
    <w:rsid w:val="00731ADC"/>
    <w:rsid w:val="00732A72"/>
    <w:rsid w:val="00734A7B"/>
    <w:rsid w:val="00735E8E"/>
    <w:rsid w:val="00737393"/>
    <w:rsid w:val="00742031"/>
    <w:rsid w:val="00742505"/>
    <w:rsid w:val="00746039"/>
    <w:rsid w:val="0075644D"/>
    <w:rsid w:val="00756D61"/>
    <w:rsid w:val="00762CD7"/>
    <w:rsid w:val="00765C1F"/>
    <w:rsid w:val="00765DD6"/>
    <w:rsid w:val="00767BE6"/>
    <w:rsid w:val="00771EE8"/>
    <w:rsid w:val="007734AA"/>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0F9E"/>
    <w:rsid w:val="007D306D"/>
    <w:rsid w:val="007D3DE2"/>
    <w:rsid w:val="007E1ACA"/>
    <w:rsid w:val="007E76EE"/>
    <w:rsid w:val="007F7684"/>
    <w:rsid w:val="0080175B"/>
    <w:rsid w:val="00801D32"/>
    <w:rsid w:val="00801F1C"/>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817"/>
    <w:rsid w:val="00836DAA"/>
    <w:rsid w:val="00840473"/>
    <w:rsid w:val="0084120E"/>
    <w:rsid w:val="008433E9"/>
    <w:rsid w:val="008454EB"/>
    <w:rsid w:val="00847B63"/>
    <w:rsid w:val="00854030"/>
    <w:rsid w:val="00862632"/>
    <w:rsid w:val="0086334B"/>
    <w:rsid w:val="00863F3D"/>
    <w:rsid w:val="00864CB2"/>
    <w:rsid w:val="00864CE9"/>
    <w:rsid w:val="008656E4"/>
    <w:rsid w:val="00880692"/>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2138"/>
    <w:rsid w:val="009366A5"/>
    <w:rsid w:val="00940020"/>
    <w:rsid w:val="009405E1"/>
    <w:rsid w:val="0094173D"/>
    <w:rsid w:val="00947A41"/>
    <w:rsid w:val="0095390A"/>
    <w:rsid w:val="009550B8"/>
    <w:rsid w:val="00957BC3"/>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339D"/>
    <w:rsid w:val="00A535FB"/>
    <w:rsid w:val="00A63308"/>
    <w:rsid w:val="00A634FD"/>
    <w:rsid w:val="00A7335D"/>
    <w:rsid w:val="00A74E22"/>
    <w:rsid w:val="00A82854"/>
    <w:rsid w:val="00A87FF0"/>
    <w:rsid w:val="00A92D4D"/>
    <w:rsid w:val="00A94E6D"/>
    <w:rsid w:val="00A95976"/>
    <w:rsid w:val="00AA1963"/>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15ADA"/>
    <w:rsid w:val="00B227C4"/>
    <w:rsid w:val="00B247C2"/>
    <w:rsid w:val="00B24A1A"/>
    <w:rsid w:val="00B32AC7"/>
    <w:rsid w:val="00B33673"/>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77EAF"/>
    <w:rsid w:val="00CA154F"/>
    <w:rsid w:val="00CB275C"/>
    <w:rsid w:val="00CB2EE1"/>
    <w:rsid w:val="00CB2FD2"/>
    <w:rsid w:val="00CB6EF5"/>
    <w:rsid w:val="00CC634E"/>
    <w:rsid w:val="00CC7D75"/>
    <w:rsid w:val="00CD0F7C"/>
    <w:rsid w:val="00CE44A9"/>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67401"/>
    <w:rsid w:val="00D70357"/>
    <w:rsid w:val="00D75574"/>
    <w:rsid w:val="00D765D0"/>
    <w:rsid w:val="00D766D5"/>
    <w:rsid w:val="00D80555"/>
    <w:rsid w:val="00D83622"/>
    <w:rsid w:val="00D84553"/>
    <w:rsid w:val="00D8549C"/>
    <w:rsid w:val="00D87492"/>
    <w:rsid w:val="00D90670"/>
    <w:rsid w:val="00D95F46"/>
    <w:rsid w:val="00DA70CC"/>
    <w:rsid w:val="00DB1035"/>
    <w:rsid w:val="00DB76D9"/>
    <w:rsid w:val="00DC2020"/>
    <w:rsid w:val="00DD0076"/>
    <w:rsid w:val="00DD05AA"/>
    <w:rsid w:val="00DE1635"/>
    <w:rsid w:val="00DF4D93"/>
    <w:rsid w:val="00DF5298"/>
    <w:rsid w:val="00DF5729"/>
    <w:rsid w:val="00E1126E"/>
    <w:rsid w:val="00E1151F"/>
    <w:rsid w:val="00E144C9"/>
    <w:rsid w:val="00E14828"/>
    <w:rsid w:val="00E211CF"/>
    <w:rsid w:val="00E22825"/>
    <w:rsid w:val="00E33378"/>
    <w:rsid w:val="00E33BC4"/>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3394"/>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5B9B"/>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73895"/>
    <w:rsid w:val="00F75488"/>
    <w:rsid w:val="00F75CF0"/>
    <w:rsid w:val="00F81B23"/>
    <w:rsid w:val="00F8223F"/>
    <w:rsid w:val="00F851FB"/>
    <w:rsid w:val="00F94F55"/>
    <w:rsid w:val="00F969CD"/>
    <w:rsid w:val="00FB2220"/>
    <w:rsid w:val="00FB4EEA"/>
    <w:rsid w:val="00FB6ACA"/>
    <w:rsid w:val="00FC17B9"/>
    <w:rsid w:val="00FC7068"/>
    <w:rsid w:val="00FE5D5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table" w:customStyle="1" w:styleId="Tabelacomgrade1">
    <w:name w:val="Tabela com grade1"/>
    <w:basedOn w:val="Tabelanormal"/>
    <w:next w:val="Tabelacomgrade"/>
    <w:rsid w:val="00FE5D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9550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56</Pages>
  <Words>15690</Words>
  <Characters>84732</Characters>
  <Application>Microsoft Office Word</Application>
  <DocSecurity>0</DocSecurity>
  <Lines>706</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Hearle Vieira Calvão</cp:lastModifiedBy>
  <cp:revision>2</cp:revision>
  <dcterms:created xsi:type="dcterms:W3CDTF">2024-03-15T16:24:00Z</dcterms:created>
  <dcterms:modified xsi:type="dcterms:W3CDTF">2024-03-15T16:24:00Z</dcterms:modified>
</cp:coreProperties>
</file>