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58255" behindDoc="0" locked="0" layoutInCell="1" allowOverlap="1" wp14:anchorId="2C70799E" wp14:editId="4B1C8DA1">
                <wp:simplePos x="0" y="0"/>
                <wp:positionH relativeFrom="column">
                  <wp:posOffset>-288925</wp:posOffset>
                </wp:positionH>
                <wp:positionV relativeFrom="paragraph">
                  <wp:posOffset>-484505</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BA893" id="Retângulo 17" o:spid="_x0000_s1026" style="position:absolute;margin-left:-22.75pt;margin-top:-38.15pt;width:526.45pt;height:765.8pt;z-index:2516582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40C1E225" w:rsidR="007E1ACA" w:rsidRPr="00F15FF1" w:rsidRDefault="007E1ACA" w:rsidP="007E1ACA">
      <w:pPr>
        <w:jc w:val="both"/>
        <w:rPr>
          <w:rFonts w:cstheme="minorHAnsi"/>
          <w:sz w:val="24"/>
          <w:szCs w:val="24"/>
          <w:lang w:val="en-US"/>
        </w:rPr>
      </w:pPr>
      <w:r w:rsidRPr="00F15FF1">
        <w:rPr>
          <w:rFonts w:cstheme="minorHAnsi"/>
          <w:sz w:val="24"/>
          <w:szCs w:val="24"/>
          <w:lang w:val="en-US"/>
        </w:rPr>
        <w:t xml:space="preserve">Investigation of the practice of dumping in </w:t>
      </w:r>
      <w:r w:rsidR="00F3194C" w:rsidRPr="00F15FF1">
        <w:rPr>
          <w:rStyle w:val="normaltextrun"/>
          <w:sz w:val="24"/>
          <w:szCs w:val="24"/>
          <w:shd w:val="clear" w:color="auto" w:fill="FFFFFF"/>
          <w:lang w:val="en-US"/>
        </w:rPr>
        <w:t>polyester staple fibers</w:t>
      </w:r>
      <w:r w:rsidR="000A5815" w:rsidRPr="00F15FF1">
        <w:rPr>
          <w:rStyle w:val="normaltextrun"/>
          <w:sz w:val="24"/>
          <w:szCs w:val="24"/>
          <w:shd w:val="clear" w:color="auto" w:fill="FFFFFF"/>
          <w:lang w:val="en-US"/>
        </w:rPr>
        <w:t xml:space="preserve"> </w:t>
      </w:r>
      <w:r w:rsidRPr="00F15FF1">
        <w:rPr>
          <w:rFonts w:cstheme="minorHAnsi"/>
          <w:sz w:val="24"/>
          <w:szCs w:val="24"/>
          <w:lang w:val="en-US"/>
        </w:rPr>
        <w:t xml:space="preserve">exports to Brazil, usually classified under </w:t>
      </w:r>
      <w:r w:rsidR="00E72607" w:rsidRPr="00F15FF1">
        <w:rPr>
          <w:rFonts w:cstheme="minorHAnsi"/>
          <w:sz w:val="24"/>
          <w:szCs w:val="24"/>
          <w:lang w:val="en-US"/>
        </w:rPr>
        <w:t>sub</w:t>
      </w:r>
      <w:r w:rsidRPr="00F15FF1">
        <w:rPr>
          <w:rFonts w:cstheme="minorHAnsi"/>
          <w:sz w:val="24"/>
          <w:szCs w:val="24"/>
          <w:lang w:val="en-US"/>
        </w:rPr>
        <w:t xml:space="preserve">item </w:t>
      </w:r>
      <w:r w:rsidR="006E7206" w:rsidRPr="00F15FF1">
        <w:rPr>
          <w:rStyle w:val="normaltextrun"/>
          <w:sz w:val="24"/>
          <w:szCs w:val="24"/>
          <w:shd w:val="clear" w:color="auto" w:fill="FFFFFF"/>
          <w:lang w:val="en-US"/>
        </w:rPr>
        <w:t xml:space="preserve">5503.20.90 </w:t>
      </w:r>
      <w:r w:rsidRPr="00F15FF1">
        <w:rPr>
          <w:rFonts w:cstheme="minorHAnsi"/>
          <w:sz w:val="24"/>
          <w:szCs w:val="24"/>
          <w:lang w:val="en-US"/>
        </w:rPr>
        <w:t xml:space="preserve">of the MERCOSUR Common Nomenclature (NCM – </w:t>
      </w:r>
      <w:proofErr w:type="spellStart"/>
      <w:r w:rsidRPr="00F15FF1">
        <w:rPr>
          <w:rFonts w:cstheme="minorHAnsi"/>
          <w:sz w:val="24"/>
          <w:szCs w:val="24"/>
          <w:lang w:val="en-US"/>
        </w:rPr>
        <w:t>Nomenclatura</w:t>
      </w:r>
      <w:proofErr w:type="spellEnd"/>
      <w:r w:rsidRPr="00F15FF1">
        <w:rPr>
          <w:rFonts w:cstheme="minorHAnsi"/>
          <w:sz w:val="24"/>
          <w:szCs w:val="24"/>
          <w:lang w:val="en-US"/>
        </w:rPr>
        <w:t xml:space="preserve"> Comum do MERCOSUL), </w:t>
      </w:r>
      <w:r w:rsidR="00C26D11" w:rsidRPr="00F15FF1">
        <w:rPr>
          <w:rFonts w:cstheme="minorHAnsi"/>
          <w:sz w:val="24"/>
          <w:szCs w:val="24"/>
          <w:lang w:val="en-US"/>
        </w:rPr>
        <w:t xml:space="preserve">originating in </w:t>
      </w:r>
      <w:r w:rsidR="00193941" w:rsidRPr="00F15FF1">
        <w:rPr>
          <w:rStyle w:val="normaltextrun"/>
          <w:sz w:val="24"/>
          <w:szCs w:val="24"/>
          <w:bdr w:val="none" w:sz="0" w:space="0" w:color="auto" w:frame="1"/>
          <w:lang w:val="en-US"/>
        </w:rPr>
        <w:t xml:space="preserve">China, Malaysia, Thailand, </w:t>
      </w:r>
      <w:proofErr w:type="gramStart"/>
      <w:r w:rsidR="00193941" w:rsidRPr="00F15FF1">
        <w:rPr>
          <w:rStyle w:val="normaltextrun"/>
          <w:sz w:val="24"/>
          <w:szCs w:val="24"/>
          <w:bdr w:val="none" w:sz="0" w:space="0" w:color="auto" w:frame="1"/>
          <w:lang w:val="en-US"/>
        </w:rPr>
        <w:t>Vietnam</w:t>
      </w:r>
      <w:proofErr w:type="gramEnd"/>
      <w:r w:rsidR="00193941" w:rsidRPr="00F15FF1">
        <w:rPr>
          <w:rStyle w:val="normaltextrun"/>
          <w:sz w:val="24"/>
          <w:szCs w:val="24"/>
          <w:bdr w:val="none" w:sz="0" w:space="0" w:color="auto" w:frame="1"/>
          <w:lang w:val="en-US"/>
        </w:rPr>
        <w:t xml:space="preserve"> and India</w:t>
      </w:r>
      <w:r w:rsidRPr="00F15FF1">
        <w:rPr>
          <w:rFonts w:cstheme="minorHAnsi"/>
          <w:sz w:val="24"/>
          <w:szCs w:val="24"/>
          <w:lang w:val="en-US"/>
        </w:rPr>
        <w:t>, and of injury to the domestic industry due to such practice.</w:t>
      </w:r>
    </w:p>
    <w:p w14:paraId="5A2269F7" w14:textId="77777777" w:rsidR="00A63308" w:rsidRPr="00F15FF1"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25C6092B" w:rsidR="00BB4922" w:rsidRPr="00F15FF1" w:rsidRDefault="00BB4922" w:rsidP="007E1ACA">
      <w:pPr>
        <w:spacing w:after="0"/>
        <w:jc w:val="center"/>
        <w:rPr>
          <w:rFonts w:cstheme="minorHAnsi"/>
          <w:sz w:val="24"/>
          <w:szCs w:val="24"/>
          <w:lang w:val="en-US"/>
        </w:rPr>
      </w:pPr>
      <w:bookmarkStart w:id="0" w:name="_Hlk80261779"/>
      <w:r w:rsidRPr="00F15FF1">
        <w:rPr>
          <w:rFonts w:cstheme="minorHAnsi"/>
          <w:color w:val="000000" w:themeColor="text1"/>
          <w:sz w:val="24"/>
          <w:szCs w:val="24"/>
          <w:lang w:val="en-US"/>
        </w:rPr>
        <w:t>Process</w:t>
      </w:r>
      <w:r w:rsidR="00F15FF1" w:rsidRPr="00F15FF1">
        <w:rPr>
          <w:rFonts w:cstheme="minorHAnsi"/>
          <w:color w:val="000000" w:themeColor="text1"/>
          <w:sz w:val="24"/>
          <w:szCs w:val="24"/>
          <w:lang w:val="en-US"/>
        </w:rPr>
        <w:t>es</w:t>
      </w:r>
      <w:r w:rsidRPr="00F15FF1">
        <w:rPr>
          <w:rFonts w:cstheme="minorHAnsi"/>
          <w:color w:val="000000" w:themeColor="text1"/>
          <w:sz w:val="24"/>
          <w:szCs w:val="24"/>
          <w:lang w:val="en-US"/>
        </w:rPr>
        <w:t xml:space="preserve"> S</w:t>
      </w:r>
      <w:r w:rsidR="00F15FF1" w:rsidRPr="00F15FF1">
        <w:rPr>
          <w:rFonts w:cstheme="minorHAnsi"/>
          <w:color w:val="000000" w:themeColor="text1"/>
          <w:sz w:val="24"/>
          <w:szCs w:val="24"/>
          <w:lang w:val="en-US"/>
        </w:rPr>
        <w:t>EI</w:t>
      </w:r>
      <w:r w:rsidRPr="00F15FF1">
        <w:rPr>
          <w:rFonts w:cstheme="minorHAnsi"/>
          <w:color w:val="000000" w:themeColor="text1"/>
          <w:sz w:val="24"/>
          <w:szCs w:val="24"/>
          <w:lang w:val="en-US"/>
        </w:rPr>
        <w:t xml:space="preserve"> No</w:t>
      </w:r>
      <w:r w:rsidR="00DB2277" w:rsidRPr="00F15FF1">
        <w:rPr>
          <w:rFonts w:cstheme="minorHAnsi"/>
          <w:color w:val="000000" w:themeColor="text1"/>
          <w:sz w:val="24"/>
          <w:szCs w:val="24"/>
          <w:lang w:val="en-US"/>
        </w:rPr>
        <w:t xml:space="preserve"> </w:t>
      </w:r>
      <w:r w:rsidR="00DB2277" w:rsidRPr="00F15FF1">
        <w:rPr>
          <w:rStyle w:val="normaltextrun"/>
          <w:sz w:val="24"/>
          <w:szCs w:val="24"/>
          <w:bdr w:val="none" w:sz="0" w:space="0" w:color="auto" w:frame="1"/>
          <w:lang w:val="en-US"/>
        </w:rPr>
        <w:t>19972.102538/2023-93</w:t>
      </w:r>
      <w:r w:rsidRPr="00F15FF1">
        <w:rPr>
          <w:rFonts w:cstheme="minorHAnsi"/>
          <w:sz w:val="24"/>
          <w:szCs w:val="24"/>
          <w:lang w:val="en-US"/>
        </w:rPr>
        <w:t xml:space="preserve"> restricted and </w:t>
      </w:r>
      <w:r w:rsidR="0070321A" w:rsidRPr="00F15FF1">
        <w:rPr>
          <w:rStyle w:val="normaltextrun"/>
          <w:sz w:val="24"/>
          <w:szCs w:val="24"/>
          <w:bdr w:val="none" w:sz="0" w:space="0" w:color="auto" w:frame="1"/>
          <w:lang w:val="en-US"/>
        </w:rPr>
        <w:t>19972.102537/2023-49</w:t>
      </w:r>
      <w:r w:rsidRPr="00F15FF1">
        <w:rPr>
          <w:rFonts w:cstheme="minorHAnsi"/>
          <w:sz w:val="24"/>
          <w:szCs w:val="24"/>
          <w:lang w:val="en-US"/>
        </w:rPr>
        <w:t xml:space="preserve"> </w:t>
      </w:r>
      <w:proofErr w:type="gramStart"/>
      <w:r w:rsidRPr="00F15FF1">
        <w:rPr>
          <w:rFonts w:cstheme="minorHAnsi"/>
          <w:sz w:val="24"/>
          <w:szCs w:val="24"/>
          <w:lang w:val="en-US"/>
        </w:rPr>
        <w:t>confidentia</w:t>
      </w:r>
      <w:bookmarkEnd w:id="0"/>
      <w:r w:rsidRPr="00F15FF1">
        <w:rPr>
          <w:rFonts w:cstheme="minorHAnsi"/>
          <w:sz w:val="24"/>
          <w:szCs w:val="24"/>
          <w:lang w:val="en-US"/>
        </w:rPr>
        <w:t>l</w:t>
      </w:r>
      <w:proofErr w:type="gramEnd"/>
      <w:r w:rsidRPr="00F15FF1">
        <w:rPr>
          <w:rFonts w:cstheme="minorHAnsi"/>
          <w:sz w:val="24"/>
          <w:szCs w:val="24"/>
          <w:lang w:val="en-US"/>
        </w:rPr>
        <w:t xml:space="preserve"> </w:t>
      </w:r>
    </w:p>
    <w:p w14:paraId="47F2418D" w14:textId="3334550D" w:rsidR="00D471C0" w:rsidRPr="00F15FF1" w:rsidRDefault="007E1ACA" w:rsidP="0036633F">
      <w:pPr>
        <w:spacing w:after="0"/>
        <w:jc w:val="center"/>
        <w:rPr>
          <w:rFonts w:cstheme="minorHAnsi"/>
          <w:sz w:val="24"/>
          <w:szCs w:val="24"/>
          <w:lang w:val="en-US"/>
        </w:rPr>
      </w:pPr>
      <w:r w:rsidRPr="00F15FF1">
        <w:rPr>
          <w:rFonts w:cstheme="minorHAnsi"/>
          <w:sz w:val="24"/>
          <w:szCs w:val="24"/>
          <w:lang w:val="en-US"/>
        </w:rPr>
        <w:t xml:space="preserve">Contact: (+55 61) 2027- </w:t>
      </w:r>
      <w:r w:rsidR="00723BA4" w:rsidRPr="00F15FF1">
        <w:rPr>
          <w:rStyle w:val="normaltextrun"/>
          <w:sz w:val="24"/>
          <w:szCs w:val="24"/>
          <w:shd w:val="clear" w:color="auto" w:fill="FFFFFF"/>
          <w:lang w:val="en"/>
        </w:rPr>
        <w:t xml:space="preserve">7770 or email </w:t>
      </w:r>
      <w:hyperlink r:id="rId11" w:tgtFrame="_blank" w:history="1">
        <w:r w:rsidR="00723BA4" w:rsidRPr="00F15FF1">
          <w:rPr>
            <w:rStyle w:val="normaltextrun"/>
            <w:sz w:val="24"/>
            <w:szCs w:val="24"/>
            <w:u w:val="single"/>
            <w:shd w:val="clear" w:color="auto" w:fill="FFFFFF"/>
            <w:lang w:val="en"/>
          </w:rPr>
          <w:t>fibraspoliester@mdic.gov.br</w:t>
        </w:r>
      </w:hyperlink>
      <w:r w:rsidR="00F15FF1" w:rsidRPr="00F15FF1">
        <w:rPr>
          <w:rStyle w:val="normaltextrun"/>
          <w:sz w:val="24"/>
          <w:szCs w:val="24"/>
          <w:u w:val="single"/>
          <w:shd w:val="clear" w:color="auto" w:fill="FFFFFF"/>
          <w:lang w:val="en"/>
        </w:rPr>
        <w:t xml:space="preserve"> </w:t>
      </w:r>
      <w:r w:rsidR="00723BA4" w:rsidRPr="00F15FF1">
        <w:rPr>
          <w:rStyle w:val="normaltextrun"/>
          <w:sz w:val="24"/>
          <w:szCs w:val="24"/>
          <w:shd w:val="clear" w:color="auto" w:fill="FFFFFF"/>
          <w:lang w:val="en"/>
        </w:rPr>
        <w:t xml:space="preserve"> </w:t>
      </w:r>
      <w:r w:rsidR="00723BA4" w:rsidRPr="00F15FF1">
        <w:rPr>
          <w:rStyle w:val="eop"/>
          <w:rFonts w:ascii="Calibri" w:hAnsi="Calibri" w:cs="Calibri"/>
          <w:sz w:val="24"/>
          <w:szCs w:val="24"/>
          <w:shd w:val="clear" w:color="auto" w:fill="FFFFFF"/>
          <w:lang w:val="en-US"/>
        </w:rPr>
        <w:t> </w:t>
      </w:r>
    </w:p>
    <w:p w14:paraId="33C9A1A7" w14:textId="77777777" w:rsidR="00C00306" w:rsidRPr="0070321A" w:rsidRDefault="00C00306" w:rsidP="003D2FA9">
      <w:pPr>
        <w:jc w:val="center"/>
        <w:rPr>
          <w:rFonts w:cstheme="minorHAnsi"/>
          <w:color w:val="FF0000"/>
          <w:sz w:val="24"/>
          <w:szCs w:val="24"/>
          <w:lang w:val="en-US"/>
        </w:rPr>
      </w:pPr>
    </w:p>
    <w:p w14:paraId="3658A17B" w14:textId="77777777" w:rsidR="0070321A" w:rsidRPr="00A35AE0" w:rsidRDefault="0070321A"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56"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C73E6" id="Retângulo 18" o:spid="_x0000_s1026" style="position:absolute;margin-left:21.2pt;margin-top:-6.45pt;width:478.8pt;height:20.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484C3DC3" w:rsidR="003D2FA9" w:rsidRPr="00F15FF1" w:rsidRDefault="00242520" w:rsidP="00782AEF">
      <w:pPr>
        <w:pStyle w:val="PargrafodaLista"/>
        <w:numPr>
          <w:ilvl w:val="0"/>
          <w:numId w:val="2"/>
        </w:numPr>
        <w:jc w:val="both"/>
        <w:rPr>
          <w:rFonts w:eastAsia="Times New Roman" w:cstheme="minorHAnsi"/>
          <w:sz w:val="24"/>
          <w:szCs w:val="24"/>
          <w:lang w:val="en-US" w:eastAsia="pt-BR"/>
        </w:rPr>
      </w:pPr>
      <w:r w:rsidRPr="00F15FF1">
        <w:rPr>
          <w:rFonts w:cstheme="minorHAnsi"/>
          <w:sz w:val="24"/>
          <w:szCs w:val="24"/>
          <w:lang w:val="en-US"/>
        </w:rPr>
        <w:t xml:space="preserve">This questionnaire requests information to enable the </w:t>
      </w:r>
      <w:r w:rsidR="0071145F" w:rsidRPr="00F15FF1">
        <w:rPr>
          <w:rFonts w:cstheme="minorHAnsi"/>
          <w:sz w:val="24"/>
          <w:szCs w:val="24"/>
          <w:lang w:val="en-US"/>
        </w:rPr>
        <w:t>Department</w:t>
      </w:r>
      <w:r w:rsidRPr="00F15FF1">
        <w:rPr>
          <w:rFonts w:cstheme="minorHAnsi"/>
          <w:sz w:val="24"/>
          <w:szCs w:val="24"/>
          <w:lang w:val="en-US"/>
        </w:rPr>
        <w:t xml:space="preserve"> of Trade Remedies (</w:t>
      </w:r>
      <w:r w:rsidR="0071145F" w:rsidRPr="00F15FF1">
        <w:rPr>
          <w:rFonts w:cstheme="minorHAnsi"/>
          <w:sz w:val="24"/>
          <w:szCs w:val="24"/>
          <w:lang w:val="en-US"/>
        </w:rPr>
        <w:t>DECOM</w:t>
      </w:r>
      <w:r w:rsidRPr="00F15FF1">
        <w:rPr>
          <w:rFonts w:cstheme="minorHAnsi"/>
          <w:sz w:val="24"/>
          <w:szCs w:val="24"/>
          <w:lang w:val="en-US"/>
        </w:rPr>
        <w:t xml:space="preserve">) to determine whether your company dumped in Brazil </w:t>
      </w:r>
      <w:r w:rsidR="00945E3B" w:rsidRPr="00F15FF1">
        <w:rPr>
          <w:rStyle w:val="normaltextrun"/>
          <w:sz w:val="24"/>
          <w:szCs w:val="24"/>
          <w:shd w:val="clear" w:color="auto" w:fill="FFFFFF"/>
          <w:lang w:val="en-US"/>
        </w:rPr>
        <w:t>polyester staple fibers</w:t>
      </w:r>
      <w:r w:rsidRPr="00F15FF1">
        <w:rPr>
          <w:rFonts w:cstheme="minorHAnsi"/>
          <w:b/>
          <w:bCs/>
          <w:sz w:val="24"/>
          <w:szCs w:val="24"/>
          <w:lang w:val="en-US"/>
        </w:rPr>
        <w:t xml:space="preserve">, </w:t>
      </w:r>
      <w:r w:rsidRPr="00F15FF1">
        <w:rPr>
          <w:rFonts w:cstheme="minorHAnsi"/>
          <w:bCs/>
          <w:sz w:val="24"/>
          <w:szCs w:val="24"/>
          <w:lang w:val="en-US"/>
        </w:rPr>
        <w:t xml:space="preserve">usually classified under </w:t>
      </w:r>
      <w:r w:rsidR="00E72607" w:rsidRPr="00F15FF1">
        <w:rPr>
          <w:rFonts w:cstheme="minorHAnsi"/>
          <w:bCs/>
          <w:sz w:val="24"/>
          <w:szCs w:val="24"/>
          <w:lang w:val="en-US"/>
        </w:rPr>
        <w:t>sub</w:t>
      </w:r>
      <w:r w:rsidRPr="00F15FF1">
        <w:rPr>
          <w:rFonts w:cstheme="minorHAnsi"/>
          <w:bCs/>
          <w:sz w:val="24"/>
          <w:szCs w:val="24"/>
          <w:lang w:val="en-US"/>
        </w:rPr>
        <w:t xml:space="preserve">item </w:t>
      </w:r>
      <w:r w:rsidR="00A507F4" w:rsidRPr="00F15FF1">
        <w:rPr>
          <w:rStyle w:val="normaltextrun"/>
          <w:sz w:val="24"/>
          <w:szCs w:val="24"/>
          <w:bdr w:val="none" w:sz="0" w:space="0" w:color="auto" w:frame="1"/>
          <w:lang w:val="en-US"/>
        </w:rPr>
        <w:t>5503.20.90</w:t>
      </w:r>
      <w:r w:rsidRPr="00F15FF1">
        <w:rPr>
          <w:rFonts w:cstheme="minorHAnsi"/>
          <w:bCs/>
          <w:sz w:val="24"/>
          <w:szCs w:val="24"/>
          <w:lang w:val="en-US"/>
        </w:rPr>
        <w:t xml:space="preserve">, </w:t>
      </w:r>
      <w:r w:rsidRPr="00F15FF1">
        <w:rPr>
          <w:rFonts w:eastAsia="Times New Roman" w:cstheme="minorHAnsi"/>
          <w:bCs/>
          <w:sz w:val="24"/>
          <w:szCs w:val="24"/>
          <w:lang w:val="en-US" w:eastAsia="pt-BR"/>
        </w:rPr>
        <w:t xml:space="preserve">Mercosur Common </w:t>
      </w:r>
      <w:proofErr w:type="spellStart"/>
      <w:r w:rsidRPr="00F15FF1">
        <w:rPr>
          <w:rFonts w:eastAsia="Times New Roman" w:cstheme="minorHAnsi"/>
          <w:bCs/>
          <w:sz w:val="24"/>
          <w:szCs w:val="24"/>
          <w:lang w:val="en-US" w:eastAsia="pt-BR"/>
        </w:rPr>
        <w:t>Nomeclature</w:t>
      </w:r>
      <w:proofErr w:type="spellEnd"/>
      <w:r w:rsidRPr="00F15FF1">
        <w:rPr>
          <w:rFonts w:eastAsia="Times New Roman" w:cstheme="minorHAnsi"/>
          <w:bCs/>
          <w:sz w:val="24"/>
          <w:szCs w:val="24"/>
          <w:lang w:val="en-US" w:eastAsia="pt-BR"/>
        </w:rPr>
        <w:t xml:space="preserve"> (NCM – </w:t>
      </w:r>
      <w:proofErr w:type="spellStart"/>
      <w:r w:rsidRPr="00F15FF1">
        <w:rPr>
          <w:rFonts w:eastAsia="Times New Roman" w:cstheme="minorHAnsi"/>
          <w:bCs/>
          <w:sz w:val="24"/>
          <w:szCs w:val="24"/>
          <w:lang w:val="en-US" w:eastAsia="pt-BR"/>
        </w:rPr>
        <w:t>Nomenclatura</w:t>
      </w:r>
      <w:proofErr w:type="spellEnd"/>
      <w:r w:rsidRPr="00F15FF1">
        <w:rPr>
          <w:rFonts w:eastAsia="Times New Roman" w:cstheme="minorHAnsi"/>
          <w:bCs/>
          <w:sz w:val="24"/>
          <w:szCs w:val="24"/>
          <w:lang w:val="en-US" w:eastAsia="pt-BR"/>
        </w:rPr>
        <w:t xml:space="preserve"> Comum do MERCOSUL)</w:t>
      </w:r>
      <w:r w:rsidRPr="00F15FF1">
        <w:rPr>
          <w:rFonts w:eastAsia="Times New Roman" w:cstheme="minorHAnsi"/>
          <w:sz w:val="24"/>
          <w:szCs w:val="24"/>
          <w:lang w:val="en-US" w:eastAsia="pt-BR"/>
        </w:rPr>
        <w:t xml:space="preserve">, original from </w:t>
      </w:r>
      <w:r w:rsidR="00C22084" w:rsidRPr="00F15FF1">
        <w:rPr>
          <w:rStyle w:val="normaltextrun"/>
          <w:sz w:val="24"/>
          <w:szCs w:val="24"/>
          <w:bdr w:val="none" w:sz="0" w:space="0" w:color="auto" w:frame="1"/>
          <w:lang w:val="en-US"/>
        </w:rPr>
        <w:t xml:space="preserve">China, Malaysia, Thailand, </w:t>
      </w:r>
      <w:proofErr w:type="gramStart"/>
      <w:r w:rsidR="00C22084" w:rsidRPr="00F15FF1">
        <w:rPr>
          <w:rStyle w:val="normaltextrun"/>
          <w:sz w:val="24"/>
          <w:szCs w:val="24"/>
          <w:bdr w:val="none" w:sz="0" w:space="0" w:color="auto" w:frame="1"/>
          <w:lang w:val="en-US"/>
        </w:rPr>
        <w:t>Vietnam</w:t>
      </w:r>
      <w:proofErr w:type="gramEnd"/>
      <w:r w:rsidR="00C22084" w:rsidRPr="00F15FF1">
        <w:rPr>
          <w:rStyle w:val="normaltextrun"/>
          <w:sz w:val="24"/>
          <w:szCs w:val="24"/>
          <w:bdr w:val="none" w:sz="0" w:space="0" w:color="auto" w:frame="1"/>
          <w:lang w:val="en-US"/>
        </w:rPr>
        <w:t xml:space="preserve"> and India</w:t>
      </w:r>
      <w:r w:rsidR="00765DD6" w:rsidRPr="00F15FF1">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36855809"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BF1663" w:rsidRPr="00F15FF1">
        <w:rPr>
          <w:rStyle w:val="normaltextrun"/>
          <w:shd w:val="clear" w:color="auto" w:fill="FFFFFF"/>
          <w:lang w:val="en-US"/>
        </w:rPr>
        <w:t xml:space="preserve">19972.102538/2023-93 </w:t>
      </w:r>
      <w:r w:rsidRPr="00F15FF1">
        <w:rPr>
          <w:rFonts w:cstheme="minorHAnsi"/>
          <w:sz w:val="24"/>
          <w:szCs w:val="24"/>
          <w:lang w:val="en"/>
        </w:rPr>
        <w:t xml:space="preserve">restricted and </w:t>
      </w:r>
      <w:r w:rsidR="00917DBB" w:rsidRPr="00F15FF1">
        <w:rPr>
          <w:rStyle w:val="normaltextrun"/>
          <w:bdr w:val="none" w:sz="0" w:space="0" w:color="auto" w:frame="1"/>
          <w:lang w:val="en-US"/>
        </w:rPr>
        <w:t>19972.102537/2023-49</w:t>
      </w:r>
      <w:r w:rsidR="00BC4C38" w:rsidRPr="00F15FF1">
        <w:rPr>
          <w:rStyle w:val="normaltextrun"/>
          <w:bdr w:val="none" w:sz="0" w:space="0" w:color="auto" w:frame="1"/>
          <w:lang w:val="en-US"/>
        </w:rPr>
        <w:t xml:space="preserve"> </w:t>
      </w:r>
      <w:r w:rsidRPr="00F15FF1">
        <w:rPr>
          <w:rFonts w:cstheme="minorHAnsi"/>
          <w:sz w:val="24"/>
          <w:szCs w:val="24"/>
          <w:lang w:val="en"/>
        </w:rPr>
        <w:t xml:space="preserve">confidential in the Electronic Information System - </w:t>
      </w:r>
      <w:r w:rsidRPr="00BB4922">
        <w:rPr>
          <w:rFonts w:cstheme="minorHAnsi"/>
          <w:sz w:val="24"/>
          <w:szCs w:val="24"/>
          <w:lang w:val="en"/>
        </w:rPr>
        <w:t xml:space="preserve">SEI, available in  </w:t>
      </w:r>
      <w:hyperlink r:id="rId12"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must be submitted compressed within electronic files in the format/extension ".zip</w:t>
      </w:r>
      <w:proofErr w:type="gramStart"/>
      <w:r w:rsidRPr="00BB4922">
        <w:rPr>
          <w:rFonts w:cstheme="minorHAnsi"/>
          <w:sz w:val="24"/>
          <w:szCs w:val="24"/>
          <w:lang w:val="en"/>
        </w:rPr>
        <w:t>", since</w:t>
      </w:r>
      <w:proofErr w:type="gramEnd"/>
      <w:r w:rsidRPr="00BB4922">
        <w:rPr>
          <w:rFonts w:cstheme="minorHAnsi"/>
          <w:sz w:val="24"/>
          <w:szCs w:val="24"/>
          <w:lang w:val="en"/>
        </w:rPr>
        <w:t xml:space="preserv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BB4922">
        <w:rPr>
          <w:rFonts w:cstheme="minorHAnsi"/>
          <w:sz w:val="24"/>
          <w:szCs w:val="24"/>
          <w:lang w:val="en"/>
        </w:rPr>
        <w:t>semesters</w:t>
      </w:r>
      <w:proofErr w:type="gramEnd"/>
      <w:r w:rsidRPr="00BB4922">
        <w:rPr>
          <w:rFonts w:cstheme="minorHAnsi"/>
          <w:sz w:val="24"/>
          <w:szCs w:val="24"/>
          <w:lang w:val="en"/>
        </w:rPr>
        <w:t xml:space="preserve">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51"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77B9E" id="Retângulo 14" o:spid="_x0000_s1026" style="position:absolute;margin-left:1.9pt;margin-top:-4.3pt;width:485.25pt;height:20.8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w:t>
      </w:r>
      <w:proofErr w:type="gramStart"/>
      <w:r w:rsidRPr="00BB4922">
        <w:rPr>
          <w:rFonts w:cstheme="minorHAnsi"/>
          <w:i/>
          <w:sz w:val="24"/>
          <w:szCs w:val="24"/>
          <w:lang w:val="en-US"/>
        </w:rPr>
        <w:t>legal</w:t>
      </w:r>
      <w:proofErr w:type="gramEnd"/>
      <w:r w:rsidRPr="00BB4922">
        <w:rPr>
          <w:rFonts w:cstheme="minorHAnsi"/>
          <w:i/>
          <w:sz w:val="24"/>
          <w:szCs w:val="24"/>
          <w:lang w:val="en-US"/>
        </w:rPr>
        <w:t xml:space="preserve">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w:t>
      </w:r>
      <w:proofErr w:type="gramStart"/>
      <w:r w:rsidRPr="00BB4922">
        <w:rPr>
          <w:rFonts w:cstheme="minorHAnsi"/>
          <w:sz w:val="24"/>
          <w:szCs w:val="24"/>
          <w:lang w:val="en-US"/>
        </w:rPr>
        <w:t>parties</w:t>
      </w:r>
      <w:proofErr w:type="gramEnd"/>
      <w:r w:rsidRPr="00BB4922">
        <w:rPr>
          <w:rFonts w:cstheme="minorHAnsi"/>
          <w:sz w:val="24"/>
          <w:szCs w:val="24"/>
          <w:lang w:val="en-US"/>
        </w:rPr>
        <w:t xml:space="preserve">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w:t>
      </w:r>
      <w:proofErr w:type="gramStart"/>
      <w:r w:rsidRPr="00BB4922">
        <w:rPr>
          <w:rFonts w:cstheme="minorHAnsi"/>
          <w:sz w:val="24"/>
          <w:szCs w:val="24"/>
          <w:lang w:val="en-US"/>
        </w:rPr>
        <w:t>financial</w:t>
      </w:r>
      <w:proofErr w:type="gramEnd"/>
      <w:r w:rsidRPr="00BB4922">
        <w:rPr>
          <w:rFonts w:cstheme="minorHAnsi"/>
          <w:sz w:val="24"/>
          <w:szCs w:val="24"/>
          <w:lang w:val="en-US"/>
        </w:rPr>
        <w:t xml:space="preserve">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w:t>
      </w:r>
      <w:proofErr w:type="gramStart"/>
      <w:r w:rsidRPr="00BB4922">
        <w:rPr>
          <w:rFonts w:cstheme="minorHAnsi"/>
          <w:sz w:val="24"/>
          <w:szCs w:val="24"/>
          <w:lang w:val="en-US"/>
        </w:rPr>
        <w:t>aggregate</w:t>
      </w:r>
      <w:proofErr w:type="gramEnd"/>
      <w:r w:rsidRPr="00BB4922">
        <w:rPr>
          <w:rFonts w:cstheme="minorHAnsi"/>
          <w:sz w:val="24"/>
          <w:szCs w:val="24"/>
          <w:lang w:val="en-US"/>
        </w:rPr>
        <w:t xml:space="preserv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w:t>
      </w:r>
      <w:proofErr w:type="gramStart"/>
      <w:r w:rsidRPr="00BB4922">
        <w:rPr>
          <w:rFonts w:cstheme="minorHAnsi"/>
          <w:sz w:val="24"/>
          <w:szCs w:val="24"/>
          <w:lang w:val="en-US"/>
        </w:rPr>
        <w:t>quarterly</w:t>
      </w:r>
      <w:proofErr w:type="gramEnd"/>
      <w:r w:rsidRPr="00BB4922">
        <w:rPr>
          <w:rFonts w:cstheme="minorHAnsi"/>
          <w:sz w:val="24"/>
          <w:szCs w:val="24"/>
          <w:lang w:val="en-US"/>
        </w:rPr>
        <w:t xml:space="preserve">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7"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008056" id="Retângulo 9" o:spid="_x0000_s1026" style="position:absolute;margin-left:-15.75pt;margin-top:18.55pt;width:532.05pt;height:114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5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07E2A" id="Retângulo 13" o:spid="_x0000_s1026" style="position:absolute;margin-left:-2.75pt;margin-top:-6.45pt;width:485.25pt;height:26.2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70936EFD" w:rsidR="001157B4" w:rsidRPr="00B3720B" w:rsidRDefault="008D0D09" w:rsidP="001157B4">
      <w:pPr>
        <w:pStyle w:val="PargrafodaLista"/>
        <w:numPr>
          <w:ilvl w:val="0"/>
          <w:numId w:val="4"/>
        </w:numPr>
        <w:jc w:val="both"/>
        <w:rPr>
          <w:rFonts w:cstheme="minorHAnsi"/>
          <w:sz w:val="24"/>
          <w:szCs w:val="24"/>
          <w:lang w:val="en-US"/>
        </w:rPr>
      </w:pPr>
      <w:r w:rsidRPr="00B3720B">
        <w:rPr>
          <w:rStyle w:val="normaltextrun"/>
          <w:rFonts w:cstheme="minorHAnsi"/>
          <w:sz w:val="24"/>
          <w:szCs w:val="24"/>
          <w:shd w:val="clear" w:color="auto" w:fill="FFFFFF"/>
          <w:lang w:val="en-US"/>
        </w:rPr>
        <w:t>Polyester staple fibers</w:t>
      </w:r>
      <w:r w:rsidR="001157B4" w:rsidRPr="00B3720B">
        <w:rPr>
          <w:rFonts w:cstheme="minorHAnsi"/>
          <w:sz w:val="24"/>
          <w:szCs w:val="24"/>
          <w:lang w:val="en-US"/>
        </w:rPr>
        <w:t xml:space="preserve"> commonly classified under </w:t>
      </w:r>
      <w:r w:rsidR="00E72607" w:rsidRPr="00B3720B">
        <w:rPr>
          <w:rFonts w:cstheme="minorHAnsi"/>
          <w:sz w:val="24"/>
          <w:szCs w:val="24"/>
          <w:lang w:val="en-US"/>
        </w:rPr>
        <w:t>sub</w:t>
      </w:r>
      <w:r w:rsidR="001157B4" w:rsidRPr="00B3720B">
        <w:rPr>
          <w:rFonts w:cstheme="minorHAnsi"/>
          <w:sz w:val="24"/>
          <w:szCs w:val="24"/>
          <w:lang w:val="en-US"/>
        </w:rPr>
        <w:t xml:space="preserve">item </w:t>
      </w:r>
      <w:r w:rsidR="007157C7" w:rsidRPr="00B3720B">
        <w:rPr>
          <w:rStyle w:val="normaltextrun"/>
          <w:rFonts w:cstheme="minorHAnsi"/>
          <w:sz w:val="24"/>
          <w:szCs w:val="24"/>
          <w:shd w:val="clear" w:color="auto" w:fill="FFFFFF"/>
          <w:lang w:val="en-US"/>
        </w:rPr>
        <w:t xml:space="preserve">5503.20.90 </w:t>
      </w:r>
      <w:r w:rsidR="001157B4" w:rsidRPr="00B3720B">
        <w:rPr>
          <w:rFonts w:cstheme="minorHAnsi"/>
          <w:sz w:val="24"/>
          <w:szCs w:val="24"/>
          <w:lang w:val="en-US"/>
        </w:rPr>
        <w:t xml:space="preserve">of the MERCOSUR Common Nomenclature (NCM – </w:t>
      </w:r>
      <w:proofErr w:type="spellStart"/>
      <w:r w:rsidR="001157B4" w:rsidRPr="00B3720B">
        <w:rPr>
          <w:rFonts w:cstheme="minorHAnsi"/>
          <w:sz w:val="24"/>
          <w:szCs w:val="24"/>
          <w:lang w:val="en-US"/>
        </w:rPr>
        <w:t>Nomenclatura</w:t>
      </w:r>
      <w:proofErr w:type="spellEnd"/>
      <w:r w:rsidR="001157B4" w:rsidRPr="00B3720B">
        <w:rPr>
          <w:rFonts w:cstheme="minorHAnsi"/>
          <w:sz w:val="24"/>
          <w:szCs w:val="24"/>
          <w:lang w:val="en-US"/>
        </w:rPr>
        <w:t xml:space="preserve"> Comum do MERCOSUL), exported from </w:t>
      </w:r>
      <w:r w:rsidR="00413AB1" w:rsidRPr="00B3720B">
        <w:rPr>
          <w:rStyle w:val="normaltextrun"/>
          <w:rFonts w:cstheme="minorHAnsi"/>
          <w:sz w:val="24"/>
          <w:szCs w:val="24"/>
          <w:bdr w:val="none" w:sz="0" w:space="0" w:color="auto" w:frame="1"/>
          <w:lang w:val="en-US"/>
        </w:rPr>
        <w:t xml:space="preserve">China, Malaysia, Thailand, </w:t>
      </w:r>
      <w:proofErr w:type="gramStart"/>
      <w:r w:rsidR="00413AB1" w:rsidRPr="00B3720B">
        <w:rPr>
          <w:rStyle w:val="normaltextrun"/>
          <w:rFonts w:cstheme="minorHAnsi"/>
          <w:sz w:val="24"/>
          <w:szCs w:val="24"/>
          <w:bdr w:val="none" w:sz="0" w:space="0" w:color="auto" w:frame="1"/>
          <w:lang w:val="en-US"/>
        </w:rPr>
        <w:t>Vietnam</w:t>
      </w:r>
      <w:proofErr w:type="gramEnd"/>
      <w:r w:rsidR="00413AB1" w:rsidRPr="00B3720B">
        <w:rPr>
          <w:rStyle w:val="normaltextrun"/>
          <w:rFonts w:cstheme="minorHAnsi"/>
          <w:sz w:val="24"/>
          <w:szCs w:val="24"/>
          <w:bdr w:val="none" w:sz="0" w:space="0" w:color="auto" w:frame="1"/>
          <w:lang w:val="en-US"/>
        </w:rPr>
        <w:t xml:space="preserve"> and India</w:t>
      </w:r>
      <w:r w:rsidR="001157B4" w:rsidRPr="00B3720B">
        <w:rPr>
          <w:rFonts w:cstheme="minorHAnsi"/>
          <w:sz w:val="24"/>
          <w:szCs w:val="24"/>
          <w:lang w:val="en-US"/>
        </w:rPr>
        <w:t>.</w:t>
      </w:r>
    </w:p>
    <w:p w14:paraId="496FA022" w14:textId="77777777" w:rsidR="001157B4" w:rsidRPr="00B3720B" w:rsidRDefault="001157B4" w:rsidP="001157B4">
      <w:pPr>
        <w:pStyle w:val="PargrafodaLista"/>
        <w:jc w:val="both"/>
        <w:rPr>
          <w:rFonts w:cstheme="minorHAnsi"/>
          <w:sz w:val="24"/>
          <w:szCs w:val="24"/>
          <w:lang w:val="en-US"/>
        </w:rPr>
      </w:pPr>
    </w:p>
    <w:p w14:paraId="781C147B" w14:textId="77777777" w:rsidR="00F15FF1" w:rsidRPr="00B3720B" w:rsidRDefault="003C5FA2" w:rsidP="00F15FF1">
      <w:pPr>
        <w:pStyle w:val="PargrafodaLista"/>
        <w:jc w:val="both"/>
        <w:rPr>
          <w:rFonts w:cstheme="minorHAnsi"/>
          <w:sz w:val="24"/>
          <w:szCs w:val="24"/>
          <w:lang w:val="en-US"/>
        </w:rPr>
      </w:pPr>
      <w:r w:rsidRPr="00B3720B">
        <w:rPr>
          <w:rFonts w:cstheme="minorHAnsi"/>
          <w:sz w:val="24"/>
          <w:szCs w:val="24"/>
          <w:lang w:val="en-US"/>
        </w:rPr>
        <w:t xml:space="preserve">The product </w:t>
      </w:r>
      <w:r w:rsidR="00F15FF1" w:rsidRPr="00B3720B">
        <w:rPr>
          <w:rFonts w:cstheme="minorHAnsi"/>
          <w:sz w:val="24"/>
          <w:szCs w:val="24"/>
          <w:lang w:val="en-US"/>
        </w:rPr>
        <w:t>under</w:t>
      </w:r>
      <w:r w:rsidRPr="00B3720B">
        <w:rPr>
          <w:rFonts w:cstheme="minorHAnsi"/>
          <w:sz w:val="24"/>
          <w:szCs w:val="24"/>
          <w:lang w:val="en-US"/>
        </w:rPr>
        <w:t xml:space="preserve"> investigation includes recycled or virgin </w:t>
      </w:r>
      <w:r w:rsidR="00F15FF1" w:rsidRPr="00B3720B">
        <w:rPr>
          <w:rFonts w:cstheme="minorHAnsi"/>
          <w:sz w:val="24"/>
          <w:szCs w:val="24"/>
          <w:lang w:val="en-US"/>
        </w:rPr>
        <w:t>fibers.</w:t>
      </w:r>
      <w:r w:rsidRPr="00B3720B">
        <w:rPr>
          <w:rFonts w:cstheme="minorHAnsi"/>
          <w:sz w:val="24"/>
          <w:szCs w:val="24"/>
          <w:lang w:val="en-US"/>
        </w:rPr>
        <w:t xml:space="preserve"> The products are composed of poly(ethylene) terephthalate polymer, known as polyester or Virgin Polymer, which can be obtained through two production routes: DMT (Dimethyl Terephthalate + MEG</w:t>
      </w:r>
      <w:r w:rsidR="00F15FF1" w:rsidRPr="00B3720B">
        <w:rPr>
          <w:rFonts w:cstheme="minorHAnsi"/>
          <w:sz w:val="24"/>
          <w:szCs w:val="24"/>
          <w:lang w:val="en-US"/>
        </w:rPr>
        <w:t xml:space="preserve"> - </w:t>
      </w:r>
      <w:proofErr w:type="spellStart"/>
      <w:r w:rsidR="00F15FF1" w:rsidRPr="00B3720B">
        <w:rPr>
          <w:rFonts w:cstheme="minorHAnsi"/>
          <w:sz w:val="24"/>
          <w:szCs w:val="24"/>
          <w:lang w:val="en-US"/>
        </w:rPr>
        <w:t>Monoethylene</w:t>
      </w:r>
      <w:proofErr w:type="spellEnd"/>
      <w:r w:rsidR="00F15FF1" w:rsidRPr="00B3720B">
        <w:rPr>
          <w:rFonts w:cstheme="minorHAnsi"/>
          <w:sz w:val="24"/>
          <w:szCs w:val="24"/>
          <w:lang w:val="en-US"/>
        </w:rPr>
        <w:t xml:space="preserve"> glycol</w:t>
      </w:r>
      <w:r w:rsidRPr="00B3720B">
        <w:rPr>
          <w:rFonts w:cstheme="minorHAnsi"/>
          <w:sz w:val="24"/>
          <w:szCs w:val="24"/>
          <w:lang w:val="en-US"/>
        </w:rPr>
        <w:t>) or PTA (Pure Terephthalic Acid + MEG</w:t>
      </w:r>
      <w:r w:rsidR="00F15FF1" w:rsidRPr="00B3720B">
        <w:rPr>
          <w:rFonts w:cstheme="minorHAnsi"/>
          <w:sz w:val="24"/>
          <w:szCs w:val="24"/>
          <w:lang w:val="en-US"/>
        </w:rPr>
        <w:t xml:space="preserve">- </w:t>
      </w:r>
      <w:proofErr w:type="spellStart"/>
      <w:r w:rsidRPr="00B3720B">
        <w:rPr>
          <w:rFonts w:cstheme="minorHAnsi"/>
          <w:sz w:val="24"/>
          <w:szCs w:val="24"/>
          <w:lang w:val="en-US"/>
        </w:rPr>
        <w:t>Monoethylene</w:t>
      </w:r>
      <w:proofErr w:type="spellEnd"/>
      <w:r w:rsidRPr="00B3720B">
        <w:rPr>
          <w:rFonts w:cstheme="minorHAnsi"/>
          <w:sz w:val="24"/>
          <w:szCs w:val="24"/>
          <w:lang w:val="en-US"/>
        </w:rPr>
        <w:t xml:space="preserve"> glycol). </w:t>
      </w:r>
      <w:r w:rsidR="00F15FF1" w:rsidRPr="00B3720B">
        <w:rPr>
          <w:rFonts w:cstheme="minorHAnsi"/>
          <w:sz w:val="24"/>
          <w:szCs w:val="24"/>
          <w:lang w:val="en-US"/>
        </w:rPr>
        <w:t>R</w:t>
      </w:r>
      <w:r w:rsidRPr="00B3720B">
        <w:rPr>
          <w:rFonts w:cstheme="minorHAnsi"/>
          <w:sz w:val="24"/>
          <w:szCs w:val="24"/>
          <w:lang w:val="en-US"/>
        </w:rPr>
        <w:t xml:space="preserve">ecycled </w:t>
      </w:r>
      <w:r w:rsidR="00F15FF1" w:rsidRPr="00B3720B">
        <w:rPr>
          <w:rFonts w:cstheme="minorHAnsi"/>
          <w:sz w:val="24"/>
          <w:szCs w:val="24"/>
          <w:lang w:val="en-US"/>
        </w:rPr>
        <w:t>fibers are usually made f</w:t>
      </w:r>
      <w:r w:rsidRPr="00B3720B">
        <w:rPr>
          <w:rFonts w:cstheme="minorHAnsi"/>
          <w:sz w:val="24"/>
          <w:szCs w:val="24"/>
          <w:lang w:val="en-US"/>
        </w:rPr>
        <w:t>rom post-consum</w:t>
      </w:r>
      <w:r w:rsidR="00F15FF1" w:rsidRPr="00B3720B">
        <w:rPr>
          <w:rFonts w:cstheme="minorHAnsi"/>
          <w:sz w:val="24"/>
          <w:szCs w:val="24"/>
          <w:lang w:val="en-US"/>
        </w:rPr>
        <w:t>ption</w:t>
      </w:r>
      <w:r w:rsidRPr="00B3720B">
        <w:rPr>
          <w:rFonts w:cstheme="minorHAnsi"/>
          <w:sz w:val="24"/>
          <w:szCs w:val="24"/>
          <w:lang w:val="en-US"/>
        </w:rPr>
        <w:t xml:space="preserve"> bottles. </w:t>
      </w:r>
    </w:p>
    <w:p w14:paraId="116D864A" w14:textId="77777777" w:rsidR="00F15FF1" w:rsidRPr="00B3720B" w:rsidRDefault="00F15FF1" w:rsidP="00F15FF1">
      <w:pPr>
        <w:pStyle w:val="PargrafodaLista"/>
        <w:jc w:val="both"/>
        <w:rPr>
          <w:rFonts w:cstheme="minorHAnsi"/>
          <w:sz w:val="24"/>
          <w:szCs w:val="24"/>
          <w:lang w:val="en-US"/>
        </w:rPr>
      </w:pPr>
    </w:p>
    <w:p w14:paraId="5BF9807C" w14:textId="00A10B85" w:rsidR="006A36AD" w:rsidRPr="00B3720B" w:rsidRDefault="006A36AD" w:rsidP="006A36AD">
      <w:pPr>
        <w:pStyle w:val="PargrafodaLista"/>
        <w:jc w:val="both"/>
        <w:rPr>
          <w:rFonts w:cstheme="minorHAnsi"/>
          <w:sz w:val="24"/>
          <w:szCs w:val="24"/>
          <w:lang w:val="en-US"/>
        </w:rPr>
      </w:pPr>
      <w:r w:rsidRPr="00B3720B">
        <w:rPr>
          <w:rStyle w:val="normaltextrun"/>
          <w:rFonts w:cstheme="minorHAnsi"/>
          <w:sz w:val="24"/>
          <w:szCs w:val="24"/>
          <w:shd w:val="clear" w:color="auto" w:fill="FFFFFF"/>
          <w:lang w:val="en-US"/>
        </w:rPr>
        <w:t>The p</w:t>
      </w:r>
      <w:r w:rsidRPr="00B3720B">
        <w:rPr>
          <w:rStyle w:val="normaltextrun"/>
          <w:rFonts w:cstheme="minorHAnsi"/>
          <w:sz w:val="24"/>
          <w:szCs w:val="24"/>
          <w:shd w:val="clear" w:color="auto" w:fill="FFFFFF"/>
          <w:lang w:val="en-US"/>
        </w:rPr>
        <w:t>olyester staple fibers</w:t>
      </w:r>
      <w:r w:rsidRPr="00B3720B">
        <w:rPr>
          <w:rFonts w:cstheme="minorHAnsi"/>
          <w:sz w:val="24"/>
          <w:szCs w:val="24"/>
          <w:lang w:val="en-US"/>
        </w:rPr>
        <w:t xml:space="preserve"> </w:t>
      </w:r>
      <w:r w:rsidR="003C5FA2" w:rsidRPr="00B3720B">
        <w:rPr>
          <w:rFonts w:cstheme="minorHAnsi"/>
          <w:sz w:val="24"/>
          <w:szCs w:val="24"/>
          <w:lang w:val="en-US"/>
        </w:rPr>
        <w:t>can be produced as chopped fibers or continuous fibers, each suitable for different yarn production methods</w:t>
      </w:r>
      <w:r w:rsidR="00F15FF1" w:rsidRPr="00B3720B">
        <w:rPr>
          <w:rFonts w:cstheme="minorHAnsi"/>
          <w:sz w:val="24"/>
          <w:szCs w:val="24"/>
          <w:lang w:val="en-US"/>
        </w:rPr>
        <w:t xml:space="preserve"> and can be presented in the form of bales.</w:t>
      </w:r>
      <w:r w:rsidR="003C5FA2" w:rsidRPr="00B3720B">
        <w:rPr>
          <w:rFonts w:cstheme="minorHAnsi"/>
          <w:sz w:val="24"/>
          <w:szCs w:val="24"/>
          <w:lang w:val="en-US"/>
        </w:rPr>
        <w:t xml:space="preserve"> In general, DETEX or DEN is used as </w:t>
      </w:r>
      <w:r w:rsidR="00F15FF1" w:rsidRPr="00B3720B">
        <w:rPr>
          <w:rFonts w:cstheme="minorHAnsi"/>
          <w:sz w:val="24"/>
          <w:szCs w:val="24"/>
          <w:lang w:val="en-US"/>
        </w:rPr>
        <w:t>the</w:t>
      </w:r>
      <w:r w:rsidR="003C5FA2" w:rsidRPr="00B3720B">
        <w:rPr>
          <w:rFonts w:cstheme="minorHAnsi"/>
          <w:sz w:val="24"/>
          <w:szCs w:val="24"/>
          <w:lang w:val="en-US"/>
        </w:rPr>
        <w:t xml:space="preserve"> unit of measurement.</w:t>
      </w:r>
    </w:p>
    <w:p w14:paraId="5A5F0168" w14:textId="148EC9D9" w:rsidR="001157B4" w:rsidRPr="00B3720B" w:rsidRDefault="006A36AD" w:rsidP="00B3720B">
      <w:pPr>
        <w:ind w:left="708"/>
        <w:jc w:val="both"/>
        <w:rPr>
          <w:rFonts w:cstheme="minorHAnsi"/>
          <w:sz w:val="24"/>
          <w:szCs w:val="24"/>
          <w:lang w:val="en-US"/>
        </w:rPr>
      </w:pPr>
      <w:r w:rsidRPr="00B3720B">
        <w:rPr>
          <w:rStyle w:val="normaltextrun"/>
          <w:rFonts w:cstheme="minorHAnsi"/>
          <w:sz w:val="24"/>
          <w:szCs w:val="24"/>
          <w:shd w:val="clear" w:color="auto" w:fill="FFFFFF"/>
          <w:lang w:val="en-US"/>
        </w:rPr>
        <w:t>The polyester staple fibers</w:t>
      </w:r>
      <w:r w:rsidRPr="00B3720B">
        <w:rPr>
          <w:rStyle w:val="normaltextrun"/>
          <w:rFonts w:cstheme="minorHAnsi"/>
          <w:sz w:val="24"/>
          <w:szCs w:val="24"/>
          <w:shd w:val="clear" w:color="auto" w:fill="FFFFFF"/>
          <w:lang w:val="en-US"/>
        </w:rPr>
        <w:t xml:space="preserve"> under investigation are not processed through </w:t>
      </w:r>
      <w:r w:rsidR="00B3720B" w:rsidRPr="00B3720B">
        <w:rPr>
          <w:rStyle w:val="normaltextrun"/>
          <w:rFonts w:cstheme="minorHAnsi"/>
          <w:sz w:val="24"/>
          <w:szCs w:val="24"/>
          <w:shd w:val="clear" w:color="auto" w:fill="FFFFFF"/>
          <w:lang w:val="en-US"/>
        </w:rPr>
        <w:t>carding or combing process, being characterized as not carded nor combed fibers.</w:t>
      </w:r>
    </w:p>
    <w:p w14:paraId="09C5D072" w14:textId="77777777" w:rsidR="001157B4" w:rsidRPr="00B3720B" w:rsidRDefault="001157B4" w:rsidP="001157B4">
      <w:pPr>
        <w:pStyle w:val="PargrafodaLista"/>
        <w:ind w:left="1440"/>
        <w:jc w:val="both"/>
        <w:rPr>
          <w:rFonts w:cstheme="minorHAnsi"/>
          <w:sz w:val="24"/>
          <w:szCs w:val="24"/>
          <w:lang w:val="en-US"/>
        </w:rPr>
      </w:pPr>
    </w:p>
    <w:p w14:paraId="04DA5AD8" w14:textId="77777777" w:rsidR="001157B4" w:rsidRPr="00B3720B" w:rsidRDefault="001157B4" w:rsidP="001157B4">
      <w:pPr>
        <w:pStyle w:val="PargrafodaLista"/>
        <w:numPr>
          <w:ilvl w:val="0"/>
          <w:numId w:val="4"/>
        </w:numPr>
        <w:jc w:val="both"/>
        <w:rPr>
          <w:rFonts w:cstheme="minorHAnsi"/>
          <w:sz w:val="24"/>
          <w:szCs w:val="24"/>
          <w:lang w:val="en-US"/>
        </w:rPr>
      </w:pPr>
      <w:r w:rsidRPr="00B3720B">
        <w:rPr>
          <w:rFonts w:cstheme="minorHAnsi"/>
          <w:sz w:val="24"/>
          <w:szCs w:val="24"/>
          <w:lang w:val="en-US"/>
        </w:rPr>
        <w:t>Period of dumping investigation</w:t>
      </w:r>
    </w:p>
    <w:p w14:paraId="1BE520B3" w14:textId="77777777" w:rsidR="00ED1129" w:rsidRPr="00B3720B" w:rsidRDefault="00ED1129" w:rsidP="001157B4">
      <w:pPr>
        <w:pStyle w:val="PargrafodaLista"/>
        <w:ind w:left="1440"/>
        <w:jc w:val="both"/>
        <w:rPr>
          <w:rFonts w:cstheme="minorHAnsi"/>
          <w:sz w:val="24"/>
          <w:szCs w:val="24"/>
          <w:lang w:val="en-US"/>
        </w:rPr>
      </w:pPr>
    </w:p>
    <w:p w14:paraId="47DBB123" w14:textId="1350C012" w:rsidR="001157B4" w:rsidRPr="00B3720B" w:rsidRDefault="00ED1129" w:rsidP="001157B4">
      <w:pPr>
        <w:pStyle w:val="PargrafodaLista"/>
        <w:ind w:left="1440"/>
        <w:jc w:val="both"/>
        <w:rPr>
          <w:rFonts w:cstheme="minorHAnsi"/>
          <w:sz w:val="24"/>
          <w:szCs w:val="24"/>
          <w:lang w:val="en-US"/>
        </w:rPr>
      </w:pPr>
      <w:r w:rsidRPr="00B3720B">
        <w:rPr>
          <w:rFonts w:cstheme="minorHAnsi"/>
          <w:sz w:val="24"/>
          <w:szCs w:val="24"/>
          <w:lang w:val="en-US"/>
        </w:rPr>
        <w:t>July 2022 to June 2023</w:t>
      </w:r>
    </w:p>
    <w:p w14:paraId="4D8F3D53" w14:textId="77777777" w:rsidR="001157B4" w:rsidRPr="00B3720B" w:rsidRDefault="001157B4" w:rsidP="001157B4">
      <w:pPr>
        <w:pStyle w:val="PargrafodaLista"/>
        <w:ind w:left="1440"/>
        <w:jc w:val="both"/>
        <w:rPr>
          <w:rFonts w:cstheme="minorHAnsi"/>
          <w:sz w:val="24"/>
          <w:szCs w:val="24"/>
          <w:lang w:val="en-US"/>
        </w:rPr>
      </w:pPr>
    </w:p>
    <w:p w14:paraId="0B307C70" w14:textId="77777777" w:rsidR="001157B4" w:rsidRPr="00B3720B" w:rsidRDefault="001157B4" w:rsidP="001157B4">
      <w:pPr>
        <w:pStyle w:val="PargrafodaLista"/>
        <w:numPr>
          <w:ilvl w:val="0"/>
          <w:numId w:val="4"/>
        </w:numPr>
        <w:jc w:val="both"/>
        <w:rPr>
          <w:rFonts w:cstheme="minorHAnsi"/>
          <w:sz w:val="24"/>
          <w:szCs w:val="24"/>
          <w:lang w:val="en-US"/>
        </w:rPr>
      </w:pPr>
      <w:r w:rsidRPr="00B3720B">
        <w:rPr>
          <w:rFonts w:cstheme="minorHAnsi"/>
          <w:sz w:val="24"/>
          <w:szCs w:val="24"/>
          <w:lang w:val="en-US"/>
        </w:rPr>
        <w:t>Period of injury investigation</w:t>
      </w:r>
    </w:p>
    <w:p w14:paraId="5DB5BAF5" w14:textId="77777777" w:rsidR="00765DD6" w:rsidRPr="00B3720B" w:rsidRDefault="00765DD6" w:rsidP="00765DD6">
      <w:pPr>
        <w:pStyle w:val="PargrafodaLista"/>
        <w:spacing w:after="0" w:line="240" w:lineRule="auto"/>
        <w:ind w:left="1979"/>
        <w:jc w:val="both"/>
        <w:rPr>
          <w:rFonts w:cstheme="minorHAnsi"/>
          <w:sz w:val="24"/>
          <w:szCs w:val="24"/>
          <w:lang w:val="en-US"/>
        </w:rPr>
      </w:pPr>
    </w:p>
    <w:p w14:paraId="63052152" w14:textId="77777777" w:rsidR="000604B5" w:rsidRPr="00B3720B" w:rsidRDefault="000604B5" w:rsidP="00765DD6">
      <w:pPr>
        <w:pStyle w:val="PargrafodaLista"/>
        <w:spacing w:after="0" w:line="240" w:lineRule="auto"/>
        <w:ind w:left="1979"/>
        <w:jc w:val="both"/>
        <w:rPr>
          <w:rFonts w:cstheme="minorHAnsi"/>
          <w:sz w:val="24"/>
          <w:szCs w:val="24"/>
          <w:lang w:val="en-US"/>
        </w:rPr>
      </w:pPr>
    </w:p>
    <w:p w14:paraId="710FC02A" w14:textId="77777777" w:rsidR="000604B5" w:rsidRPr="00B3720B" w:rsidRDefault="000604B5" w:rsidP="000604B5">
      <w:pPr>
        <w:jc w:val="both"/>
        <w:rPr>
          <w:rFonts w:cstheme="minorHAnsi"/>
          <w:sz w:val="24"/>
          <w:szCs w:val="24"/>
          <w:lang w:val="en-US"/>
        </w:rPr>
      </w:pPr>
      <w:r w:rsidRPr="00B3720B">
        <w:rPr>
          <w:rFonts w:cstheme="minorHAnsi"/>
          <w:sz w:val="24"/>
          <w:szCs w:val="24"/>
          <w:lang w:val="en-US"/>
        </w:rPr>
        <w:t>July 2018 to June 2023, divided into five periods, as specified below:</w:t>
      </w:r>
    </w:p>
    <w:p w14:paraId="198724CE" w14:textId="77777777" w:rsidR="006B594E" w:rsidRPr="00B3720B" w:rsidRDefault="006B594E" w:rsidP="006B594E">
      <w:pPr>
        <w:pStyle w:val="paragraph"/>
        <w:spacing w:before="0" w:beforeAutospacing="0" w:after="0" w:afterAutospacing="0"/>
        <w:ind w:left="1080"/>
        <w:jc w:val="both"/>
        <w:textAlignment w:val="baseline"/>
        <w:rPr>
          <w:rFonts w:asciiTheme="minorHAnsi" w:hAnsiTheme="minorHAnsi" w:cstheme="minorHAnsi"/>
          <w:lang w:val="en-US"/>
        </w:rPr>
      </w:pPr>
      <w:r w:rsidRPr="00B3720B">
        <w:rPr>
          <w:rStyle w:val="normaltextrun"/>
          <w:rFonts w:asciiTheme="minorHAnsi" w:hAnsiTheme="minorHAnsi" w:cstheme="minorHAnsi"/>
          <w:lang w:val="en-US"/>
        </w:rPr>
        <w:t xml:space="preserve">P1 – </w:t>
      </w:r>
      <w:r w:rsidRPr="00B3720B">
        <w:rPr>
          <w:rFonts w:asciiTheme="minorHAnsi" w:hAnsiTheme="minorHAnsi" w:cstheme="minorHAnsi"/>
          <w:lang w:val="en-US"/>
        </w:rPr>
        <w:t>July 2018 to June 2019</w:t>
      </w:r>
    </w:p>
    <w:p w14:paraId="1D8AB0EC" w14:textId="401CBEBD" w:rsidR="006B594E" w:rsidRPr="00B3720B" w:rsidRDefault="006B594E" w:rsidP="006B594E">
      <w:pPr>
        <w:pStyle w:val="paragraph"/>
        <w:spacing w:before="0" w:beforeAutospacing="0" w:after="0" w:afterAutospacing="0"/>
        <w:ind w:left="1080"/>
        <w:jc w:val="both"/>
        <w:textAlignment w:val="baseline"/>
        <w:rPr>
          <w:rFonts w:asciiTheme="minorHAnsi" w:hAnsiTheme="minorHAnsi" w:cstheme="minorHAnsi"/>
          <w:sz w:val="18"/>
          <w:szCs w:val="18"/>
          <w:lang w:val="en-US"/>
        </w:rPr>
      </w:pPr>
      <w:r w:rsidRPr="00B3720B">
        <w:rPr>
          <w:rStyle w:val="normaltextrun"/>
          <w:rFonts w:asciiTheme="minorHAnsi" w:hAnsiTheme="minorHAnsi" w:cstheme="minorHAnsi"/>
          <w:lang w:val="en-US"/>
        </w:rPr>
        <w:t xml:space="preserve">P2 – </w:t>
      </w:r>
      <w:r w:rsidRPr="00B3720B">
        <w:rPr>
          <w:rFonts w:asciiTheme="minorHAnsi" w:hAnsiTheme="minorHAnsi" w:cstheme="minorHAnsi"/>
          <w:lang w:val="en-US"/>
        </w:rPr>
        <w:t>July 2019 to June 2020</w:t>
      </w:r>
    </w:p>
    <w:p w14:paraId="71550833" w14:textId="77777777" w:rsidR="003E0D71" w:rsidRPr="00B3720B" w:rsidRDefault="006B594E" w:rsidP="006B594E">
      <w:pPr>
        <w:pStyle w:val="paragraph"/>
        <w:spacing w:before="0" w:beforeAutospacing="0" w:after="0" w:afterAutospacing="0"/>
        <w:ind w:left="1080"/>
        <w:jc w:val="both"/>
        <w:textAlignment w:val="baseline"/>
        <w:rPr>
          <w:rFonts w:asciiTheme="minorHAnsi" w:hAnsiTheme="minorHAnsi" w:cstheme="minorHAnsi"/>
          <w:lang w:val="en-US"/>
        </w:rPr>
      </w:pPr>
      <w:r w:rsidRPr="00B3720B">
        <w:rPr>
          <w:rStyle w:val="normaltextrun"/>
          <w:rFonts w:asciiTheme="minorHAnsi" w:hAnsiTheme="minorHAnsi" w:cstheme="minorHAnsi"/>
          <w:lang w:val="en-US"/>
        </w:rPr>
        <w:t xml:space="preserve">P3 – </w:t>
      </w:r>
      <w:r w:rsidR="003E0D71" w:rsidRPr="00B3720B">
        <w:rPr>
          <w:rFonts w:asciiTheme="minorHAnsi" w:hAnsiTheme="minorHAnsi" w:cstheme="minorHAnsi"/>
          <w:lang w:val="en-US"/>
        </w:rPr>
        <w:t>July 2020 to June 2021</w:t>
      </w:r>
    </w:p>
    <w:p w14:paraId="066EE911" w14:textId="44C5475D" w:rsidR="006B594E" w:rsidRPr="00B3720B" w:rsidRDefault="006B594E" w:rsidP="006B594E">
      <w:pPr>
        <w:pStyle w:val="paragraph"/>
        <w:spacing w:before="0" w:beforeAutospacing="0" w:after="0" w:afterAutospacing="0"/>
        <w:ind w:left="1080"/>
        <w:jc w:val="both"/>
        <w:textAlignment w:val="baseline"/>
        <w:rPr>
          <w:rFonts w:asciiTheme="minorHAnsi" w:hAnsiTheme="minorHAnsi" w:cstheme="minorHAnsi"/>
          <w:sz w:val="18"/>
          <w:szCs w:val="18"/>
          <w:lang w:val="en-US"/>
        </w:rPr>
      </w:pPr>
      <w:r w:rsidRPr="00B3720B">
        <w:rPr>
          <w:rStyle w:val="normaltextrun"/>
          <w:rFonts w:asciiTheme="minorHAnsi" w:hAnsiTheme="minorHAnsi" w:cstheme="minorHAnsi"/>
          <w:lang w:val="en-US"/>
        </w:rPr>
        <w:t xml:space="preserve">P4 – </w:t>
      </w:r>
      <w:r w:rsidR="005D2CE2" w:rsidRPr="00B3720B">
        <w:rPr>
          <w:rFonts w:asciiTheme="minorHAnsi" w:hAnsiTheme="minorHAnsi" w:cstheme="minorHAnsi"/>
          <w:lang w:val="en-US"/>
        </w:rPr>
        <w:t>July 2021 to June 2022</w:t>
      </w:r>
    </w:p>
    <w:p w14:paraId="67EFD98F" w14:textId="28C858AA" w:rsidR="006B594E" w:rsidRPr="00B3720B" w:rsidRDefault="006B594E" w:rsidP="006B594E">
      <w:pPr>
        <w:pStyle w:val="paragraph"/>
        <w:spacing w:before="0" w:beforeAutospacing="0" w:after="0" w:afterAutospacing="0"/>
        <w:ind w:left="1080"/>
        <w:jc w:val="both"/>
        <w:textAlignment w:val="baseline"/>
        <w:rPr>
          <w:rFonts w:asciiTheme="minorHAnsi" w:hAnsiTheme="minorHAnsi" w:cstheme="minorHAnsi"/>
          <w:sz w:val="18"/>
          <w:szCs w:val="18"/>
          <w:lang w:val="en-US"/>
        </w:rPr>
      </w:pPr>
      <w:r w:rsidRPr="00B3720B">
        <w:rPr>
          <w:rStyle w:val="normaltextrun"/>
          <w:rFonts w:asciiTheme="minorHAnsi" w:hAnsiTheme="minorHAnsi" w:cstheme="minorHAnsi"/>
          <w:lang w:val="en-US"/>
        </w:rPr>
        <w:t>P5 –</w:t>
      </w:r>
      <w:r w:rsidR="001F7200" w:rsidRPr="00B3720B">
        <w:rPr>
          <w:rStyle w:val="normaltextrun"/>
          <w:rFonts w:asciiTheme="minorHAnsi" w:hAnsiTheme="minorHAnsi" w:cstheme="minorHAnsi"/>
          <w:lang w:val="en-US"/>
        </w:rPr>
        <w:t xml:space="preserve"> </w:t>
      </w:r>
      <w:r w:rsidR="001F7200" w:rsidRPr="00B3720B">
        <w:rPr>
          <w:rFonts w:asciiTheme="minorHAnsi" w:hAnsiTheme="minorHAnsi" w:cstheme="minorHAnsi"/>
          <w:lang w:val="en-US"/>
        </w:rPr>
        <w:t>July 2022 to June 2023</w:t>
      </w:r>
      <w:r w:rsidRPr="00B3720B">
        <w:rPr>
          <w:rStyle w:val="eop"/>
          <w:rFonts w:asciiTheme="minorHAnsi" w:hAnsiTheme="minorHAnsi" w:cstheme="minorHAnsi"/>
          <w:lang w:val="en-US"/>
        </w:rPr>
        <w:t> </w:t>
      </w:r>
    </w:p>
    <w:p w14:paraId="044C035F" w14:textId="77777777" w:rsidR="000604B5" w:rsidRPr="00B3720B" w:rsidRDefault="000604B5" w:rsidP="000604B5">
      <w:pPr>
        <w:jc w:val="both"/>
        <w:rPr>
          <w:rFonts w:cstheme="minorHAnsi"/>
          <w:sz w:val="24"/>
          <w:szCs w:val="24"/>
          <w:lang w:val="en-US"/>
        </w:rPr>
      </w:pPr>
    </w:p>
    <w:p w14:paraId="732A0D94" w14:textId="77777777" w:rsidR="000604B5" w:rsidRDefault="000604B5" w:rsidP="000604B5">
      <w:pPr>
        <w:jc w:val="both"/>
        <w:rPr>
          <w:rFonts w:cstheme="minorHAnsi"/>
          <w:sz w:val="24"/>
          <w:szCs w:val="24"/>
          <w:lang w:val="en-US"/>
        </w:rPr>
      </w:pPr>
      <w:r w:rsidRPr="00F15FF1">
        <w:rPr>
          <w:rFonts w:cstheme="minorHAnsi"/>
          <w:sz w:val="24"/>
          <w:szCs w:val="24"/>
          <w:lang w:val="en-US"/>
        </w:rPr>
        <w:t xml:space="preserve"> </w:t>
      </w:r>
    </w:p>
    <w:p w14:paraId="0F12F059" w14:textId="77777777" w:rsidR="00B3720B" w:rsidRDefault="00B3720B" w:rsidP="000604B5">
      <w:pPr>
        <w:jc w:val="both"/>
        <w:rPr>
          <w:rFonts w:cstheme="minorHAnsi"/>
          <w:sz w:val="24"/>
          <w:szCs w:val="24"/>
          <w:lang w:val="en-US"/>
        </w:rPr>
      </w:pPr>
    </w:p>
    <w:p w14:paraId="354FC5FB" w14:textId="77777777" w:rsidR="00B3720B" w:rsidRPr="00F15FF1" w:rsidRDefault="00B3720B" w:rsidP="000604B5">
      <w:pPr>
        <w:jc w:val="both"/>
        <w:rPr>
          <w:rFonts w:cstheme="minorHAnsi"/>
          <w:sz w:val="24"/>
          <w:szCs w:val="24"/>
          <w:lang w:val="en-US"/>
        </w:rPr>
      </w:pPr>
    </w:p>
    <w:p w14:paraId="20A7285F"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49"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485D1" id="Retângulo 11" o:spid="_x0000_s1026" style="position:absolute;margin-left:-8.8pt;margin-top:-7.3pt;width:485.25pt;height:26.2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2064"/>
        <w:gridCol w:w="2064"/>
        <w:gridCol w:w="2064"/>
        <w:gridCol w:w="2057"/>
      </w:tblGrid>
      <w:tr w:rsidR="00AC19DD" w:rsidRPr="00BB4922" w14:paraId="2E691EC9" w14:textId="77777777" w:rsidTr="00AC4C35">
        <w:trPr>
          <w:trHeight w:val="537"/>
        </w:trPr>
        <w:tc>
          <w:tcPr>
            <w:tcW w:w="2069" w:type="dxa"/>
            <w:vAlign w:val="center"/>
          </w:tcPr>
          <w:p w14:paraId="4381E232" w14:textId="77777777" w:rsidR="00AC19DD" w:rsidRPr="00B3720B" w:rsidRDefault="00AC19DD" w:rsidP="00AC4C35">
            <w:pPr>
              <w:jc w:val="center"/>
              <w:rPr>
                <w:rFonts w:cstheme="minorHAnsi"/>
                <w:sz w:val="24"/>
                <w:szCs w:val="24"/>
                <w:lang w:val="en-US"/>
              </w:rPr>
            </w:pPr>
            <w:r w:rsidRPr="00B3720B">
              <w:rPr>
                <w:rFonts w:cstheme="minorHAnsi"/>
                <w:sz w:val="24"/>
                <w:szCs w:val="24"/>
                <w:lang w:val="en-US"/>
              </w:rPr>
              <w:t>CODPROD</w:t>
            </w:r>
          </w:p>
        </w:tc>
        <w:tc>
          <w:tcPr>
            <w:tcW w:w="2069" w:type="dxa"/>
            <w:vAlign w:val="center"/>
          </w:tcPr>
          <w:p w14:paraId="68CF7CA4" w14:textId="77777777" w:rsidR="00AC19DD" w:rsidRPr="00B3720B" w:rsidRDefault="00AC19DD" w:rsidP="00AC4C35">
            <w:pPr>
              <w:jc w:val="center"/>
              <w:rPr>
                <w:rFonts w:cstheme="minorHAnsi"/>
                <w:sz w:val="24"/>
                <w:szCs w:val="24"/>
                <w:lang w:val="en-US"/>
              </w:rPr>
            </w:pPr>
            <w:r w:rsidRPr="00B3720B">
              <w:rPr>
                <w:rFonts w:cstheme="minorHAnsi"/>
                <w:sz w:val="24"/>
                <w:szCs w:val="24"/>
                <w:lang w:val="en-US"/>
              </w:rPr>
              <w:t xml:space="preserve">Characteristic 1 (code x1 to </w:t>
            </w:r>
            <w:proofErr w:type="spellStart"/>
            <w:r w:rsidRPr="00B3720B">
              <w:rPr>
                <w:rFonts w:cstheme="minorHAnsi"/>
                <w:sz w:val="24"/>
                <w:szCs w:val="24"/>
                <w:lang w:val="en-US"/>
              </w:rPr>
              <w:t>xn</w:t>
            </w:r>
            <w:proofErr w:type="spellEnd"/>
            <w:r w:rsidRPr="00B3720B">
              <w:rPr>
                <w:rFonts w:cstheme="minorHAnsi"/>
                <w:sz w:val="24"/>
                <w:szCs w:val="24"/>
                <w:lang w:val="en-US"/>
              </w:rPr>
              <w:t>)</w:t>
            </w:r>
          </w:p>
        </w:tc>
        <w:tc>
          <w:tcPr>
            <w:tcW w:w="2069" w:type="dxa"/>
            <w:vAlign w:val="center"/>
          </w:tcPr>
          <w:p w14:paraId="7AED8FAB" w14:textId="77777777" w:rsidR="00AC19DD" w:rsidRPr="00B3720B" w:rsidRDefault="00AC19DD" w:rsidP="00AC4C35">
            <w:pPr>
              <w:jc w:val="center"/>
              <w:rPr>
                <w:rFonts w:cstheme="minorHAnsi"/>
                <w:sz w:val="24"/>
                <w:szCs w:val="24"/>
                <w:lang w:val="en-US"/>
              </w:rPr>
            </w:pPr>
            <w:r w:rsidRPr="00B3720B">
              <w:rPr>
                <w:rFonts w:cstheme="minorHAnsi"/>
                <w:sz w:val="24"/>
                <w:szCs w:val="24"/>
                <w:lang w:val="en-US"/>
              </w:rPr>
              <w:t xml:space="preserve">Characteristic 2 (code y1 to </w:t>
            </w:r>
            <w:proofErr w:type="spellStart"/>
            <w:r w:rsidRPr="00B3720B">
              <w:rPr>
                <w:rFonts w:cstheme="minorHAnsi"/>
                <w:sz w:val="24"/>
                <w:szCs w:val="24"/>
                <w:lang w:val="en-US"/>
              </w:rPr>
              <w:t>yn</w:t>
            </w:r>
            <w:proofErr w:type="spellEnd"/>
            <w:r w:rsidRPr="00B3720B">
              <w:rPr>
                <w:rFonts w:cstheme="minorHAnsi"/>
                <w:sz w:val="24"/>
                <w:szCs w:val="24"/>
                <w:lang w:val="en-US"/>
              </w:rPr>
              <w:t>)</w:t>
            </w:r>
          </w:p>
        </w:tc>
        <w:tc>
          <w:tcPr>
            <w:tcW w:w="2069" w:type="dxa"/>
            <w:vAlign w:val="center"/>
          </w:tcPr>
          <w:p w14:paraId="06AD8923" w14:textId="77777777" w:rsidR="00AC19DD" w:rsidRPr="00B3720B" w:rsidRDefault="00AC19DD" w:rsidP="00AC4C35">
            <w:pPr>
              <w:jc w:val="center"/>
              <w:rPr>
                <w:rFonts w:cstheme="minorHAnsi"/>
                <w:sz w:val="24"/>
                <w:szCs w:val="24"/>
                <w:lang w:val="en-US"/>
              </w:rPr>
            </w:pPr>
            <w:r w:rsidRPr="00B3720B">
              <w:rPr>
                <w:rFonts w:cstheme="minorHAnsi"/>
                <w:sz w:val="24"/>
                <w:szCs w:val="24"/>
                <w:lang w:val="en-US"/>
              </w:rPr>
              <w:t xml:space="preserve">Characteristic 3 (code z1 to </w:t>
            </w:r>
            <w:proofErr w:type="spellStart"/>
            <w:r w:rsidRPr="00B3720B">
              <w:rPr>
                <w:rFonts w:cstheme="minorHAnsi"/>
                <w:sz w:val="24"/>
                <w:szCs w:val="24"/>
                <w:lang w:val="en-US"/>
              </w:rPr>
              <w:t>zn</w:t>
            </w:r>
            <w:proofErr w:type="spellEnd"/>
            <w:r w:rsidRPr="00B3720B">
              <w:rPr>
                <w:rFonts w:cstheme="minorHAnsi"/>
                <w:sz w:val="24"/>
                <w:szCs w:val="24"/>
                <w:lang w:val="en-US"/>
              </w:rPr>
              <w:t>)</w:t>
            </w:r>
          </w:p>
        </w:tc>
        <w:tc>
          <w:tcPr>
            <w:tcW w:w="2070" w:type="dxa"/>
            <w:vAlign w:val="center"/>
          </w:tcPr>
          <w:p w14:paraId="4A72BA7D" w14:textId="77777777" w:rsidR="00AC19DD" w:rsidRPr="00B3720B" w:rsidRDefault="00AC19DD" w:rsidP="00AC4C35">
            <w:pPr>
              <w:jc w:val="center"/>
              <w:rPr>
                <w:rFonts w:cstheme="minorHAnsi"/>
                <w:sz w:val="24"/>
                <w:szCs w:val="24"/>
                <w:lang w:val="en-US"/>
              </w:rPr>
            </w:pPr>
            <w:r w:rsidRPr="00B3720B">
              <w:rPr>
                <w:rFonts w:cstheme="minorHAnsi"/>
                <w:sz w:val="24"/>
                <w:szCs w:val="24"/>
                <w:lang w:val="en-US"/>
              </w:rPr>
              <w:t>CODIP ª</w:t>
            </w:r>
          </w:p>
        </w:tc>
      </w:tr>
      <w:tr w:rsidR="00AC19DD" w:rsidRPr="00BB4922" w14:paraId="34130C1E" w14:textId="77777777" w:rsidTr="00AC4C35">
        <w:trPr>
          <w:trHeight w:val="537"/>
        </w:trPr>
        <w:tc>
          <w:tcPr>
            <w:tcW w:w="2069" w:type="dxa"/>
          </w:tcPr>
          <w:p w14:paraId="11CEC28A" w14:textId="77777777" w:rsidR="00AC19DD" w:rsidRPr="00BB4922" w:rsidRDefault="00AC19DD" w:rsidP="00AC4C35">
            <w:pPr>
              <w:jc w:val="both"/>
              <w:rPr>
                <w:rFonts w:cstheme="minorHAnsi"/>
                <w:sz w:val="24"/>
                <w:szCs w:val="24"/>
                <w:lang w:val="en-US"/>
              </w:rPr>
            </w:pPr>
          </w:p>
        </w:tc>
        <w:tc>
          <w:tcPr>
            <w:tcW w:w="2069" w:type="dxa"/>
          </w:tcPr>
          <w:p w14:paraId="4409E07B" w14:textId="77777777" w:rsidR="00AC19DD" w:rsidRPr="00BB4922" w:rsidRDefault="00AC19DD" w:rsidP="00AC4C35">
            <w:pPr>
              <w:jc w:val="both"/>
              <w:rPr>
                <w:rFonts w:cstheme="minorHAnsi"/>
                <w:sz w:val="24"/>
                <w:szCs w:val="24"/>
                <w:lang w:val="en-US"/>
              </w:rPr>
            </w:pPr>
          </w:p>
        </w:tc>
        <w:tc>
          <w:tcPr>
            <w:tcW w:w="2069" w:type="dxa"/>
          </w:tcPr>
          <w:p w14:paraId="49F598F0" w14:textId="77777777" w:rsidR="00AC19DD" w:rsidRPr="00BB4922" w:rsidRDefault="00AC19DD" w:rsidP="00AC4C35">
            <w:pPr>
              <w:jc w:val="both"/>
              <w:rPr>
                <w:rFonts w:cstheme="minorHAnsi"/>
                <w:sz w:val="24"/>
                <w:szCs w:val="24"/>
                <w:lang w:val="en-US"/>
              </w:rPr>
            </w:pPr>
          </w:p>
        </w:tc>
        <w:tc>
          <w:tcPr>
            <w:tcW w:w="2069" w:type="dxa"/>
          </w:tcPr>
          <w:p w14:paraId="6DF90940" w14:textId="77777777" w:rsidR="00AC19DD" w:rsidRPr="00BB4922" w:rsidRDefault="00AC19DD" w:rsidP="00AC4C35">
            <w:pPr>
              <w:jc w:val="both"/>
              <w:rPr>
                <w:rFonts w:cstheme="minorHAnsi"/>
                <w:sz w:val="24"/>
                <w:szCs w:val="24"/>
                <w:lang w:val="en-US"/>
              </w:rPr>
            </w:pPr>
          </w:p>
        </w:tc>
        <w:tc>
          <w:tcPr>
            <w:tcW w:w="2070" w:type="dxa"/>
          </w:tcPr>
          <w:p w14:paraId="05E4C2D5" w14:textId="77777777" w:rsidR="00AC19DD" w:rsidRPr="00BB4922" w:rsidRDefault="00AC19DD" w:rsidP="00AC4C35">
            <w:pPr>
              <w:jc w:val="both"/>
              <w:rPr>
                <w:rFonts w:cstheme="minorHAnsi"/>
                <w:sz w:val="24"/>
                <w:szCs w:val="24"/>
                <w:lang w:val="en-US"/>
              </w:rPr>
            </w:pPr>
          </w:p>
        </w:tc>
      </w:tr>
      <w:tr w:rsidR="00AC19DD" w:rsidRPr="00BB4922" w14:paraId="77E1CB5F" w14:textId="77777777" w:rsidTr="00AC4C35">
        <w:trPr>
          <w:trHeight w:val="537"/>
        </w:trPr>
        <w:tc>
          <w:tcPr>
            <w:tcW w:w="2069" w:type="dxa"/>
          </w:tcPr>
          <w:p w14:paraId="59C4B137" w14:textId="77777777" w:rsidR="00AC19DD" w:rsidRPr="00BB4922" w:rsidRDefault="00AC19DD" w:rsidP="00AC4C35">
            <w:pPr>
              <w:jc w:val="both"/>
              <w:rPr>
                <w:rFonts w:cstheme="minorHAnsi"/>
                <w:sz w:val="24"/>
                <w:szCs w:val="24"/>
                <w:lang w:val="en-US"/>
              </w:rPr>
            </w:pPr>
          </w:p>
        </w:tc>
        <w:tc>
          <w:tcPr>
            <w:tcW w:w="2069" w:type="dxa"/>
          </w:tcPr>
          <w:p w14:paraId="69CF6E68" w14:textId="77777777" w:rsidR="00AC19DD" w:rsidRPr="00BB4922" w:rsidRDefault="00AC19DD" w:rsidP="00AC4C35">
            <w:pPr>
              <w:jc w:val="both"/>
              <w:rPr>
                <w:rFonts w:cstheme="minorHAnsi"/>
                <w:sz w:val="24"/>
                <w:szCs w:val="24"/>
                <w:lang w:val="en-US"/>
              </w:rPr>
            </w:pPr>
          </w:p>
        </w:tc>
        <w:tc>
          <w:tcPr>
            <w:tcW w:w="2069" w:type="dxa"/>
          </w:tcPr>
          <w:p w14:paraId="55CB8D68" w14:textId="77777777" w:rsidR="00AC19DD" w:rsidRPr="00BB4922" w:rsidRDefault="00AC19DD" w:rsidP="00AC4C35">
            <w:pPr>
              <w:jc w:val="both"/>
              <w:rPr>
                <w:rFonts w:cstheme="minorHAnsi"/>
                <w:sz w:val="24"/>
                <w:szCs w:val="24"/>
                <w:lang w:val="en-US"/>
              </w:rPr>
            </w:pPr>
          </w:p>
        </w:tc>
        <w:tc>
          <w:tcPr>
            <w:tcW w:w="2069" w:type="dxa"/>
          </w:tcPr>
          <w:p w14:paraId="7CFCB1C2" w14:textId="77777777" w:rsidR="00AC19DD" w:rsidRPr="00BB4922" w:rsidRDefault="00AC19DD" w:rsidP="00AC4C35">
            <w:pPr>
              <w:jc w:val="both"/>
              <w:rPr>
                <w:rFonts w:cstheme="minorHAnsi"/>
                <w:sz w:val="24"/>
                <w:szCs w:val="24"/>
                <w:lang w:val="en-US"/>
              </w:rPr>
            </w:pPr>
          </w:p>
        </w:tc>
        <w:tc>
          <w:tcPr>
            <w:tcW w:w="2070" w:type="dxa"/>
          </w:tcPr>
          <w:p w14:paraId="053C5DA9" w14:textId="77777777" w:rsidR="00AC19DD" w:rsidRPr="00BB4922" w:rsidRDefault="00AC19DD" w:rsidP="00AC4C35">
            <w:pPr>
              <w:jc w:val="both"/>
              <w:rPr>
                <w:rFonts w:cstheme="minorHAnsi"/>
                <w:sz w:val="24"/>
                <w:szCs w:val="24"/>
                <w:lang w:val="en-US"/>
              </w:rPr>
            </w:pPr>
          </w:p>
        </w:tc>
      </w:tr>
    </w:tbl>
    <w:p w14:paraId="2C43F77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ª </w:t>
      </w:r>
      <w:proofErr w:type="gramStart"/>
      <w:r w:rsidRPr="00BB4922">
        <w:rPr>
          <w:rFonts w:cstheme="minorHAnsi"/>
          <w:sz w:val="20"/>
          <w:szCs w:val="20"/>
          <w:lang w:val="en-US"/>
        </w:rPr>
        <w:t>The</w:t>
      </w:r>
      <w:proofErr w:type="gramEnd"/>
      <w:r w:rsidRPr="00BB4922">
        <w:rPr>
          <w:rFonts w:cstheme="minorHAnsi"/>
          <w:sz w:val="20"/>
          <w:szCs w:val="20"/>
          <w:lang w:val="en-US"/>
        </w:rPr>
        <w:t xml:space="preserve"> provided CODIP is represented by an alphanumeric combination that reflects the characteristics of the product. The alphanumeric combination</w:t>
      </w:r>
      <w:r w:rsidR="00F75CF0" w:rsidRPr="00BB4922">
        <w:rPr>
          <w:rFonts w:cstheme="minorHAnsi"/>
          <w:sz w:val="20"/>
          <w:szCs w:val="20"/>
          <w:lang w:val="en-US"/>
        </w:rPr>
        <w:t xml:space="preserve"> reflects</w:t>
      </w:r>
      <w:r w:rsidRPr="00BB4922">
        <w:rPr>
          <w:rFonts w:cstheme="minorHAnsi"/>
          <w:sz w:val="20"/>
          <w:szCs w:val="20"/>
          <w:lang w:val="en-US"/>
        </w:rPr>
        <w:t>, in de</w:t>
      </w:r>
      <w:r w:rsidR="00E43746" w:rsidRPr="00BB4922">
        <w:rPr>
          <w:rFonts w:cstheme="minorHAnsi"/>
          <w:sz w:val="20"/>
          <w:szCs w:val="20"/>
          <w:lang w:val="en-US"/>
        </w:rPr>
        <w:t>scending</w:t>
      </w:r>
      <w:r w:rsidRPr="00BB4922">
        <w:rPr>
          <w:rFonts w:cstheme="minorHAnsi"/>
          <w:sz w:val="20"/>
          <w:szCs w:val="20"/>
          <w:lang w:val="en-US"/>
        </w:rPr>
        <w:t xml:space="preserve"> order, the importance granted to each characteristic of the product, starting from the most relevant.</w:t>
      </w:r>
    </w:p>
    <w:p w14:paraId="27A4899A" w14:textId="17152300" w:rsidR="003548BD" w:rsidRPr="00B3720B" w:rsidRDefault="00195A74" w:rsidP="00B3720B">
      <w:pPr>
        <w:spacing w:line="240" w:lineRule="auto"/>
        <w:ind w:firstLine="705"/>
        <w:jc w:val="both"/>
        <w:textAlignment w:val="baseline"/>
        <w:rPr>
          <w:rFonts w:eastAsia="Times New Roman" w:cstheme="minorHAnsi"/>
          <w:sz w:val="24"/>
          <w:szCs w:val="24"/>
          <w:lang w:val="en-US" w:eastAsia="pt-BR"/>
        </w:rPr>
      </w:pPr>
      <w:r w:rsidRPr="00B3720B">
        <w:rPr>
          <w:rFonts w:eastAsia="Times New Roman" w:cstheme="minorHAnsi"/>
          <w:b/>
          <w:bCs/>
          <w:sz w:val="24"/>
          <w:szCs w:val="24"/>
          <w:lang w:val="en-US" w:eastAsia="pt-BR"/>
        </w:rPr>
        <w:t xml:space="preserve">Characteristic </w:t>
      </w:r>
      <w:r w:rsidR="003548BD" w:rsidRPr="00B3720B">
        <w:rPr>
          <w:rFonts w:eastAsia="Times New Roman" w:cstheme="minorHAnsi"/>
          <w:b/>
          <w:bCs/>
          <w:sz w:val="24"/>
          <w:szCs w:val="24"/>
          <w:lang w:val="en-US" w:eastAsia="pt-BR"/>
        </w:rPr>
        <w:t>1:</w:t>
      </w:r>
      <w:r w:rsidR="003548BD" w:rsidRPr="00B3720B">
        <w:rPr>
          <w:rFonts w:eastAsia="Times New Roman" w:cstheme="minorHAnsi"/>
          <w:sz w:val="24"/>
          <w:szCs w:val="24"/>
          <w:lang w:val="en-US" w:eastAsia="pt-BR"/>
        </w:rPr>
        <w:t xml:space="preserve"> </w:t>
      </w:r>
      <w:r w:rsidR="00B3720B" w:rsidRPr="00B3720B">
        <w:rPr>
          <w:rFonts w:eastAsia="Times New Roman" w:cstheme="minorHAnsi"/>
          <w:sz w:val="24"/>
          <w:szCs w:val="24"/>
          <w:lang w:val="en-US" w:eastAsia="pt-BR"/>
        </w:rPr>
        <w:t xml:space="preserve"> </w:t>
      </w:r>
      <w:r w:rsidR="00075A27" w:rsidRPr="00B3720B">
        <w:rPr>
          <w:rFonts w:eastAsia="Times New Roman" w:cstheme="minorHAnsi"/>
          <w:sz w:val="24"/>
          <w:szCs w:val="24"/>
          <w:lang w:val="en" w:eastAsia="pt-BR"/>
        </w:rPr>
        <w:t xml:space="preserve">raw material </w:t>
      </w:r>
      <w:proofErr w:type="gramStart"/>
      <w:r w:rsidR="00075A27" w:rsidRPr="00B3720B">
        <w:rPr>
          <w:rFonts w:eastAsia="Times New Roman" w:cstheme="minorHAnsi"/>
          <w:sz w:val="24"/>
          <w:szCs w:val="24"/>
          <w:lang w:val="en" w:eastAsia="pt-BR"/>
        </w:rPr>
        <w:t>used</w:t>
      </w:r>
      <w:proofErr w:type="gramEnd"/>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5"/>
        <w:gridCol w:w="4335"/>
      </w:tblGrid>
      <w:tr w:rsidR="00B3720B" w:rsidRPr="00B3720B" w14:paraId="08FDE6D6" w14:textId="77777777" w:rsidTr="003548BD">
        <w:trPr>
          <w:trHeight w:val="45"/>
        </w:trPr>
        <w:tc>
          <w:tcPr>
            <w:tcW w:w="52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3FA465" w14:textId="2A9D74C0" w:rsidR="003548BD" w:rsidRPr="00B3720B" w:rsidRDefault="003548BD"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b/>
                <w:bCs/>
                <w:sz w:val="24"/>
                <w:szCs w:val="24"/>
                <w:lang w:eastAsia="pt-BR"/>
              </w:rPr>
              <w:t>C</w:t>
            </w:r>
            <w:r w:rsidR="00D221EC" w:rsidRPr="00B3720B">
              <w:rPr>
                <w:rFonts w:eastAsia="Times New Roman" w:cstheme="minorHAnsi"/>
                <w:b/>
                <w:bCs/>
                <w:sz w:val="24"/>
                <w:szCs w:val="24"/>
                <w:lang w:eastAsia="pt-BR"/>
              </w:rPr>
              <w:t>ode</w:t>
            </w:r>
            <w:proofErr w:type="spellEnd"/>
          </w:p>
        </w:tc>
        <w:tc>
          <w:tcPr>
            <w:tcW w:w="4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92B386" w14:textId="07D614E9" w:rsidR="003548BD" w:rsidRPr="00B3720B" w:rsidRDefault="00832D2A"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b/>
                <w:bCs/>
                <w:sz w:val="24"/>
                <w:szCs w:val="24"/>
                <w:lang w:eastAsia="pt-BR"/>
              </w:rPr>
              <w:t>S</w:t>
            </w:r>
            <w:r w:rsidR="003548BD" w:rsidRPr="00B3720B">
              <w:rPr>
                <w:rFonts w:eastAsia="Times New Roman" w:cstheme="minorHAnsi"/>
                <w:b/>
                <w:bCs/>
                <w:sz w:val="24"/>
                <w:szCs w:val="24"/>
                <w:lang w:eastAsia="pt-BR"/>
              </w:rPr>
              <w:t>pecifi</w:t>
            </w:r>
            <w:r w:rsidRPr="00B3720B">
              <w:rPr>
                <w:rFonts w:eastAsia="Times New Roman" w:cstheme="minorHAnsi"/>
                <w:b/>
                <w:bCs/>
                <w:sz w:val="24"/>
                <w:szCs w:val="24"/>
                <w:lang w:eastAsia="pt-BR"/>
              </w:rPr>
              <w:t>cation</w:t>
            </w:r>
            <w:proofErr w:type="spellEnd"/>
          </w:p>
        </w:tc>
      </w:tr>
      <w:tr w:rsidR="00B3720B" w:rsidRPr="00B3720B" w14:paraId="7D248774"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0F8D5A57"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A1</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3CCF70BB" w14:textId="0344C1BF" w:rsidR="003548BD" w:rsidRPr="00B3720B" w:rsidRDefault="00602360" w:rsidP="003548BD">
            <w:pPr>
              <w:spacing w:after="0" w:line="240" w:lineRule="auto"/>
              <w:textAlignment w:val="baseline"/>
              <w:rPr>
                <w:rFonts w:eastAsia="Times New Roman" w:cstheme="minorHAnsi"/>
                <w:sz w:val="24"/>
                <w:szCs w:val="24"/>
                <w:lang w:eastAsia="pt-BR"/>
              </w:rPr>
            </w:pPr>
            <w:r w:rsidRPr="00B3720B">
              <w:rPr>
                <w:rFonts w:eastAsia="Times New Roman" w:cstheme="minorHAnsi"/>
                <w:sz w:val="24"/>
                <w:szCs w:val="24"/>
                <w:lang w:eastAsia="pt-BR"/>
              </w:rPr>
              <w:t xml:space="preserve">Virgin </w:t>
            </w:r>
            <w:proofErr w:type="spellStart"/>
            <w:r w:rsidRPr="00B3720B">
              <w:rPr>
                <w:rFonts w:eastAsia="Times New Roman" w:cstheme="minorHAnsi"/>
                <w:sz w:val="24"/>
                <w:szCs w:val="24"/>
                <w:lang w:eastAsia="pt-BR"/>
              </w:rPr>
              <w:t>fiber</w:t>
            </w:r>
            <w:proofErr w:type="spellEnd"/>
          </w:p>
        </w:tc>
      </w:tr>
      <w:tr w:rsidR="00B3720B" w:rsidRPr="00B3720B" w14:paraId="3254D3E8"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7D6D5EF4"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A2</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67E0B38B" w14:textId="23799E38" w:rsidR="003548BD" w:rsidRPr="00B3720B" w:rsidRDefault="00AE536B"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Recycled</w:t>
            </w:r>
            <w:proofErr w:type="spellEnd"/>
            <w:r w:rsidRPr="00B3720B">
              <w:rPr>
                <w:rFonts w:eastAsia="Times New Roman" w:cstheme="minorHAnsi"/>
                <w:sz w:val="24"/>
                <w:szCs w:val="24"/>
                <w:lang w:eastAsia="pt-BR"/>
              </w:rPr>
              <w:t xml:space="preserve"> fiber</w:t>
            </w:r>
          </w:p>
        </w:tc>
      </w:tr>
    </w:tbl>
    <w:p w14:paraId="7B524125" w14:textId="77777777" w:rsidR="003548BD" w:rsidRPr="00B3720B" w:rsidRDefault="003548BD" w:rsidP="003548BD">
      <w:pPr>
        <w:spacing w:after="0" w:line="240" w:lineRule="auto"/>
        <w:textAlignment w:val="baseline"/>
        <w:rPr>
          <w:rFonts w:eastAsia="Times New Roman" w:cstheme="minorHAnsi"/>
          <w:sz w:val="18"/>
          <w:szCs w:val="18"/>
          <w:lang w:eastAsia="pt-BR"/>
        </w:rPr>
      </w:pPr>
      <w:r w:rsidRPr="00B3720B">
        <w:rPr>
          <w:rFonts w:eastAsia="Times New Roman" w:cstheme="minorHAnsi"/>
          <w:sz w:val="20"/>
          <w:szCs w:val="20"/>
          <w:lang w:eastAsia="pt-BR"/>
        </w:rPr>
        <w:t> </w:t>
      </w:r>
    </w:p>
    <w:p w14:paraId="3F01C915" w14:textId="20EC84ED" w:rsidR="003548BD" w:rsidRPr="00B3720B" w:rsidRDefault="003548BD" w:rsidP="003548BD">
      <w:pPr>
        <w:spacing w:after="0" w:line="240" w:lineRule="auto"/>
        <w:ind w:right="-210"/>
        <w:jc w:val="both"/>
        <w:textAlignment w:val="baseline"/>
        <w:rPr>
          <w:rFonts w:eastAsia="Times New Roman" w:cstheme="minorHAnsi"/>
          <w:sz w:val="18"/>
          <w:szCs w:val="18"/>
          <w:lang w:val="en-US" w:eastAsia="pt-BR"/>
        </w:rPr>
      </w:pPr>
      <w:r w:rsidRPr="00B3720B">
        <w:rPr>
          <w:rFonts w:eastAsia="Times New Roman" w:cstheme="minorHAnsi"/>
          <w:sz w:val="24"/>
          <w:szCs w:val="24"/>
          <w:lang w:eastAsia="pt-BR"/>
        </w:rPr>
        <w:lastRenderedPageBreak/>
        <w:t>  </w:t>
      </w:r>
      <w:r w:rsidRPr="00B3720B">
        <w:rPr>
          <w:rFonts w:eastAsia="Times New Roman" w:cstheme="minorHAnsi"/>
          <w:b/>
          <w:bCs/>
          <w:sz w:val="24"/>
          <w:szCs w:val="24"/>
          <w:lang w:val="en-US" w:eastAsia="pt-BR"/>
        </w:rPr>
        <w:t xml:space="preserve">             </w:t>
      </w:r>
      <w:r w:rsidR="00832D2A" w:rsidRPr="00B3720B">
        <w:rPr>
          <w:rFonts w:eastAsia="Times New Roman" w:cstheme="minorHAnsi"/>
          <w:b/>
          <w:bCs/>
          <w:sz w:val="24"/>
          <w:szCs w:val="24"/>
          <w:lang w:val="en-US" w:eastAsia="pt-BR"/>
        </w:rPr>
        <w:t>Characteristic</w:t>
      </w:r>
      <w:r w:rsidRPr="00B3720B">
        <w:rPr>
          <w:rFonts w:eastAsia="Times New Roman" w:cstheme="minorHAnsi"/>
          <w:b/>
          <w:bCs/>
          <w:sz w:val="24"/>
          <w:szCs w:val="24"/>
          <w:lang w:val="en-US" w:eastAsia="pt-BR"/>
        </w:rPr>
        <w:t xml:space="preserve"> 2:</w:t>
      </w:r>
      <w:r w:rsidRPr="00B3720B">
        <w:rPr>
          <w:rFonts w:eastAsia="Times New Roman" w:cstheme="minorHAnsi"/>
          <w:sz w:val="24"/>
          <w:szCs w:val="24"/>
          <w:lang w:val="en-US" w:eastAsia="pt-BR"/>
        </w:rPr>
        <w:t xml:space="preserve"> </w:t>
      </w:r>
      <w:r w:rsidR="00D43D57" w:rsidRPr="00B3720B">
        <w:rPr>
          <w:rFonts w:eastAsia="Times New Roman" w:cstheme="minorHAnsi"/>
          <w:sz w:val="24"/>
          <w:szCs w:val="24"/>
          <w:lang w:val="en-US" w:eastAsia="pt-BR"/>
        </w:rPr>
        <w:t>fiber title</w:t>
      </w:r>
    </w:p>
    <w:p w14:paraId="428C1254" w14:textId="77777777" w:rsidR="003548BD" w:rsidRPr="00B3720B" w:rsidRDefault="003548BD" w:rsidP="003548BD">
      <w:pPr>
        <w:spacing w:after="0" w:line="240" w:lineRule="auto"/>
        <w:ind w:right="-210"/>
        <w:jc w:val="both"/>
        <w:textAlignment w:val="baseline"/>
        <w:rPr>
          <w:rFonts w:eastAsia="Times New Roman" w:cstheme="minorHAnsi"/>
          <w:sz w:val="18"/>
          <w:szCs w:val="18"/>
          <w:lang w:val="en-US" w:eastAsia="pt-BR"/>
        </w:rPr>
      </w:pPr>
      <w:r w:rsidRPr="00B3720B">
        <w:rPr>
          <w:rFonts w:eastAsia="Times New Roman" w:cstheme="minorHAnsi"/>
          <w:b/>
          <w:bCs/>
          <w:sz w:val="24"/>
          <w:szCs w:val="24"/>
          <w:lang w:val="en-US" w:eastAsia="pt-BR"/>
        </w:rPr>
        <w:t> </w:t>
      </w:r>
      <w:r w:rsidRPr="00B3720B">
        <w:rPr>
          <w:rFonts w:eastAsia="Times New Roman" w:cstheme="minorHAnsi"/>
          <w:sz w:val="24"/>
          <w:szCs w:val="24"/>
          <w:lang w:val="en-US" w:eastAsia="pt-B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5"/>
        <w:gridCol w:w="4335"/>
      </w:tblGrid>
      <w:tr w:rsidR="00B3720B" w:rsidRPr="00B3720B" w14:paraId="37750775" w14:textId="77777777" w:rsidTr="003548BD">
        <w:trPr>
          <w:trHeight w:val="45"/>
        </w:trPr>
        <w:tc>
          <w:tcPr>
            <w:tcW w:w="52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A80958" w14:textId="4026CB2D" w:rsidR="003548BD" w:rsidRPr="00B3720B" w:rsidRDefault="003548BD"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b/>
                <w:bCs/>
                <w:sz w:val="24"/>
                <w:szCs w:val="24"/>
                <w:lang w:eastAsia="pt-BR"/>
              </w:rPr>
              <w:t>C</w:t>
            </w:r>
            <w:r w:rsidR="00832D2A" w:rsidRPr="00B3720B">
              <w:rPr>
                <w:rFonts w:eastAsia="Times New Roman" w:cstheme="minorHAnsi"/>
                <w:b/>
                <w:bCs/>
                <w:sz w:val="24"/>
                <w:szCs w:val="24"/>
                <w:lang w:eastAsia="pt-BR"/>
              </w:rPr>
              <w:t>ode</w:t>
            </w:r>
            <w:proofErr w:type="spellEnd"/>
          </w:p>
        </w:tc>
        <w:tc>
          <w:tcPr>
            <w:tcW w:w="4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7B2CDD" w14:textId="19BD390F" w:rsidR="003548BD" w:rsidRPr="00B3720B" w:rsidRDefault="00832D2A"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b/>
                <w:bCs/>
                <w:sz w:val="24"/>
                <w:szCs w:val="24"/>
                <w:lang w:eastAsia="pt-BR"/>
              </w:rPr>
              <w:t>Specification</w:t>
            </w:r>
            <w:proofErr w:type="spellEnd"/>
          </w:p>
        </w:tc>
      </w:tr>
      <w:tr w:rsidR="00B3720B" w:rsidRPr="00B3720B" w14:paraId="5377D48A"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1FABDFEF"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B1</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1FBA91CB" w14:textId="06E5E4C4" w:rsidR="003548BD" w:rsidRPr="00B3720B" w:rsidRDefault="00CC06D4"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from</w:t>
            </w:r>
            <w:proofErr w:type="spellEnd"/>
            <w:r w:rsidR="003548BD" w:rsidRPr="00B3720B">
              <w:rPr>
                <w:rFonts w:eastAsia="Times New Roman" w:cstheme="minorHAnsi"/>
                <w:sz w:val="24"/>
                <w:szCs w:val="24"/>
                <w:lang w:eastAsia="pt-BR"/>
              </w:rPr>
              <w:t xml:space="preserve"> 1.1 </w:t>
            </w:r>
            <w:proofErr w:type="spellStart"/>
            <w:r w:rsidRPr="00B3720B">
              <w:rPr>
                <w:rFonts w:eastAsia="Times New Roman" w:cstheme="minorHAnsi"/>
                <w:sz w:val="24"/>
                <w:szCs w:val="24"/>
                <w:lang w:eastAsia="pt-BR"/>
              </w:rPr>
              <w:t>to</w:t>
            </w:r>
            <w:proofErr w:type="spellEnd"/>
            <w:r w:rsidR="003548BD" w:rsidRPr="00B3720B">
              <w:rPr>
                <w:rFonts w:eastAsia="Times New Roman" w:cstheme="minorHAnsi"/>
                <w:sz w:val="24"/>
                <w:szCs w:val="24"/>
                <w:lang w:eastAsia="pt-BR"/>
              </w:rPr>
              <w:t xml:space="preserve"> 1.7 </w:t>
            </w:r>
            <w:proofErr w:type="spellStart"/>
            <w:r w:rsidR="003548BD" w:rsidRPr="00B3720B">
              <w:rPr>
                <w:rFonts w:eastAsia="Times New Roman" w:cstheme="minorHAnsi"/>
                <w:sz w:val="24"/>
                <w:szCs w:val="24"/>
                <w:lang w:eastAsia="pt-BR"/>
              </w:rPr>
              <w:t>dtex</w:t>
            </w:r>
            <w:proofErr w:type="spellEnd"/>
            <w:r w:rsidR="003548BD" w:rsidRPr="00B3720B">
              <w:rPr>
                <w:rFonts w:eastAsia="Times New Roman" w:cstheme="minorHAnsi"/>
                <w:sz w:val="24"/>
                <w:szCs w:val="24"/>
                <w:lang w:eastAsia="pt-BR"/>
              </w:rPr>
              <w:t> </w:t>
            </w:r>
          </w:p>
        </w:tc>
      </w:tr>
      <w:tr w:rsidR="00B3720B" w:rsidRPr="00B3720B" w14:paraId="7C228738"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37218A06"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B2</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1CB8E47E" w14:textId="65B6E8F8" w:rsidR="003548BD" w:rsidRPr="00B3720B" w:rsidRDefault="00CC06D4"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from</w:t>
            </w:r>
            <w:proofErr w:type="spellEnd"/>
            <w:r w:rsidR="003548BD" w:rsidRPr="00B3720B">
              <w:rPr>
                <w:rFonts w:eastAsia="Times New Roman" w:cstheme="minorHAnsi"/>
                <w:sz w:val="24"/>
                <w:szCs w:val="24"/>
                <w:lang w:eastAsia="pt-BR"/>
              </w:rPr>
              <w:t xml:space="preserve"> 1.8 </w:t>
            </w:r>
            <w:proofErr w:type="spellStart"/>
            <w:r w:rsidRPr="00B3720B">
              <w:rPr>
                <w:rFonts w:eastAsia="Times New Roman" w:cstheme="minorHAnsi"/>
                <w:sz w:val="24"/>
                <w:szCs w:val="24"/>
                <w:lang w:eastAsia="pt-BR"/>
              </w:rPr>
              <w:t>to</w:t>
            </w:r>
            <w:proofErr w:type="spellEnd"/>
            <w:r w:rsidR="003548BD" w:rsidRPr="00B3720B">
              <w:rPr>
                <w:rFonts w:eastAsia="Times New Roman" w:cstheme="minorHAnsi"/>
                <w:sz w:val="24"/>
                <w:szCs w:val="24"/>
                <w:lang w:eastAsia="pt-BR"/>
              </w:rPr>
              <w:t xml:space="preserve"> 3.0 </w:t>
            </w:r>
            <w:proofErr w:type="spellStart"/>
            <w:r w:rsidR="003548BD" w:rsidRPr="00B3720B">
              <w:rPr>
                <w:rFonts w:eastAsia="Times New Roman" w:cstheme="minorHAnsi"/>
                <w:sz w:val="24"/>
                <w:szCs w:val="24"/>
                <w:lang w:eastAsia="pt-BR"/>
              </w:rPr>
              <w:t>dtex</w:t>
            </w:r>
            <w:proofErr w:type="spellEnd"/>
            <w:r w:rsidR="003548BD" w:rsidRPr="00B3720B">
              <w:rPr>
                <w:rFonts w:eastAsia="Times New Roman" w:cstheme="minorHAnsi"/>
                <w:sz w:val="24"/>
                <w:szCs w:val="24"/>
                <w:lang w:eastAsia="pt-BR"/>
              </w:rPr>
              <w:t> </w:t>
            </w:r>
          </w:p>
        </w:tc>
      </w:tr>
      <w:tr w:rsidR="00B3720B" w:rsidRPr="00B3720B" w14:paraId="0C165AB4"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53AA5A31"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B3</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4952E48A" w14:textId="741E2075" w:rsidR="003548BD" w:rsidRPr="00B3720B" w:rsidRDefault="00CC06D4"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from</w:t>
            </w:r>
            <w:proofErr w:type="spellEnd"/>
            <w:r w:rsidR="003548BD" w:rsidRPr="00B3720B">
              <w:rPr>
                <w:rFonts w:eastAsia="Times New Roman" w:cstheme="minorHAnsi"/>
                <w:sz w:val="24"/>
                <w:szCs w:val="24"/>
                <w:lang w:eastAsia="pt-BR"/>
              </w:rPr>
              <w:t xml:space="preserve"> 3.1 </w:t>
            </w:r>
            <w:proofErr w:type="spellStart"/>
            <w:r w:rsidRPr="00B3720B">
              <w:rPr>
                <w:rFonts w:eastAsia="Times New Roman" w:cstheme="minorHAnsi"/>
                <w:sz w:val="24"/>
                <w:szCs w:val="24"/>
                <w:lang w:eastAsia="pt-BR"/>
              </w:rPr>
              <w:t>to</w:t>
            </w:r>
            <w:proofErr w:type="spellEnd"/>
            <w:r w:rsidR="003548BD" w:rsidRPr="00B3720B">
              <w:rPr>
                <w:rFonts w:eastAsia="Times New Roman" w:cstheme="minorHAnsi"/>
                <w:sz w:val="24"/>
                <w:szCs w:val="24"/>
                <w:lang w:eastAsia="pt-BR"/>
              </w:rPr>
              <w:t xml:space="preserve"> 7 </w:t>
            </w:r>
            <w:proofErr w:type="spellStart"/>
            <w:r w:rsidR="003548BD" w:rsidRPr="00B3720B">
              <w:rPr>
                <w:rFonts w:eastAsia="Times New Roman" w:cstheme="minorHAnsi"/>
                <w:sz w:val="24"/>
                <w:szCs w:val="24"/>
                <w:lang w:eastAsia="pt-BR"/>
              </w:rPr>
              <w:t>dtex</w:t>
            </w:r>
            <w:proofErr w:type="spellEnd"/>
            <w:r w:rsidR="003548BD" w:rsidRPr="00B3720B">
              <w:rPr>
                <w:rFonts w:eastAsia="Times New Roman" w:cstheme="minorHAnsi"/>
                <w:sz w:val="24"/>
                <w:szCs w:val="24"/>
                <w:lang w:eastAsia="pt-BR"/>
              </w:rPr>
              <w:t> </w:t>
            </w:r>
          </w:p>
        </w:tc>
      </w:tr>
      <w:tr w:rsidR="00B3720B" w:rsidRPr="00B3720B" w14:paraId="4CA13C04"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50A25354"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B4</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7E63903C" w14:textId="52FB0DE1" w:rsidR="003548BD" w:rsidRPr="00B3720B" w:rsidRDefault="00CC06D4"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from</w:t>
            </w:r>
            <w:proofErr w:type="spellEnd"/>
            <w:r w:rsidR="003548BD" w:rsidRPr="00B3720B">
              <w:rPr>
                <w:rFonts w:eastAsia="Times New Roman" w:cstheme="minorHAnsi"/>
                <w:sz w:val="24"/>
                <w:szCs w:val="24"/>
                <w:lang w:eastAsia="pt-BR"/>
              </w:rPr>
              <w:t xml:space="preserve"> 7.1 </w:t>
            </w:r>
            <w:proofErr w:type="spellStart"/>
            <w:r w:rsidRPr="00B3720B">
              <w:rPr>
                <w:rFonts w:eastAsia="Times New Roman" w:cstheme="minorHAnsi"/>
                <w:sz w:val="24"/>
                <w:szCs w:val="24"/>
                <w:lang w:eastAsia="pt-BR"/>
              </w:rPr>
              <w:t>to</w:t>
            </w:r>
            <w:proofErr w:type="spellEnd"/>
            <w:r w:rsidR="003548BD" w:rsidRPr="00B3720B">
              <w:rPr>
                <w:rFonts w:eastAsia="Times New Roman" w:cstheme="minorHAnsi"/>
                <w:sz w:val="24"/>
                <w:szCs w:val="24"/>
                <w:lang w:eastAsia="pt-BR"/>
              </w:rPr>
              <w:t xml:space="preserve"> 15 </w:t>
            </w:r>
            <w:proofErr w:type="spellStart"/>
            <w:r w:rsidR="003548BD" w:rsidRPr="00B3720B">
              <w:rPr>
                <w:rFonts w:eastAsia="Times New Roman" w:cstheme="minorHAnsi"/>
                <w:sz w:val="24"/>
                <w:szCs w:val="24"/>
                <w:lang w:eastAsia="pt-BR"/>
              </w:rPr>
              <w:t>dtex</w:t>
            </w:r>
            <w:proofErr w:type="spellEnd"/>
            <w:r w:rsidR="003548BD" w:rsidRPr="00B3720B">
              <w:rPr>
                <w:rFonts w:eastAsia="Times New Roman" w:cstheme="minorHAnsi"/>
                <w:sz w:val="24"/>
                <w:szCs w:val="24"/>
                <w:lang w:eastAsia="pt-BR"/>
              </w:rPr>
              <w:t> </w:t>
            </w:r>
          </w:p>
        </w:tc>
      </w:tr>
      <w:tr w:rsidR="00B3720B" w:rsidRPr="00B3720B" w14:paraId="7AFEFAD3"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608846C9"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B5</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671064FC" w14:textId="6279ABB7" w:rsidR="003548BD" w:rsidRPr="00B3720B" w:rsidRDefault="003548BD"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a</w:t>
            </w:r>
            <w:r w:rsidR="008D3C6B" w:rsidRPr="00B3720B">
              <w:rPr>
                <w:rFonts w:eastAsia="Times New Roman" w:cstheme="minorHAnsi"/>
                <w:sz w:val="24"/>
                <w:szCs w:val="24"/>
                <w:lang w:eastAsia="pt-BR"/>
              </w:rPr>
              <w:t>bove</w:t>
            </w:r>
            <w:proofErr w:type="spellEnd"/>
            <w:r w:rsidRPr="00B3720B">
              <w:rPr>
                <w:rFonts w:eastAsia="Times New Roman" w:cstheme="minorHAnsi"/>
                <w:sz w:val="24"/>
                <w:szCs w:val="24"/>
                <w:lang w:eastAsia="pt-BR"/>
              </w:rPr>
              <w:t xml:space="preserve"> 15 </w:t>
            </w:r>
            <w:proofErr w:type="spellStart"/>
            <w:r w:rsidRPr="00B3720B">
              <w:rPr>
                <w:rFonts w:eastAsia="Times New Roman" w:cstheme="minorHAnsi"/>
                <w:sz w:val="24"/>
                <w:szCs w:val="24"/>
                <w:lang w:eastAsia="pt-BR"/>
              </w:rPr>
              <w:t>dtex</w:t>
            </w:r>
            <w:proofErr w:type="spellEnd"/>
            <w:r w:rsidRPr="00B3720B">
              <w:rPr>
                <w:rFonts w:eastAsia="Times New Roman" w:cstheme="minorHAnsi"/>
                <w:sz w:val="24"/>
                <w:szCs w:val="24"/>
                <w:lang w:eastAsia="pt-BR"/>
              </w:rPr>
              <w:t> </w:t>
            </w:r>
          </w:p>
        </w:tc>
      </w:tr>
    </w:tbl>
    <w:p w14:paraId="22E96458" w14:textId="77777777" w:rsidR="003548BD" w:rsidRPr="00B3720B" w:rsidRDefault="003548BD" w:rsidP="003548BD">
      <w:pPr>
        <w:spacing w:after="0" w:line="240" w:lineRule="auto"/>
        <w:jc w:val="both"/>
        <w:textAlignment w:val="baseline"/>
        <w:rPr>
          <w:rFonts w:eastAsia="Times New Roman" w:cstheme="minorHAnsi"/>
          <w:sz w:val="18"/>
          <w:szCs w:val="18"/>
          <w:lang w:eastAsia="pt-BR"/>
        </w:rPr>
      </w:pPr>
      <w:r w:rsidRPr="00B3720B">
        <w:rPr>
          <w:rFonts w:eastAsia="Times New Roman" w:cstheme="minorHAnsi"/>
          <w:sz w:val="20"/>
          <w:szCs w:val="20"/>
          <w:lang w:eastAsia="pt-BR"/>
        </w:rPr>
        <w:t> </w:t>
      </w:r>
    </w:p>
    <w:p w14:paraId="6EBB48D3" w14:textId="1B5A90DE" w:rsidR="003548BD" w:rsidRPr="00B3720B" w:rsidRDefault="003548BD" w:rsidP="003548BD">
      <w:pPr>
        <w:spacing w:after="0" w:line="240" w:lineRule="auto"/>
        <w:ind w:right="-210"/>
        <w:jc w:val="both"/>
        <w:textAlignment w:val="baseline"/>
        <w:rPr>
          <w:rFonts w:eastAsia="Times New Roman" w:cstheme="minorHAnsi"/>
          <w:sz w:val="18"/>
          <w:szCs w:val="18"/>
          <w:lang w:val="en-US" w:eastAsia="pt-BR"/>
        </w:rPr>
      </w:pPr>
      <w:r w:rsidRPr="00B3720B">
        <w:rPr>
          <w:rFonts w:eastAsia="Times New Roman" w:cstheme="minorHAnsi"/>
          <w:b/>
          <w:bCs/>
          <w:sz w:val="24"/>
          <w:szCs w:val="24"/>
          <w:lang w:val="en-US" w:eastAsia="pt-BR"/>
        </w:rPr>
        <w:t xml:space="preserve">  </w:t>
      </w:r>
      <w:r w:rsidR="00832D2A" w:rsidRPr="00B3720B">
        <w:rPr>
          <w:rFonts w:eastAsia="Times New Roman" w:cstheme="minorHAnsi"/>
          <w:b/>
          <w:bCs/>
          <w:sz w:val="24"/>
          <w:szCs w:val="24"/>
          <w:lang w:val="en-US" w:eastAsia="pt-BR"/>
        </w:rPr>
        <w:t>Characteristic</w:t>
      </w:r>
      <w:r w:rsidRPr="00B3720B">
        <w:rPr>
          <w:rFonts w:eastAsia="Times New Roman" w:cstheme="minorHAnsi"/>
          <w:b/>
          <w:bCs/>
          <w:sz w:val="24"/>
          <w:szCs w:val="24"/>
          <w:lang w:val="en-US" w:eastAsia="pt-BR"/>
        </w:rPr>
        <w:t xml:space="preserve"> 3:</w:t>
      </w:r>
      <w:r w:rsidRPr="00B3720B">
        <w:rPr>
          <w:rFonts w:eastAsia="Times New Roman" w:cstheme="minorHAnsi"/>
          <w:sz w:val="24"/>
          <w:szCs w:val="24"/>
          <w:lang w:val="en-US" w:eastAsia="pt-BR"/>
        </w:rPr>
        <w:t xml:space="preserve"> </w:t>
      </w:r>
      <w:r w:rsidR="00B3720B" w:rsidRPr="00B3720B">
        <w:rPr>
          <w:rFonts w:eastAsia="Times New Roman" w:cstheme="minorHAnsi"/>
          <w:sz w:val="24"/>
          <w:szCs w:val="24"/>
          <w:lang w:val="en-US" w:eastAsia="pt-BR"/>
        </w:rPr>
        <w:t>transverse</w:t>
      </w:r>
      <w:r w:rsidRPr="00B3720B">
        <w:rPr>
          <w:rFonts w:eastAsia="Times New Roman" w:cstheme="minorHAnsi"/>
          <w:sz w:val="24"/>
          <w:szCs w:val="24"/>
          <w:lang w:val="en-US" w:eastAsia="pt-BR"/>
        </w:rPr>
        <w:t> </w:t>
      </w:r>
      <w:r w:rsidR="00CC06D4" w:rsidRPr="00B3720B">
        <w:rPr>
          <w:rFonts w:eastAsia="Times New Roman" w:cstheme="minorHAnsi"/>
          <w:sz w:val="24"/>
          <w:szCs w:val="24"/>
          <w:lang w:val="en-US" w:eastAsia="pt-BR"/>
        </w:rPr>
        <w:t>section</w:t>
      </w:r>
    </w:p>
    <w:p w14:paraId="21E5C416" w14:textId="77777777" w:rsidR="003548BD" w:rsidRPr="00B3720B" w:rsidRDefault="003548BD" w:rsidP="003548BD">
      <w:pPr>
        <w:spacing w:after="0" w:line="240" w:lineRule="auto"/>
        <w:ind w:right="-210"/>
        <w:jc w:val="both"/>
        <w:textAlignment w:val="baseline"/>
        <w:rPr>
          <w:rFonts w:eastAsia="Times New Roman" w:cstheme="minorHAnsi"/>
          <w:sz w:val="18"/>
          <w:szCs w:val="18"/>
          <w:lang w:val="en-US" w:eastAsia="pt-BR"/>
        </w:rPr>
      </w:pPr>
      <w:r w:rsidRPr="00B3720B">
        <w:rPr>
          <w:rFonts w:eastAsia="Times New Roman" w:cstheme="minorHAnsi"/>
          <w:b/>
          <w:bCs/>
          <w:sz w:val="24"/>
          <w:szCs w:val="24"/>
          <w:lang w:val="en-US" w:eastAsia="pt-BR"/>
        </w:rPr>
        <w:t> </w:t>
      </w:r>
      <w:r w:rsidRPr="00B3720B">
        <w:rPr>
          <w:rFonts w:eastAsia="Times New Roman" w:cstheme="minorHAnsi"/>
          <w:sz w:val="24"/>
          <w:szCs w:val="24"/>
          <w:lang w:val="en-US" w:eastAsia="pt-B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5"/>
        <w:gridCol w:w="4335"/>
      </w:tblGrid>
      <w:tr w:rsidR="00B3720B" w:rsidRPr="00B3720B" w14:paraId="100B7229" w14:textId="77777777" w:rsidTr="003548BD">
        <w:trPr>
          <w:trHeight w:val="45"/>
        </w:trPr>
        <w:tc>
          <w:tcPr>
            <w:tcW w:w="52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A0362B" w14:textId="0EA68A2F" w:rsidR="003548BD" w:rsidRPr="00B3720B" w:rsidRDefault="003548BD"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b/>
                <w:bCs/>
                <w:sz w:val="24"/>
                <w:szCs w:val="24"/>
                <w:lang w:eastAsia="pt-BR"/>
              </w:rPr>
              <w:t>C</w:t>
            </w:r>
            <w:r w:rsidR="00832D2A" w:rsidRPr="00B3720B">
              <w:rPr>
                <w:rFonts w:eastAsia="Times New Roman" w:cstheme="minorHAnsi"/>
                <w:b/>
                <w:bCs/>
                <w:sz w:val="24"/>
                <w:szCs w:val="24"/>
                <w:lang w:eastAsia="pt-BR"/>
              </w:rPr>
              <w:t>ode</w:t>
            </w:r>
            <w:proofErr w:type="spellEnd"/>
          </w:p>
        </w:tc>
        <w:tc>
          <w:tcPr>
            <w:tcW w:w="433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4ACF9C" w14:textId="19BD836A" w:rsidR="003548BD" w:rsidRPr="00B3720B" w:rsidRDefault="00832D2A"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b/>
                <w:bCs/>
                <w:sz w:val="24"/>
                <w:szCs w:val="24"/>
                <w:lang w:eastAsia="pt-BR"/>
              </w:rPr>
              <w:t>Specification</w:t>
            </w:r>
            <w:proofErr w:type="spellEnd"/>
            <w:r w:rsidR="003548BD" w:rsidRPr="00B3720B">
              <w:rPr>
                <w:rFonts w:eastAsia="Times New Roman" w:cstheme="minorHAnsi"/>
                <w:sz w:val="24"/>
                <w:szCs w:val="24"/>
                <w:lang w:eastAsia="pt-BR"/>
              </w:rPr>
              <w:t> </w:t>
            </w:r>
          </w:p>
        </w:tc>
      </w:tr>
      <w:tr w:rsidR="00B3720B" w:rsidRPr="00B3720B" w14:paraId="476923BB"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2227443F"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C1</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5771E4F3" w14:textId="50734F16" w:rsidR="003548BD" w:rsidRPr="00B3720B" w:rsidRDefault="008D3C6B" w:rsidP="003548BD">
            <w:pPr>
              <w:spacing w:after="0" w:line="240" w:lineRule="auto"/>
              <w:textAlignment w:val="baseline"/>
              <w:rPr>
                <w:rFonts w:eastAsia="Times New Roman" w:cstheme="minorHAnsi"/>
                <w:sz w:val="24"/>
                <w:szCs w:val="24"/>
                <w:lang w:eastAsia="pt-BR"/>
              </w:rPr>
            </w:pPr>
            <w:r w:rsidRPr="00B3720B">
              <w:rPr>
                <w:rFonts w:eastAsia="Times New Roman" w:cstheme="minorHAnsi"/>
                <w:sz w:val="24"/>
                <w:szCs w:val="24"/>
                <w:lang w:eastAsia="pt-BR"/>
              </w:rPr>
              <w:t>full</w:t>
            </w:r>
            <w:r w:rsidR="003548BD" w:rsidRPr="00B3720B">
              <w:rPr>
                <w:rFonts w:eastAsia="Times New Roman" w:cstheme="minorHAnsi"/>
                <w:sz w:val="24"/>
                <w:szCs w:val="24"/>
                <w:lang w:eastAsia="pt-BR"/>
              </w:rPr>
              <w:t> </w:t>
            </w:r>
          </w:p>
        </w:tc>
      </w:tr>
      <w:tr w:rsidR="00B3720B" w:rsidRPr="00B3720B" w14:paraId="1E00B39E"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278C9487"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C2</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572ABF7B" w14:textId="3052882E" w:rsidR="003548BD" w:rsidRPr="00B3720B" w:rsidRDefault="00FE4A15"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hollow</w:t>
            </w:r>
            <w:proofErr w:type="spellEnd"/>
            <w:r w:rsidR="003548BD" w:rsidRPr="00B3720B">
              <w:rPr>
                <w:rFonts w:eastAsia="Times New Roman" w:cstheme="minorHAnsi"/>
                <w:sz w:val="24"/>
                <w:szCs w:val="24"/>
                <w:lang w:eastAsia="pt-BR"/>
              </w:rPr>
              <w:t> </w:t>
            </w:r>
          </w:p>
        </w:tc>
      </w:tr>
      <w:tr w:rsidR="003548BD" w:rsidRPr="00B3720B" w14:paraId="7DD51B1D" w14:textId="77777777" w:rsidTr="003548BD">
        <w:trPr>
          <w:trHeight w:val="315"/>
        </w:trPr>
        <w:tc>
          <w:tcPr>
            <w:tcW w:w="5235" w:type="dxa"/>
            <w:tcBorders>
              <w:top w:val="single" w:sz="6" w:space="0" w:color="auto"/>
              <w:left w:val="single" w:sz="6" w:space="0" w:color="auto"/>
              <w:bottom w:val="single" w:sz="6" w:space="0" w:color="auto"/>
              <w:right w:val="single" w:sz="6" w:space="0" w:color="auto"/>
            </w:tcBorders>
            <w:shd w:val="clear" w:color="auto" w:fill="auto"/>
            <w:hideMark/>
          </w:tcPr>
          <w:p w14:paraId="1BF77763" w14:textId="77777777" w:rsidR="003548BD" w:rsidRPr="00B3720B" w:rsidRDefault="003548BD" w:rsidP="003548BD">
            <w:pPr>
              <w:spacing w:after="0" w:line="240" w:lineRule="auto"/>
              <w:textAlignment w:val="baseline"/>
              <w:rPr>
                <w:rFonts w:eastAsia="Times New Roman" w:cstheme="minorHAnsi"/>
                <w:sz w:val="24"/>
                <w:szCs w:val="24"/>
                <w:lang w:eastAsia="pt-BR"/>
              </w:rPr>
            </w:pPr>
            <w:r w:rsidRPr="00B3720B">
              <w:rPr>
                <w:rFonts w:eastAsia="Times New Roman" w:cstheme="minorHAnsi"/>
                <w:b/>
                <w:bCs/>
                <w:sz w:val="24"/>
                <w:szCs w:val="24"/>
                <w:lang w:eastAsia="pt-BR"/>
              </w:rPr>
              <w:t>C3</w:t>
            </w:r>
            <w:r w:rsidRPr="00B3720B">
              <w:rPr>
                <w:rFonts w:eastAsia="Times New Roman" w:cstheme="minorHAnsi"/>
                <w:sz w:val="24"/>
                <w:szCs w:val="24"/>
                <w:lang w:eastAsia="pt-BR"/>
              </w:rPr>
              <w:t> </w:t>
            </w:r>
          </w:p>
        </w:tc>
        <w:tc>
          <w:tcPr>
            <w:tcW w:w="4335" w:type="dxa"/>
            <w:tcBorders>
              <w:top w:val="single" w:sz="6" w:space="0" w:color="auto"/>
              <w:left w:val="single" w:sz="6" w:space="0" w:color="auto"/>
              <w:bottom w:val="single" w:sz="6" w:space="0" w:color="auto"/>
              <w:right w:val="single" w:sz="6" w:space="0" w:color="auto"/>
            </w:tcBorders>
            <w:shd w:val="clear" w:color="auto" w:fill="auto"/>
            <w:hideMark/>
          </w:tcPr>
          <w:p w14:paraId="7FABD346" w14:textId="05F82FCD" w:rsidR="003548BD" w:rsidRPr="00B3720B" w:rsidRDefault="003548BD" w:rsidP="003548BD">
            <w:pPr>
              <w:spacing w:after="0" w:line="240" w:lineRule="auto"/>
              <w:textAlignment w:val="baseline"/>
              <w:rPr>
                <w:rFonts w:eastAsia="Times New Roman" w:cstheme="minorHAnsi"/>
                <w:sz w:val="24"/>
                <w:szCs w:val="24"/>
                <w:lang w:eastAsia="pt-BR"/>
              </w:rPr>
            </w:pPr>
            <w:proofErr w:type="spellStart"/>
            <w:r w:rsidRPr="00B3720B">
              <w:rPr>
                <w:rFonts w:eastAsia="Times New Roman" w:cstheme="minorHAnsi"/>
                <w:sz w:val="24"/>
                <w:szCs w:val="24"/>
                <w:lang w:eastAsia="pt-BR"/>
              </w:rPr>
              <w:t>conjug</w:t>
            </w:r>
            <w:r w:rsidR="00602360" w:rsidRPr="00B3720B">
              <w:rPr>
                <w:rFonts w:eastAsia="Times New Roman" w:cstheme="minorHAnsi"/>
                <w:sz w:val="24"/>
                <w:szCs w:val="24"/>
                <w:lang w:eastAsia="pt-BR"/>
              </w:rPr>
              <w:t>ate</w:t>
            </w:r>
            <w:proofErr w:type="spellEnd"/>
            <w:r w:rsidRPr="00B3720B">
              <w:rPr>
                <w:rFonts w:eastAsia="Times New Roman" w:cstheme="minorHAnsi"/>
                <w:sz w:val="24"/>
                <w:szCs w:val="24"/>
                <w:lang w:eastAsia="pt-BR"/>
              </w:rPr>
              <w:t> </w:t>
            </w:r>
          </w:p>
        </w:tc>
      </w:tr>
    </w:tbl>
    <w:p w14:paraId="1C2E3C12" w14:textId="77777777" w:rsidR="00B3720B" w:rsidRDefault="00B3720B" w:rsidP="00A63308">
      <w:pPr>
        <w:ind w:left="360" w:hanging="360"/>
        <w:jc w:val="both"/>
        <w:rPr>
          <w:rFonts w:cstheme="minorHAnsi"/>
          <w:b/>
          <w:sz w:val="24"/>
          <w:szCs w:val="24"/>
          <w:lang w:val="en-US"/>
        </w:rPr>
      </w:pPr>
    </w:p>
    <w:p w14:paraId="41052A7E" w14:textId="2CB44E5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xml:space="preserve">. Indicate whether this material is reintroduced in the production cycle or reused in any way, </w:t>
      </w:r>
      <w:proofErr w:type="gramStart"/>
      <w:r w:rsidRPr="00BB4922">
        <w:rPr>
          <w:rFonts w:cstheme="minorHAnsi"/>
          <w:sz w:val="24"/>
          <w:szCs w:val="24"/>
          <w:lang w:val="en-US"/>
        </w:rPr>
        <w:t>sold</w:t>
      </w:r>
      <w:proofErr w:type="gramEnd"/>
      <w:r w:rsidRPr="00BB4922">
        <w:rPr>
          <w:rFonts w:cstheme="minorHAnsi"/>
          <w:sz w:val="24"/>
          <w:szCs w:val="24"/>
          <w:lang w:val="en-US"/>
        </w:rPr>
        <w:t xml:space="preserve">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xml:space="preserve">, raw materials, </w:t>
      </w:r>
      <w:proofErr w:type="gramStart"/>
      <w:r w:rsidRPr="00BB4922">
        <w:rPr>
          <w:rFonts w:eastAsia="Times New Roman" w:cstheme="minorHAnsi"/>
          <w:color w:val="000000"/>
          <w:sz w:val="24"/>
          <w:szCs w:val="24"/>
          <w:lang w:val="en"/>
        </w:rPr>
        <w:t>utilities</w:t>
      </w:r>
      <w:proofErr w:type="gramEnd"/>
      <w:r w:rsidRPr="00BB4922">
        <w:rPr>
          <w:rFonts w:eastAsia="Times New Roman" w:cstheme="minorHAnsi"/>
          <w:color w:val="000000"/>
          <w:sz w:val="24"/>
          <w:szCs w:val="24"/>
          <w:lang w:val="en"/>
        </w:rPr>
        <w:t xml:space="preserve">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 xml:space="preserve">center is most overloaded or responsible for the slowest step in the production </w:t>
      </w:r>
      <w:proofErr w:type="gramStart"/>
      <w:r w:rsidRPr="00BB4922">
        <w:rPr>
          <w:rFonts w:cstheme="minorHAnsi"/>
          <w:color w:val="000000"/>
          <w:sz w:val="24"/>
          <w:szCs w:val="24"/>
          <w:lang w:val="en"/>
        </w:rPr>
        <w:t>process, since</w:t>
      </w:r>
      <w:proofErr w:type="gramEnd"/>
      <w:r w:rsidRPr="00BB4922">
        <w:rPr>
          <w:rFonts w:cstheme="minorHAnsi"/>
          <w:color w:val="000000"/>
          <w:sz w:val="24"/>
          <w:szCs w:val="24"/>
          <w:lang w:val="en"/>
        </w:rPr>
        <w:t xml:space="preserv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 xml:space="preserve">Companies should consider the product model(s) more </w:t>
      </w:r>
      <w:r w:rsidRPr="00BB4922">
        <w:rPr>
          <w:rFonts w:cstheme="minorHAnsi"/>
          <w:b/>
          <w:bCs/>
          <w:color w:val="000000"/>
          <w:sz w:val="24"/>
          <w:szCs w:val="24"/>
          <w:lang w:val="en"/>
        </w:rPr>
        <w:lastRenderedPageBreak/>
        <w:t>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6.2.1 State whether your company purchases raw materials, inputs, </w:t>
      </w:r>
      <w:proofErr w:type="gramStart"/>
      <w:r w:rsidRPr="00BB4922">
        <w:rPr>
          <w:rFonts w:cstheme="minorHAnsi"/>
          <w:sz w:val="24"/>
          <w:szCs w:val="24"/>
          <w:lang w:val="en-US"/>
        </w:rPr>
        <w:t>services</w:t>
      </w:r>
      <w:proofErr w:type="gramEnd"/>
      <w:r w:rsidRPr="00BB4922">
        <w:rPr>
          <w:rFonts w:cstheme="minorHAnsi"/>
          <w:sz w:val="24"/>
          <w:szCs w:val="24"/>
          <w:lang w:val="en-US"/>
        </w:rPr>
        <w:t xml:space="preserve">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0869B431" w14:textId="20C31D77" w:rsidR="00B3720B" w:rsidRPr="00BB4922" w:rsidRDefault="00A4067C" w:rsidP="00B3720B">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w:t>
      </w:r>
      <w:r w:rsidR="00B3720B" w:rsidRPr="00BB4922">
        <w:rPr>
          <w:rFonts w:cstheme="minorHAnsi"/>
          <w:b/>
          <w:sz w:val="24"/>
          <w:szCs w:val="24"/>
          <w:lang w:val="en-US"/>
        </w:rPr>
        <w:t xml:space="preserve">Process” section above.  </w:t>
      </w:r>
    </w:p>
    <w:p w14:paraId="245A61ED" w14:textId="784E1693" w:rsidR="00B3720B" w:rsidRDefault="00B3720B" w:rsidP="00B3720B">
      <w:pPr>
        <w:ind w:left="360" w:hanging="360"/>
        <w:jc w:val="both"/>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752" behindDoc="0" locked="0" layoutInCell="1" allowOverlap="1" wp14:anchorId="1CCAFE28" wp14:editId="0683A508">
                <wp:simplePos x="0" y="0"/>
                <wp:positionH relativeFrom="column">
                  <wp:posOffset>-219075</wp:posOffset>
                </wp:positionH>
                <wp:positionV relativeFrom="paragraph">
                  <wp:posOffset>34925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65B00A" id="Retângulo 10" o:spid="_x0000_s1026" style="position:absolute;margin-left:-17.25pt;margin-top:2.75pt;width:532.05pt;height:123.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" filled="f" strokecolor="black [1600]"/>
            </w:pict>
          </mc:Fallback>
        </mc:AlternateConten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D1EF7F5" w14:textId="77777777" w:rsidR="00B3720B" w:rsidRDefault="00A4067C" w:rsidP="00B3720B">
      <w:pPr>
        <w:spacing w:after="0"/>
        <w:jc w:val="both"/>
        <w:rPr>
          <w:rFonts w:cstheme="minorHAnsi"/>
          <w:sz w:val="24"/>
          <w:szCs w:val="24"/>
          <w:lang w:val="en-US"/>
        </w:rPr>
      </w:pPr>
      <w:r w:rsidRPr="00BB4922">
        <w:rPr>
          <w:rFonts w:cstheme="minorHAnsi"/>
          <w:sz w:val="24"/>
          <w:szCs w:val="24"/>
          <w:lang w:val="en-US"/>
        </w:rPr>
        <w:t>Job Position:</w:t>
      </w:r>
      <w:r w:rsidR="00B3720B" w:rsidRPr="00B3720B">
        <w:rPr>
          <w:rFonts w:cstheme="minorHAnsi"/>
          <w:sz w:val="24"/>
          <w:szCs w:val="24"/>
          <w:lang w:val="en-US"/>
        </w:rPr>
        <w:t xml:space="preserve"> </w:t>
      </w:r>
    </w:p>
    <w:p w14:paraId="135D8593" w14:textId="66C4F604" w:rsidR="00B3720B" w:rsidRPr="00BB4922" w:rsidRDefault="00B3720B" w:rsidP="00B3720B">
      <w:pPr>
        <w:spacing w:after="0"/>
        <w:jc w:val="both"/>
        <w:rPr>
          <w:rFonts w:cstheme="minorHAnsi"/>
          <w:sz w:val="24"/>
          <w:szCs w:val="24"/>
          <w:lang w:val="en-US"/>
        </w:rPr>
      </w:pPr>
      <w:r w:rsidRPr="00BB4922">
        <w:rPr>
          <w:rFonts w:cstheme="minorHAnsi"/>
          <w:sz w:val="24"/>
          <w:szCs w:val="24"/>
          <w:lang w:val="en-US"/>
        </w:rPr>
        <w:t>Telephone Number:</w:t>
      </w:r>
    </w:p>
    <w:p w14:paraId="05DA249C" w14:textId="77777777" w:rsidR="00B3720B" w:rsidRPr="00BB4922" w:rsidRDefault="00B3720B" w:rsidP="00B3720B">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46"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E9E3F" id="Retângulo 7" o:spid="_x0000_s1026" style="position:absolute;margin-left:12.35pt;margin-top:-8.35pt;width:485.3pt;height:26.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(i)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(i), (ii) and (iii), specifying in each case the channels of distribution used.</w:t>
      </w: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 xml:space="preserve">geographical </w:t>
      </w:r>
      <w:proofErr w:type="gramStart"/>
      <w:r w:rsidR="00771EE8" w:rsidRPr="00BB4922">
        <w:rPr>
          <w:rFonts w:cstheme="minorHAnsi"/>
          <w:sz w:val="24"/>
          <w:szCs w:val="24"/>
          <w:lang w:val="en-US"/>
        </w:rPr>
        <w:t>scope</w:t>
      </w:r>
      <w:proofErr w:type="gramEnd"/>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w:t>
      </w:r>
      <w:r w:rsidRPr="00BB4922">
        <w:rPr>
          <w:rFonts w:cstheme="minorHAnsi"/>
          <w:sz w:val="24"/>
          <w:szCs w:val="24"/>
          <w:lang w:val="en-US"/>
        </w:rPr>
        <w:lastRenderedPageBreak/>
        <w:t xml:space="preserve">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w:t>
      </w:r>
      <w:proofErr w:type="gramStart"/>
      <w:r w:rsidRPr="00BB4922">
        <w:rPr>
          <w:rFonts w:cstheme="minorHAnsi"/>
          <w:sz w:val="24"/>
          <w:szCs w:val="24"/>
          <w:lang w:val="en-US"/>
        </w:rPr>
        <w:t>sales</w:t>
      </w:r>
      <w:proofErr w:type="gramEnd"/>
      <w:r w:rsidRPr="00BB4922">
        <w:rPr>
          <w:rFonts w:cstheme="minorHAnsi"/>
          <w:sz w:val="24"/>
          <w:szCs w:val="24"/>
          <w:lang w:val="en-US"/>
        </w:rPr>
        <w:t xml:space="preserve">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F15FF1"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F15FF1"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2"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529CCA" id="Retângulo 8" o:spid="_x0000_s1026" style="position:absolute;margin-left:-19.5pt;margin-top:12.6pt;width:532.05pt;height:123.75pt;z-index:2516582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41"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59674" id="Retângulo 6" o:spid="_x0000_s1026" style="position:absolute;margin-left:1pt;margin-top:-9.15pt;width:429.15pt;height:26.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77777777"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 xml:space="preserve">and costs incurred by your company in product manufacturing, </w:t>
      </w:r>
      <w:proofErr w:type="gramStart"/>
      <w:r w:rsidRPr="00BB4922">
        <w:rPr>
          <w:rFonts w:cstheme="minorHAnsi"/>
          <w:i/>
          <w:sz w:val="24"/>
          <w:szCs w:val="24"/>
          <w:lang w:val="en-US"/>
        </w:rPr>
        <w:t>distribution</w:t>
      </w:r>
      <w:proofErr w:type="gramEnd"/>
      <w:r w:rsidRPr="00BB4922">
        <w:rPr>
          <w:rFonts w:cstheme="minorHAnsi"/>
          <w:i/>
          <w:sz w:val="24"/>
          <w:szCs w:val="24"/>
          <w:lang w:val="en-US"/>
        </w:rPr>
        <w:t xml:space="preserve">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58240"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F9946" id="Retângulo 5" o:spid="_x0000_s1026" style="position:absolute;margin-left:1.5pt;margin-top:18.8pt;width:486pt;height:2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xml:space="preserve">, it is requested that you fill fields 38.0 to </w:t>
      </w:r>
      <w:proofErr w:type="gramStart"/>
      <w:r w:rsidRPr="00BB4922">
        <w:rPr>
          <w:rFonts w:cstheme="minorHAnsi"/>
          <w:sz w:val="24"/>
          <w:szCs w:val="24"/>
          <w:lang w:val="en-US"/>
        </w:rPr>
        <w:t>45.0</w:t>
      </w:r>
      <w:proofErr w:type="gramEnd"/>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181B3930"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w:t>
      </w:r>
      <w:r w:rsidR="002108D8" w:rsidRPr="00BB4922">
        <w:rPr>
          <w:rFonts w:cstheme="minorHAnsi"/>
          <w:b/>
          <w:bCs/>
          <w:sz w:val="24"/>
          <w:szCs w:val="24"/>
          <w:lang w:val="en-US"/>
        </w:rPr>
        <w:t>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2"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21414" id="Retângulo 4" o:spid="_x0000_s1026" style="position:absolute;margin-left:-7.5pt;margin-top:19.35pt;width:429.15pt;height:50.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w:t>
      </w:r>
      <w:proofErr w:type="gramStart"/>
      <w:r w:rsidRPr="00BB4922">
        <w:rPr>
          <w:rFonts w:cstheme="minorHAnsi"/>
          <w:bCs/>
          <w:sz w:val="24"/>
          <w:szCs w:val="24"/>
          <w:lang w:val="en-US"/>
        </w:rPr>
        <w:t>how</w:t>
      </w:r>
      <w:proofErr w:type="gramEnd"/>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 xml:space="preserve">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w:t>
      </w:r>
      <w:proofErr w:type="gramStart"/>
      <w:r w:rsidRPr="00BB4922">
        <w:rPr>
          <w:rFonts w:cstheme="minorHAnsi"/>
          <w:sz w:val="24"/>
          <w:szCs w:val="24"/>
          <w:lang w:val="en-US"/>
        </w:rPr>
        <w:t>34.0</w:t>
      </w:r>
      <w:proofErr w:type="gramEnd"/>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F15FF1"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F15FF1"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F15FF1"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F15FF1"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w:t>
            </w:r>
            <w:proofErr w:type="gramStart"/>
            <w:r w:rsidRPr="00BB4922">
              <w:rPr>
                <w:rFonts w:cstheme="minorHAnsi"/>
                <w:sz w:val="24"/>
                <w:szCs w:val="24"/>
                <w:lang w:val="en-US"/>
              </w:rPr>
              <w:t>e.g.</w:t>
            </w:r>
            <w:proofErr w:type="gramEnd"/>
            <w:r w:rsidRPr="00BB4922">
              <w:rPr>
                <w:rFonts w:cstheme="minorHAnsi"/>
                <w:sz w:val="24"/>
                <w:szCs w:val="24"/>
                <w:lang w:val="en-US"/>
              </w:rPr>
              <w:t xml:space="preserve">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F15FF1"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F15FF1"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F15FF1"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F15FF1"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F15FF1"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F15FF1"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F15FF1"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F15FF1"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F15FF1"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F15FF1"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F15FF1"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58253"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02E5E" id="Retângulo 15" o:spid="_x0000_s1026" style="position:absolute;margin-left:-8.65pt;margin-top:15.75pt;width:522.4pt;height:135.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44"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80E2F" id="Retângulo 3" o:spid="_x0000_s1026" style="position:absolute;margin-left:1pt;margin-top:-9.15pt;width:429.15pt;height:26.2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58243"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B50BF" id="Retângulo 2" o:spid="_x0000_s1026" style="position:absolute;margin-left:1pt;margin-top:18.8pt;width:429.15pt;height:26.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676DAF5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w:t>
      </w:r>
      <w:r w:rsidR="00201C61" w:rsidRPr="00BB4922">
        <w:rPr>
          <w:rFonts w:cstheme="minorHAnsi"/>
          <w:b/>
          <w:bCs/>
          <w:sz w:val="24"/>
          <w:szCs w:val="24"/>
          <w:lang w:val="en-US"/>
        </w:rPr>
        <w:t>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5"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59576" id="Retângulo 1" o:spid="_x0000_s1026" style="position:absolute;margin-left:-8.05pt;margin-top:19.35pt;width:429.15pt;height:46.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F15FF1"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4"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0972E9" id="Retângulo 16" o:spid="_x0000_s1026" style="position:absolute;margin-left:-19.5pt;margin-top:12.1pt;width:532.05pt;height:123.7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w:t>
      </w:r>
      <w:proofErr w:type="gramStart"/>
      <w:r w:rsidRPr="00BB4922">
        <w:rPr>
          <w:rFonts w:cstheme="minorHAnsi"/>
          <w:sz w:val="24"/>
          <w:szCs w:val="24"/>
          <w:lang w:val="en-US"/>
        </w:rPr>
        <w:t>such</w:t>
      </w:r>
      <w:proofErr w:type="gramEnd"/>
      <w:r w:rsidRPr="00BB4922">
        <w:rPr>
          <w:rFonts w:cstheme="minorHAnsi"/>
          <w:sz w:val="24"/>
          <w:szCs w:val="24"/>
          <w:lang w:val="en-US"/>
        </w:rPr>
        <w:t xml:space="preserve">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D904DB">
      <w:headerReference w:type="even" r:id="rId13"/>
      <w:headerReference w:type="default" r:id="rId14"/>
      <w:footerReference w:type="even" r:id="rId15"/>
      <w:footerReference w:type="default" r:id="rId16"/>
      <w:headerReference w:type="first" r:id="rId17"/>
      <w:footerReference w:type="first" r:id="rId18"/>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12E1" w14:textId="77777777" w:rsidR="00D904DB" w:rsidRDefault="00D904DB">
      <w:pPr>
        <w:spacing w:after="0" w:line="240" w:lineRule="auto"/>
      </w:pPr>
      <w:r>
        <w:separator/>
      </w:r>
    </w:p>
  </w:endnote>
  <w:endnote w:type="continuationSeparator" w:id="0">
    <w:p w14:paraId="73810545" w14:textId="77777777" w:rsidR="00D904DB" w:rsidRDefault="00D904DB">
      <w:pPr>
        <w:spacing w:after="0" w:line="240" w:lineRule="auto"/>
      </w:pPr>
      <w:r>
        <w:continuationSeparator/>
      </w:r>
    </w:p>
  </w:endnote>
  <w:endnote w:type="continuationNotice" w:id="1">
    <w:p w14:paraId="12CD8F99" w14:textId="77777777" w:rsidR="00D904DB" w:rsidRDefault="00D90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7208" w14:textId="77777777" w:rsidR="00D904DB" w:rsidRDefault="00D904DB">
      <w:pPr>
        <w:spacing w:after="0" w:line="240" w:lineRule="auto"/>
      </w:pPr>
      <w:r>
        <w:separator/>
      </w:r>
    </w:p>
  </w:footnote>
  <w:footnote w:type="continuationSeparator" w:id="0">
    <w:p w14:paraId="753F4AF9" w14:textId="77777777" w:rsidR="00D904DB" w:rsidRDefault="00D904DB">
      <w:pPr>
        <w:spacing w:after="0" w:line="240" w:lineRule="auto"/>
      </w:pPr>
      <w:r>
        <w:continuationSeparator/>
      </w:r>
    </w:p>
  </w:footnote>
  <w:footnote w:type="continuationNotice" w:id="1">
    <w:p w14:paraId="72BA2DE6" w14:textId="77777777" w:rsidR="00D904DB" w:rsidRDefault="00D904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4B5"/>
    <w:rsid w:val="00060E07"/>
    <w:rsid w:val="00064E22"/>
    <w:rsid w:val="000678E5"/>
    <w:rsid w:val="00075A27"/>
    <w:rsid w:val="00086468"/>
    <w:rsid w:val="00091246"/>
    <w:rsid w:val="00094F42"/>
    <w:rsid w:val="0009512E"/>
    <w:rsid w:val="000A3A37"/>
    <w:rsid w:val="000A5815"/>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426"/>
    <w:rsid w:val="0014284C"/>
    <w:rsid w:val="00142B58"/>
    <w:rsid w:val="001504E7"/>
    <w:rsid w:val="00150CD0"/>
    <w:rsid w:val="00153718"/>
    <w:rsid w:val="00155798"/>
    <w:rsid w:val="00163A69"/>
    <w:rsid w:val="001672D7"/>
    <w:rsid w:val="00170B3B"/>
    <w:rsid w:val="001726E4"/>
    <w:rsid w:val="00177B42"/>
    <w:rsid w:val="00186EED"/>
    <w:rsid w:val="00193941"/>
    <w:rsid w:val="00193FCB"/>
    <w:rsid w:val="00195A74"/>
    <w:rsid w:val="00195D38"/>
    <w:rsid w:val="001961EF"/>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1F7200"/>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2C7"/>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45478"/>
    <w:rsid w:val="0035060F"/>
    <w:rsid w:val="00350CC7"/>
    <w:rsid w:val="00352AE2"/>
    <w:rsid w:val="003548BD"/>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C5FA2"/>
    <w:rsid w:val="003D0023"/>
    <w:rsid w:val="003D2F2A"/>
    <w:rsid w:val="003D2FA9"/>
    <w:rsid w:val="003D32D4"/>
    <w:rsid w:val="003E0D71"/>
    <w:rsid w:val="003E19EE"/>
    <w:rsid w:val="003E5CA8"/>
    <w:rsid w:val="003F133B"/>
    <w:rsid w:val="003F4FF1"/>
    <w:rsid w:val="003F73EB"/>
    <w:rsid w:val="00401E43"/>
    <w:rsid w:val="004024F8"/>
    <w:rsid w:val="00405FA6"/>
    <w:rsid w:val="0041394A"/>
    <w:rsid w:val="00413AB1"/>
    <w:rsid w:val="00417F4F"/>
    <w:rsid w:val="00421112"/>
    <w:rsid w:val="004232B9"/>
    <w:rsid w:val="00426FBE"/>
    <w:rsid w:val="0042722A"/>
    <w:rsid w:val="004327A0"/>
    <w:rsid w:val="00447EAA"/>
    <w:rsid w:val="00453883"/>
    <w:rsid w:val="00460B7C"/>
    <w:rsid w:val="00461A76"/>
    <w:rsid w:val="00462DAE"/>
    <w:rsid w:val="004649F3"/>
    <w:rsid w:val="004672CA"/>
    <w:rsid w:val="00473DD7"/>
    <w:rsid w:val="00474F08"/>
    <w:rsid w:val="00475A6B"/>
    <w:rsid w:val="00482610"/>
    <w:rsid w:val="00482DCF"/>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0B9"/>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2CE2"/>
    <w:rsid w:val="005D383B"/>
    <w:rsid w:val="005D4E7B"/>
    <w:rsid w:val="005D621E"/>
    <w:rsid w:val="005D68FA"/>
    <w:rsid w:val="005E3866"/>
    <w:rsid w:val="005E5820"/>
    <w:rsid w:val="00601833"/>
    <w:rsid w:val="00601BDD"/>
    <w:rsid w:val="00602360"/>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95743"/>
    <w:rsid w:val="006A36AD"/>
    <w:rsid w:val="006A3F0F"/>
    <w:rsid w:val="006A51CA"/>
    <w:rsid w:val="006A5E19"/>
    <w:rsid w:val="006B0739"/>
    <w:rsid w:val="006B4FC0"/>
    <w:rsid w:val="006B5504"/>
    <w:rsid w:val="006B594E"/>
    <w:rsid w:val="006B67FE"/>
    <w:rsid w:val="006C1F5A"/>
    <w:rsid w:val="006C3323"/>
    <w:rsid w:val="006C620A"/>
    <w:rsid w:val="006D0693"/>
    <w:rsid w:val="006D1671"/>
    <w:rsid w:val="006D32BA"/>
    <w:rsid w:val="006D3816"/>
    <w:rsid w:val="006D3CC5"/>
    <w:rsid w:val="006E0824"/>
    <w:rsid w:val="006E0C54"/>
    <w:rsid w:val="006E7206"/>
    <w:rsid w:val="006E7A35"/>
    <w:rsid w:val="006F12CC"/>
    <w:rsid w:val="0070321A"/>
    <w:rsid w:val="00705688"/>
    <w:rsid w:val="0071145F"/>
    <w:rsid w:val="00712F40"/>
    <w:rsid w:val="00714AB8"/>
    <w:rsid w:val="007157C7"/>
    <w:rsid w:val="007233D8"/>
    <w:rsid w:val="00723BA4"/>
    <w:rsid w:val="00726DFF"/>
    <w:rsid w:val="00730463"/>
    <w:rsid w:val="00731ADC"/>
    <w:rsid w:val="00732A72"/>
    <w:rsid w:val="00734A7B"/>
    <w:rsid w:val="00735E8E"/>
    <w:rsid w:val="00742031"/>
    <w:rsid w:val="00742505"/>
    <w:rsid w:val="0074436B"/>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1124"/>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914"/>
    <w:rsid w:val="00826C82"/>
    <w:rsid w:val="0082752F"/>
    <w:rsid w:val="00832020"/>
    <w:rsid w:val="00832D2A"/>
    <w:rsid w:val="00836DAA"/>
    <w:rsid w:val="0084120E"/>
    <w:rsid w:val="008433E9"/>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0624"/>
    <w:rsid w:val="008B125B"/>
    <w:rsid w:val="008B38D1"/>
    <w:rsid w:val="008B7B22"/>
    <w:rsid w:val="008C3525"/>
    <w:rsid w:val="008C3BCE"/>
    <w:rsid w:val="008C5234"/>
    <w:rsid w:val="008D0AB0"/>
    <w:rsid w:val="008D0D09"/>
    <w:rsid w:val="008D2CE0"/>
    <w:rsid w:val="008D3C6B"/>
    <w:rsid w:val="008D46B2"/>
    <w:rsid w:val="008E574C"/>
    <w:rsid w:val="008F1010"/>
    <w:rsid w:val="008F1A43"/>
    <w:rsid w:val="008F6E1D"/>
    <w:rsid w:val="00900EE2"/>
    <w:rsid w:val="00903728"/>
    <w:rsid w:val="00903BDE"/>
    <w:rsid w:val="00907F8A"/>
    <w:rsid w:val="00911867"/>
    <w:rsid w:val="00917A09"/>
    <w:rsid w:val="00917DBB"/>
    <w:rsid w:val="00920AD4"/>
    <w:rsid w:val="009366A5"/>
    <w:rsid w:val="00940020"/>
    <w:rsid w:val="009405E1"/>
    <w:rsid w:val="0094173D"/>
    <w:rsid w:val="00945E3B"/>
    <w:rsid w:val="00947A41"/>
    <w:rsid w:val="0095390A"/>
    <w:rsid w:val="00957BC3"/>
    <w:rsid w:val="009642CE"/>
    <w:rsid w:val="0096624D"/>
    <w:rsid w:val="009748E2"/>
    <w:rsid w:val="0099693E"/>
    <w:rsid w:val="009A1459"/>
    <w:rsid w:val="009A2706"/>
    <w:rsid w:val="009B0FB7"/>
    <w:rsid w:val="009B7107"/>
    <w:rsid w:val="009C1D82"/>
    <w:rsid w:val="009C45F6"/>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07F4"/>
    <w:rsid w:val="00A5339D"/>
    <w:rsid w:val="00A535FB"/>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36F8"/>
    <w:rsid w:val="00AD707F"/>
    <w:rsid w:val="00AE03B5"/>
    <w:rsid w:val="00AE3C1C"/>
    <w:rsid w:val="00AE536B"/>
    <w:rsid w:val="00B10A3A"/>
    <w:rsid w:val="00B1164B"/>
    <w:rsid w:val="00B1196A"/>
    <w:rsid w:val="00B13969"/>
    <w:rsid w:val="00B227C4"/>
    <w:rsid w:val="00B247C2"/>
    <w:rsid w:val="00B24A1A"/>
    <w:rsid w:val="00B32AC7"/>
    <w:rsid w:val="00B3720B"/>
    <w:rsid w:val="00B3764E"/>
    <w:rsid w:val="00B41E30"/>
    <w:rsid w:val="00B4391F"/>
    <w:rsid w:val="00B45ED8"/>
    <w:rsid w:val="00B46869"/>
    <w:rsid w:val="00B50E7E"/>
    <w:rsid w:val="00B54E60"/>
    <w:rsid w:val="00B630E9"/>
    <w:rsid w:val="00B7759B"/>
    <w:rsid w:val="00B80F81"/>
    <w:rsid w:val="00B849A5"/>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44B6"/>
    <w:rsid w:val="00BC4C38"/>
    <w:rsid w:val="00BC63F1"/>
    <w:rsid w:val="00BE02F8"/>
    <w:rsid w:val="00BF1663"/>
    <w:rsid w:val="00BF1729"/>
    <w:rsid w:val="00BF1F64"/>
    <w:rsid w:val="00BF2F3E"/>
    <w:rsid w:val="00BF61F2"/>
    <w:rsid w:val="00C00306"/>
    <w:rsid w:val="00C02C50"/>
    <w:rsid w:val="00C07E50"/>
    <w:rsid w:val="00C11EFE"/>
    <w:rsid w:val="00C13157"/>
    <w:rsid w:val="00C1395A"/>
    <w:rsid w:val="00C149E7"/>
    <w:rsid w:val="00C20A64"/>
    <w:rsid w:val="00C21A5D"/>
    <w:rsid w:val="00C22084"/>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B7A76"/>
    <w:rsid w:val="00CC06D4"/>
    <w:rsid w:val="00CC634E"/>
    <w:rsid w:val="00CC7D75"/>
    <w:rsid w:val="00CE44A9"/>
    <w:rsid w:val="00CE6372"/>
    <w:rsid w:val="00CE6C62"/>
    <w:rsid w:val="00CF4EF8"/>
    <w:rsid w:val="00D00321"/>
    <w:rsid w:val="00D006D2"/>
    <w:rsid w:val="00D02768"/>
    <w:rsid w:val="00D0282B"/>
    <w:rsid w:val="00D10D6E"/>
    <w:rsid w:val="00D1457B"/>
    <w:rsid w:val="00D16D66"/>
    <w:rsid w:val="00D176B9"/>
    <w:rsid w:val="00D221EC"/>
    <w:rsid w:val="00D267A0"/>
    <w:rsid w:val="00D324AA"/>
    <w:rsid w:val="00D339CC"/>
    <w:rsid w:val="00D350E8"/>
    <w:rsid w:val="00D35627"/>
    <w:rsid w:val="00D36601"/>
    <w:rsid w:val="00D40C66"/>
    <w:rsid w:val="00D414ED"/>
    <w:rsid w:val="00D43D57"/>
    <w:rsid w:val="00D45C0C"/>
    <w:rsid w:val="00D46136"/>
    <w:rsid w:val="00D46D03"/>
    <w:rsid w:val="00D471C0"/>
    <w:rsid w:val="00D47708"/>
    <w:rsid w:val="00D47DE4"/>
    <w:rsid w:val="00D5041D"/>
    <w:rsid w:val="00D5369D"/>
    <w:rsid w:val="00D61BB1"/>
    <w:rsid w:val="00D75574"/>
    <w:rsid w:val="00D765D0"/>
    <w:rsid w:val="00D766D5"/>
    <w:rsid w:val="00D80555"/>
    <w:rsid w:val="00D84553"/>
    <w:rsid w:val="00D8549C"/>
    <w:rsid w:val="00D87492"/>
    <w:rsid w:val="00D904DB"/>
    <w:rsid w:val="00D90670"/>
    <w:rsid w:val="00D95F46"/>
    <w:rsid w:val="00DA70CC"/>
    <w:rsid w:val="00DB1035"/>
    <w:rsid w:val="00DB2277"/>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B7225"/>
    <w:rsid w:val="00EC0D5B"/>
    <w:rsid w:val="00EC36C9"/>
    <w:rsid w:val="00ED04BF"/>
    <w:rsid w:val="00ED1129"/>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15FF1"/>
    <w:rsid w:val="00F20780"/>
    <w:rsid w:val="00F23C50"/>
    <w:rsid w:val="00F241FD"/>
    <w:rsid w:val="00F268CB"/>
    <w:rsid w:val="00F27F89"/>
    <w:rsid w:val="00F3194C"/>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94F55"/>
    <w:rsid w:val="00F969CD"/>
    <w:rsid w:val="00FB2220"/>
    <w:rsid w:val="00FB4EEA"/>
    <w:rsid w:val="00FB6ACA"/>
    <w:rsid w:val="00FC17B9"/>
    <w:rsid w:val="00FC7068"/>
    <w:rsid w:val="00FE4A15"/>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customStyle="1" w:styleId="normaltextrun">
    <w:name w:val="normaltextrun"/>
    <w:basedOn w:val="Fontepargpadro"/>
    <w:rsid w:val="00F3194C"/>
  </w:style>
  <w:style w:type="character" w:customStyle="1" w:styleId="eop">
    <w:name w:val="eop"/>
    <w:basedOn w:val="Fontepargpadro"/>
    <w:rsid w:val="00723BA4"/>
  </w:style>
  <w:style w:type="paragraph" w:customStyle="1" w:styleId="paragraph">
    <w:name w:val="paragraph"/>
    <w:basedOn w:val="Normal"/>
    <w:rsid w:val="006B594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r-formataoHTML">
    <w:name w:val="HTML Preformatted"/>
    <w:basedOn w:val="Normal"/>
    <w:link w:val="Pr-formataoHTMLChar"/>
    <w:uiPriority w:val="99"/>
    <w:semiHidden/>
    <w:unhideWhenUsed/>
    <w:rsid w:val="00075A27"/>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075A2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104808269">
      <w:bodyDiv w:val="1"/>
      <w:marLeft w:val="0"/>
      <w:marRight w:val="0"/>
      <w:marTop w:val="0"/>
      <w:marBottom w:val="0"/>
      <w:divBdr>
        <w:top w:val="none" w:sz="0" w:space="0" w:color="auto"/>
        <w:left w:val="none" w:sz="0" w:space="0" w:color="auto"/>
        <w:bottom w:val="none" w:sz="0" w:space="0" w:color="auto"/>
        <w:right w:val="none" w:sz="0" w:space="0" w:color="auto"/>
      </w:divBdr>
      <w:divsChild>
        <w:div w:id="733772686">
          <w:marLeft w:val="0"/>
          <w:marRight w:val="0"/>
          <w:marTop w:val="0"/>
          <w:marBottom w:val="0"/>
          <w:divBdr>
            <w:top w:val="none" w:sz="0" w:space="0" w:color="auto"/>
            <w:left w:val="none" w:sz="0" w:space="0" w:color="auto"/>
            <w:bottom w:val="none" w:sz="0" w:space="0" w:color="auto"/>
            <w:right w:val="none" w:sz="0" w:space="0" w:color="auto"/>
          </w:divBdr>
        </w:div>
        <w:div w:id="791173749">
          <w:marLeft w:val="0"/>
          <w:marRight w:val="0"/>
          <w:marTop w:val="0"/>
          <w:marBottom w:val="0"/>
          <w:divBdr>
            <w:top w:val="none" w:sz="0" w:space="0" w:color="auto"/>
            <w:left w:val="none" w:sz="0" w:space="0" w:color="auto"/>
            <w:bottom w:val="none" w:sz="0" w:space="0" w:color="auto"/>
            <w:right w:val="none" w:sz="0" w:space="0" w:color="auto"/>
          </w:divBdr>
        </w:div>
        <w:div w:id="1996253554">
          <w:marLeft w:val="0"/>
          <w:marRight w:val="0"/>
          <w:marTop w:val="0"/>
          <w:marBottom w:val="0"/>
          <w:divBdr>
            <w:top w:val="none" w:sz="0" w:space="0" w:color="auto"/>
            <w:left w:val="none" w:sz="0" w:space="0" w:color="auto"/>
            <w:bottom w:val="none" w:sz="0" w:space="0" w:color="auto"/>
            <w:right w:val="none" w:sz="0" w:space="0" w:color="auto"/>
          </w:divBdr>
          <w:divsChild>
            <w:div w:id="1719553152">
              <w:marLeft w:val="0"/>
              <w:marRight w:val="0"/>
              <w:marTop w:val="30"/>
              <w:marBottom w:val="30"/>
              <w:divBdr>
                <w:top w:val="none" w:sz="0" w:space="0" w:color="auto"/>
                <w:left w:val="none" w:sz="0" w:space="0" w:color="auto"/>
                <w:bottom w:val="none" w:sz="0" w:space="0" w:color="auto"/>
                <w:right w:val="none" w:sz="0" w:space="0" w:color="auto"/>
              </w:divBdr>
              <w:divsChild>
                <w:div w:id="876164754">
                  <w:marLeft w:val="0"/>
                  <w:marRight w:val="0"/>
                  <w:marTop w:val="0"/>
                  <w:marBottom w:val="0"/>
                  <w:divBdr>
                    <w:top w:val="none" w:sz="0" w:space="0" w:color="auto"/>
                    <w:left w:val="none" w:sz="0" w:space="0" w:color="auto"/>
                    <w:bottom w:val="none" w:sz="0" w:space="0" w:color="auto"/>
                    <w:right w:val="none" w:sz="0" w:space="0" w:color="auto"/>
                  </w:divBdr>
                  <w:divsChild>
                    <w:div w:id="1887448028">
                      <w:marLeft w:val="0"/>
                      <w:marRight w:val="0"/>
                      <w:marTop w:val="0"/>
                      <w:marBottom w:val="0"/>
                      <w:divBdr>
                        <w:top w:val="none" w:sz="0" w:space="0" w:color="auto"/>
                        <w:left w:val="none" w:sz="0" w:space="0" w:color="auto"/>
                        <w:bottom w:val="none" w:sz="0" w:space="0" w:color="auto"/>
                        <w:right w:val="none" w:sz="0" w:space="0" w:color="auto"/>
                      </w:divBdr>
                    </w:div>
                  </w:divsChild>
                </w:div>
                <w:div w:id="1431127139">
                  <w:marLeft w:val="0"/>
                  <w:marRight w:val="0"/>
                  <w:marTop w:val="0"/>
                  <w:marBottom w:val="0"/>
                  <w:divBdr>
                    <w:top w:val="none" w:sz="0" w:space="0" w:color="auto"/>
                    <w:left w:val="none" w:sz="0" w:space="0" w:color="auto"/>
                    <w:bottom w:val="none" w:sz="0" w:space="0" w:color="auto"/>
                    <w:right w:val="none" w:sz="0" w:space="0" w:color="auto"/>
                  </w:divBdr>
                  <w:divsChild>
                    <w:div w:id="227571963">
                      <w:marLeft w:val="0"/>
                      <w:marRight w:val="0"/>
                      <w:marTop w:val="0"/>
                      <w:marBottom w:val="0"/>
                      <w:divBdr>
                        <w:top w:val="none" w:sz="0" w:space="0" w:color="auto"/>
                        <w:left w:val="none" w:sz="0" w:space="0" w:color="auto"/>
                        <w:bottom w:val="none" w:sz="0" w:space="0" w:color="auto"/>
                        <w:right w:val="none" w:sz="0" w:space="0" w:color="auto"/>
                      </w:divBdr>
                    </w:div>
                  </w:divsChild>
                </w:div>
                <w:div w:id="1698390237">
                  <w:marLeft w:val="0"/>
                  <w:marRight w:val="0"/>
                  <w:marTop w:val="0"/>
                  <w:marBottom w:val="0"/>
                  <w:divBdr>
                    <w:top w:val="none" w:sz="0" w:space="0" w:color="auto"/>
                    <w:left w:val="none" w:sz="0" w:space="0" w:color="auto"/>
                    <w:bottom w:val="none" w:sz="0" w:space="0" w:color="auto"/>
                    <w:right w:val="none" w:sz="0" w:space="0" w:color="auto"/>
                  </w:divBdr>
                  <w:divsChild>
                    <w:div w:id="583338965">
                      <w:marLeft w:val="0"/>
                      <w:marRight w:val="0"/>
                      <w:marTop w:val="0"/>
                      <w:marBottom w:val="0"/>
                      <w:divBdr>
                        <w:top w:val="none" w:sz="0" w:space="0" w:color="auto"/>
                        <w:left w:val="none" w:sz="0" w:space="0" w:color="auto"/>
                        <w:bottom w:val="none" w:sz="0" w:space="0" w:color="auto"/>
                        <w:right w:val="none" w:sz="0" w:space="0" w:color="auto"/>
                      </w:divBdr>
                    </w:div>
                  </w:divsChild>
                </w:div>
                <w:div w:id="724793424">
                  <w:marLeft w:val="0"/>
                  <w:marRight w:val="0"/>
                  <w:marTop w:val="0"/>
                  <w:marBottom w:val="0"/>
                  <w:divBdr>
                    <w:top w:val="none" w:sz="0" w:space="0" w:color="auto"/>
                    <w:left w:val="none" w:sz="0" w:space="0" w:color="auto"/>
                    <w:bottom w:val="none" w:sz="0" w:space="0" w:color="auto"/>
                    <w:right w:val="none" w:sz="0" w:space="0" w:color="auto"/>
                  </w:divBdr>
                  <w:divsChild>
                    <w:div w:id="332227252">
                      <w:marLeft w:val="0"/>
                      <w:marRight w:val="0"/>
                      <w:marTop w:val="0"/>
                      <w:marBottom w:val="0"/>
                      <w:divBdr>
                        <w:top w:val="none" w:sz="0" w:space="0" w:color="auto"/>
                        <w:left w:val="none" w:sz="0" w:space="0" w:color="auto"/>
                        <w:bottom w:val="none" w:sz="0" w:space="0" w:color="auto"/>
                        <w:right w:val="none" w:sz="0" w:space="0" w:color="auto"/>
                      </w:divBdr>
                    </w:div>
                  </w:divsChild>
                </w:div>
                <w:div w:id="166597236">
                  <w:marLeft w:val="0"/>
                  <w:marRight w:val="0"/>
                  <w:marTop w:val="0"/>
                  <w:marBottom w:val="0"/>
                  <w:divBdr>
                    <w:top w:val="none" w:sz="0" w:space="0" w:color="auto"/>
                    <w:left w:val="none" w:sz="0" w:space="0" w:color="auto"/>
                    <w:bottom w:val="none" w:sz="0" w:space="0" w:color="auto"/>
                    <w:right w:val="none" w:sz="0" w:space="0" w:color="auto"/>
                  </w:divBdr>
                  <w:divsChild>
                    <w:div w:id="907688637">
                      <w:marLeft w:val="0"/>
                      <w:marRight w:val="0"/>
                      <w:marTop w:val="0"/>
                      <w:marBottom w:val="0"/>
                      <w:divBdr>
                        <w:top w:val="none" w:sz="0" w:space="0" w:color="auto"/>
                        <w:left w:val="none" w:sz="0" w:space="0" w:color="auto"/>
                        <w:bottom w:val="none" w:sz="0" w:space="0" w:color="auto"/>
                        <w:right w:val="none" w:sz="0" w:space="0" w:color="auto"/>
                      </w:divBdr>
                    </w:div>
                  </w:divsChild>
                </w:div>
                <w:div w:id="1154251711">
                  <w:marLeft w:val="0"/>
                  <w:marRight w:val="0"/>
                  <w:marTop w:val="0"/>
                  <w:marBottom w:val="0"/>
                  <w:divBdr>
                    <w:top w:val="none" w:sz="0" w:space="0" w:color="auto"/>
                    <w:left w:val="none" w:sz="0" w:space="0" w:color="auto"/>
                    <w:bottom w:val="none" w:sz="0" w:space="0" w:color="auto"/>
                    <w:right w:val="none" w:sz="0" w:space="0" w:color="auto"/>
                  </w:divBdr>
                  <w:divsChild>
                    <w:div w:id="206015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849596">
          <w:marLeft w:val="0"/>
          <w:marRight w:val="0"/>
          <w:marTop w:val="0"/>
          <w:marBottom w:val="0"/>
          <w:divBdr>
            <w:top w:val="none" w:sz="0" w:space="0" w:color="auto"/>
            <w:left w:val="none" w:sz="0" w:space="0" w:color="auto"/>
            <w:bottom w:val="none" w:sz="0" w:space="0" w:color="auto"/>
            <w:right w:val="none" w:sz="0" w:space="0" w:color="auto"/>
          </w:divBdr>
        </w:div>
        <w:div w:id="1237789395">
          <w:marLeft w:val="0"/>
          <w:marRight w:val="0"/>
          <w:marTop w:val="0"/>
          <w:marBottom w:val="0"/>
          <w:divBdr>
            <w:top w:val="none" w:sz="0" w:space="0" w:color="auto"/>
            <w:left w:val="none" w:sz="0" w:space="0" w:color="auto"/>
            <w:bottom w:val="none" w:sz="0" w:space="0" w:color="auto"/>
            <w:right w:val="none" w:sz="0" w:space="0" w:color="auto"/>
          </w:divBdr>
        </w:div>
        <w:div w:id="1980576207">
          <w:marLeft w:val="0"/>
          <w:marRight w:val="0"/>
          <w:marTop w:val="0"/>
          <w:marBottom w:val="0"/>
          <w:divBdr>
            <w:top w:val="none" w:sz="0" w:space="0" w:color="auto"/>
            <w:left w:val="none" w:sz="0" w:space="0" w:color="auto"/>
            <w:bottom w:val="none" w:sz="0" w:space="0" w:color="auto"/>
            <w:right w:val="none" w:sz="0" w:space="0" w:color="auto"/>
          </w:divBdr>
        </w:div>
        <w:div w:id="1978996036">
          <w:marLeft w:val="0"/>
          <w:marRight w:val="0"/>
          <w:marTop w:val="0"/>
          <w:marBottom w:val="0"/>
          <w:divBdr>
            <w:top w:val="none" w:sz="0" w:space="0" w:color="auto"/>
            <w:left w:val="none" w:sz="0" w:space="0" w:color="auto"/>
            <w:bottom w:val="none" w:sz="0" w:space="0" w:color="auto"/>
            <w:right w:val="none" w:sz="0" w:space="0" w:color="auto"/>
          </w:divBdr>
        </w:div>
        <w:div w:id="2092660459">
          <w:marLeft w:val="0"/>
          <w:marRight w:val="0"/>
          <w:marTop w:val="0"/>
          <w:marBottom w:val="0"/>
          <w:divBdr>
            <w:top w:val="none" w:sz="0" w:space="0" w:color="auto"/>
            <w:left w:val="none" w:sz="0" w:space="0" w:color="auto"/>
            <w:bottom w:val="none" w:sz="0" w:space="0" w:color="auto"/>
            <w:right w:val="none" w:sz="0" w:space="0" w:color="auto"/>
          </w:divBdr>
          <w:divsChild>
            <w:div w:id="1121266921">
              <w:marLeft w:val="0"/>
              <w:marRight w:val="0"/>
              <w:marTop w:val="30"/>
              <w:marBottom w:val="30"/>
              <w:divBdr>
                <w:top w:val="none" w:sz="0" w:space="0" w:color="auto"/>
                <w:left w:val="none" w:sz="0" w:space="0" w:color="auto"/>
                <w:bottom w:val="none" w:sz="0" w:space="0" w:color="auto"/>
                <w:right w:val="none" w:sz="0" w:space="0" w:color="auto"/>
              </w:divBdr>
              <w:divsChild>
                <w:div w:id="1073813090">
                  <w:marLeft w:val="0"/>
                  <w:marRight w:val="0"/>
                  <w:marTop w:val="0"/>
                  <w:marBottom w:val="0"/>
                  <w:divBdr>
                    <w:top w:val="none" w:sz="0" w:space="0" w:color="auto"/>
                    <w:left w:val="none" w:sz="0" w:space="0" w:color="auto"/>
                    <w:bottom w:val="none" w:sz="0" w:space="0" w:color="auto"/>
                    <w:right w:val="none" w:sz="0" w:space="0" w:color="auto"/>
                  </w:divBdr>
                  <w:divsChild>
                    <w:div w:id="1432310338">
                      <w:marLeft w:val="0"/>
                      <w:marRight w:val="0"/>
                      <w:marTop w:val="0"/>
                      <w:marBottom w:val="0"/>
                      <w:divBdr>
                        <w:top w:val="none" w:sz="0" w:space="0" w:color="auto"/>
                        <w:left w:val="none" w:sz="0" w:space="0" w:color="auto"/>
                        <w:bottom w:val="none" w:sz="0" w:space="0" w:color="auto"/>
                        <w:right w:val="none" w:sz="0" w:space="0" w:color="auto"/>
                      </w:divBdr>
                    </w:div>
                  </w:divsChild>
                </w:div>
                <w:div w:id="991835374">
                  <w:marLeft w:val="0"/>
                  <w:marRight w:val="0"/>
                  <w:marTop w:val="0"/>
                  <w:marBottom w:val="0"/>
                  <w:divBdr>
                    <w:top w:val="none" w:sz="0" w:space="0" w:color="auto"/>
                    <w:left w:val="none" w:sz="0" w:space="0" w:color="auto"/>
                    <w:bottom w:val="none" w:sz="0" w:space="0" w:color="auto"/>
                    <w:right w:val="none" w:sz="0" w:space="0" w:color="auto"/>
                  </w:divBdr>
                  <w:divsChild>
                    <w:div w:id="1198666020">
                      <w:marLeft w:val="0"/>
                      <w:marRight w:val="0"/>
                      <w:marTop w:val="0"/>
                      <w:marBottom w:val="0"/>
                      <w:divBdr>
                        <w:top w:val="none" w:sz="0" w:space="0" w:color="auto"/>
                        <w:left w:val="none" w:sz="0" w:space="0" w:color="auto"/>
                        <w:bottom w:val="none" w:sz="0" w:space="0" w:color="auto"/>
                        <w:right w:val="none" w:sz="0" w:space="0" w:color="auto"/>
                      </w:divBdr>
                    </w:div>
                  </w:divsChild>
                </w:div>
                <w:div w:id="608128625">
                  <w:marLeft w:val="0"/>
                  <w:marRight w:val="0"/>
                  <w:marTop w:val="0"/>
                  <w:marBottom w:val="0"/>
                  <w:divBdr>
                    <w:top w:val="none" w:sz="0" w:space="0" w:color="auto"/>
                    <w:left w:val="none" w:sz="0" w:space="0" w:color="auto"/>
                    <w:bottom w:val="none" w:sz="0" w:space="0" w:color="auto"/>
                    <w:right w:val="none" w:sz="0" w:space="0" w:color="auto"/>
                  </w:divBdr>
                  <w:divsChild>
                    <w:div w:id="663320535">
                      <w:marLeft w:val="0"/>
                      <w:marRight w:val="0"/>
                      <w:marTop w:val="0"/>
                      <w:marBottom w:val="0"/>
                      <w:divBdr>
                        <w:top w:val="none" w:sz="0" w:space="0" w:color="auto"/>
                        <w:left w:val="none" w:sz="0" w:space="0" w:color="auto"/>
                        <w:bottom w:val="none" w:sz="0" w:space="0" w:color="auto"/>
                        <w:right w:val="none" w:sz="0" w:space="0" w:color="auto"/>
                      </w:divBdr>
                    </w:div>
                  </w:divsChild>
                </w:div>
                <w:div w:id="399792615">
                  <w:marLeft w:val="0"/>
                  <w:marRight w:val="0"/>
                  <w:marTop w:val="0"/>
                  <w:marBottom w:val="0"/>
                  <w:divBdr>
                    <w:top w:val="none" w:sz="0" w:space="0" w:color="auto"/>
                    <w:left w:val="none" w:sz="0" w:space="0" w:color="auto"/>
                    <w:bottom w:val="none" w:sz="0" w:space="0" w:color="auto"/>
                    <w:right w:val="none" w:sz="0" w:space="0" w:color="auto"/>
                  </w:divBdr>
                  <w:divsChild>
                    <w:div w:id="1784374189">
                      <w:marLeft w:val="0"/>
                      <w:marRight w:val="0"/>
                      <w:marTop w:val="0"/>
                      <w:marBottom w:val="0"/>
                      <w:divBdr>
                        <w:top w:val="none" w:sz="0" w:space="0" w:color="auto"/>
                        <w:left w:val="none" w:sz="0" w:space="0" w:color="auto"/>
                        <w:bottom w:val="none" w:sz="0" w:space="0" w:color="auto"/>
                        <w:right w:val="none" w:sz="0" w:space="0" w:color="auto"/>
                      </w:divBdr>
                    </w:div>
                  </w:divsChild>
                </w:div>
                <w:div w:id="525950948">
                  <w:marLeft w:val="0"/>
                  <w:marRight w:val="0"/>
                  <w:marTop w:val="0"/>
                  <w:marBottom w:val="0"/>
                  <w:divBdr>
                    <w:top w:val="none" w:sz="0" w:space="0" w:color="auto"/>
                    <w:left w:val="none" w:sz="0" w:space="0" w:color="auto"/>
                    <w:bottom w:val="none" w:sz="0" w:space="0" w:color="auto"/>
                    <w:right w:val="none" w:sz="0" w:space="0" w:color="auto"/>
                  </w:divBdr>
                  <w:divsChild>
                    <w:div w:id="265505364">
                      <w:marLeft w:val="0"/>
                      <w:marRight w:val="0"/>
                      <w:marTop w:val="0"/>
                      <w:marBottom w:val="0"/>
                      <w:divBdr>
                        <w:top w:val="none" w:sz="0" w:space="0" w:color="auto"/>
                        <w:left w:val="none" w:sz="0" w:space="0" w:color="auto"/>
                        <w:bottom w:val="none" w:sz="0" w:space="0" w:color="auto"/>
                        <w:right w:val="none" w:sz="0" w:space="0" w:color="auto"/>
                      </w:divBdr>
                    </w:div>
                  </w:divsChild>
                </w:div>
                <w:div w:id="1327898320">
                  <w:marLeft w:val="0"/>
                  <w:marRight w:val="0"/>
                  <w:marTop w:val="0"/>
                  <w:marBottom w:val="0"/>
                  <w:divBdr>
                    <w:top w:val="none" w:sz="0" w:space="0" w:color="auto"/>
                    <w:left w:val="none" w:sz="0" w:space="0" w:color="auto"/>
                    <w:bottom w:val="none" w:sz="0" w:space="0" w:color="auto"/>
                    <w:right w:val="none" w:sz="0" w:space="0" w:color="auto"/>
                  </w:divBdr>
                  <w:divsChild>
                    <w:div w:id="1659337595">
                      <w:marLeft w:val="0"/>
                      <w:marRight w:val="0"/>
                      <w:marTop w:val="0"/>
                      <w:marBottom w:val="0"/>
                      <w:divBdr>
                        <w:top w:val="none" w:sz="0" w:space="0" w:color="auto"/>
                        <w:left w:val="none" w:sz="0" w:space="0" w:color="auto"/>
                        <w:bottom w:val="none" w:sz="0" w:space="0" w:color="auto"/>
                        <w:right w:val="none" w:sz="0" w:space="0" w:color="auto"/>
                      </w:divBdr>
                    </w:div>
                  </w:divsChild>
                </w:div>
                <w:div w:id="1643190250">
                  <w:marLeft w:val="0"/>
                  <w:marRight w:val="0"/>
                  <w:marTop w:val="0"/>
                  <w:marBottom w:val="0"/>
                  <w:divBdr>
                    <w:top w:val="none" w:sz="0" w:space="0" w:color="auto"/>
                    <w:left w:val="none" w:sz="0" w:space="0" w:color="auto"/>
                    <w:bottom w:val="none" w:sz="0" w:space="0" w:color="auto"/>
                    <w:right w:val="none" w:sz="0" w:space="0" w:color="auto"/>
                  </w:divBdr>
                  <w:divsChild>
                    <w:div w:id="481121085">
                      <w:marLeft w:val="0"/>
                      <w:marRight w:val="0"/>
                      <w:marTop w:val="0"/>
                      <w:marBottom w:val="0"/>
                      <w:divBdr>
                        <w:top w:val="none" w:sz="0" w:space="0" w:color="auto"/>
                        <w:left w:val="none" w:sz="0" w:space="0" w:color="auto"/>
                        <w:bottom w:val="none" w:sz="0" w:space="0" w:color="auto"/>
                        <w:right w:val="none" w:sz="0" w:space="0" w:color="auto"/>
                      </w:divBdr>
                    </w:div>
                  </w:divsChild>
                </w:div>
                <w:div w:id="739714373">
                  <w:marLeft w:val="0"/>
                  <w:marRight w:val="0"/>
                  <w:marTop w:val="0"/>
                  <w:marBottom w:val="0"/>
                  <w:divBdr>
                    <w:top w:val="none" w:sz="0" w:space="0" w:color="auto"/>
                    <w:left w:val="none" w:sz="0" w:space="0" w:color="auto"/>
                    <w:bottom w:val="none" w:sz="0" w:space="0" w:color="auto"/>
                    <w:right w:val="none" w:sz="0" w:space="0" w:color="auto"/>
                  </w:divBdr>
                  <w:divsChild>
                    <w:div w:id="90778084">
                      <w:marLeft w:val="0"/>
                      <w:marRight w:val="0"/>
                      <w:marTop w:val="0"/>
                      <w:marBottom w:val="0"/>
                      <w:divBdr>
                        <w:top w:val="none" w:sz="0" w:space="0" w:color="auto"/>
                        <w:left w:val="none" w:sz="0" w:space="0" w:color="auto"/>
                        <w:bottom w:val="none" w:sz="0" w:space="0" w:color="auto"/>
                        <w:right w:val="none" w:sz="0" w:space="0" w:color="auto"/>
                      </w:divBdr>
                    </w:div>
                  </w:divsChild>
                </w:div>
                <w:div w:id="2080519729">
                  <w:marLeft w:val="0"/>
                  <w:marRight w:val="0"/>
                  <w:marTop w:val="0"/>
                  <w:marBottom w:val="0"/>
                  <w:divBdr>
                    <w:top w:val="none" w:sz="0" w:space="0" w:color="auto"/>
                    <w:left w:val="none" w:sz="0" w:space="0" w:color="auto"/>
                    <w:bottom w:val="none" w:sz="0" w:space="0" w:color="auto"/>
                    <w:right w:val="none" w:sz="0" w:space="0" w:color="auto"/>
                  </w:divBdr>
                  <w:divsChild>
                    <w:div w:id="1775906746">
                      <w:marLeft w:val="0"/>
                      <w:marRight w:val="0"/>
                      <w:marTop w:val="0"/>
                      <w:marBottom w:val="0"/>
                      <w:divBdr>
                        <w:top w:val="none" w:sz="0" w:space="0" w:color="auto"/>
                        <w:left w:val="none" w:sz="0" w:space="0" w:color="auto"/>
                        <w:bottom w:val="none" w:sz="0" w:space="0" w:color="auto"/>
                        <w:right w:val="none" w:sz="0" w:space="0" w:color="auto"/>
                      </w:divBdr>
                    </w:div>
                  </w:divsChild>
                </w:div>
                <w:div w:id="1041435902">
                  <w:marLeft w:val="0"/>
                  <w:marRight w:val="0"/>
                  <w:marTop w:val="0"/>
                  <w:marBottom w:val="0"/>
                  <w:divBdr>
                    <w:top w:val="none" w:sz="0" w:space="0" w:color="auto"/>
                    <w:left w:val="none" w:sz="0" w:space="0" w:color="auto"/>
                    <w:bottom w:val="none" w:sz="0" w:space="0" w:color="auto"/>
                    <w:right w:val="none" w:sz="0" w:space="0" w:color="auto"/>
                  </w:divBdr>
                  <w:divsChild>
                    <w:div w:id="2116557891">
                      <w:marLeft w:val="0"/>
                      <w:marRight w:val="0"/>
                      <w:marTop w:val="0"/>
                      <w:marBottom w:val="0"/>
                      <w:divBdr>
                        <w:top w:val="none" w:sz="0" w:space="0" w:color="auto"/>
                        <w:left w:val="none" w:sz="0" w:space="0" w:color="auto"/>
                        <w:bottom w:val="none" w:sz="0" w:space="0" w:color="auto"/>
                        <w:right w:val="none" w:sz="0" w:space="0" w:color="auto"/>
                      </w:divBdr>
                    </w:div>
                  </w:divsChild>
                </w:div>
                <w:div w:id="1456024910">
                  <w:marLeft w:val="0"/>
                  <w:marRight w:val="0"/>
                  <w:marTop w:val="0"/>
                  <w:marBottom w:val="0"/>
                  <w:divBdr>
                    <w:top w:val="none" w:sz="0" w:space="0" w:color="auto"/>
                    <w:left w:val="none" w:sz="0" w:space="0" w:color="auto"/>
                    <w:bottom w:val="none" w:sz="0" w:space="0" w:color="auto"/>
                    <w:right w:val="none" w:sz="0" w:space="0" w:color="auto"/>
                  </w:divBdr>
                  <w:divsChild>
                    <w:div w:id="1821847327">
                      <w:marLeft w:val="0"/>
                      <w:marRight w:val="0"/>
                      <w:marTop w:val="0"/>
                      <w:marBottom w:val="0"/>
                      <w:divBdr>
                        <w:top w:val="none" w:sz="0" w:space="0" w:color="auto"/>
                        <w:left w:val="none" w:sz="0" w:space="0" w:color="auto"/>
                        <w:bottom w:val="none" w:sz="0" w:space="0" w:color="auto"/>
                        <w:right w:val="none" w:sz="0" w:space="0" w:color="auto"/>
                      </w:divBdr>
                    </w:div>
                  </w:divsChild>
                </w:div>
                <w:div w:id="6253760">
                  <w:marLeft w:val="0"/>
                  <w:marRight w:val="0"/>
                  <w:marTop w:val="0"/>
                  <w:marBottom w:val="0"/>
                  <w:divBdr>
                    <w:top w:val="none" w:sz="0" w:space="0" w:color="auto"/>
                    <w:left w:val="none" w:sz="0" w:space="0" w:color="auto"/>
                    <w:bottom w:val="none" w:sz="0" w:space="0" w:color="auto"/>
                    <w:right w:val="none" w:sz="0" w:space="0" w:color="auto"/>
                  </w:divBdr>
                  <w:divsChild>
                    <w:div w:id="48689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21899">
          <w:marLeft w:val="0"/>
          <w:marRight w:val="0"/>
          <w:marTop w:val="0"/>
          <w:marBottom w:val="0"/>
          <w:divBdr>
            <w:top w:val="none" w:sz="0" w:space="0" w:color="auto"/>
            <w:left w:val="none" w:sz="0" w:space="0" w:color="auto"/>
            <w:bottom w:val="none" w:sz="0" w:space="0" w:color="auto"/>
            <w:right w:val="none" w:sz="0" w:space="0" w:color="auto"/>
          </w:divBdr>
        </w:div>
        <w:div w:id="476386739">
          <w:marLeft w:val="0"/>
          <w:marRight w:val="0"/>
          <w:marTop w:val="0"/>
          <w:marBottom w:val="0"/>
          <w:divBdr>
            <w:top w:val="none" w:sz="0" w:space="0" w:color="auto"/>
            <w:left w:val="none" w:sz="0" w:space="0" w:color="auto"/>
            <w:bottom w:val="none" w:sz="0" w:space="0" w:color="auto"/>
            <w:right w:val="none" w:sz="0" w:space="0" w:color="auto"/>
          </w:divBdr>
        </w:div>
        <w:div w:id="196239169">
          <w:marLeft w:val="0"/>
          <w:marRight w:val="0"/>
          <w:marTop w:val="0"/>
          <w:marBottom w:val="0"/>
          <w:divBdr>
            <w:top w:val="none" w:sz="0" w:space="0" w:color="auto"/>
            <w:left w:val="none" w:sz="0" w:space="0" w:color="auto"/>
            <w:bottom w:val="none" w:sz="0" w:space="0" w:color="auto"/>
            <w:right w:val="none" w:sz="0" w:space="0" w:color="auto"/>
          </w:divBdr>
        </w:div>
        <w:div w:id="1418551933">
          <w:marLeft w:val="0"/>
          <w:marRight w:val="0"/>
          <w:marTop w:val="0"/>
          <w:marBottom w:val="0"/>
          <w:divBdr>
            <w:top w:val="none" w:sz="0" w:space="0" w:color="auto"/>
            <w:left w:val="none" w:sz="0" w:space="0" w:color="auto"/>
            <w:bottom w:val="none" w:sz="0" w:space="0" w:color="auto"/>
            <w:right w:val="none" w:sz="0" w:space="0" w:color="auto"/>
          </w:divBdr>
          <w:divsChild>
            <w:div w:id="67852977">
              <w:marLeft w:val="0"/>
              <w:marRight w:val="0"/>
              <w:marTop w:val="30"/>
              <w:marBottom w:val="30"/>
              <w:divBdr>
                <w:top w:val="none" w:sz="0" w:space="0" w:color="auto"/>
                <w:left w:val="none" w:sz="0" w:space="0" w:color="auto"/>
                <w:bottom w:val="none" w:sz="0" w:space="0" w:color="auto"/>
                <w:right w:val="none" w:sz="0" w:space="0" w:color="auto"/>
              </w:divBdr>
              <w:divsChild>
                <w:div w:id="594749037">
                  <w:marLeft w:val="0"/>
                  <w:marRight w:val="0"/>
                  <w:marTop w:val="0"/>
                  <w:marBottom w:val="0"/>
                  <w:divBdr>
                    <w:top w:val="none" w:sz="0" w:space="0" w:color="auto"/>
                    <w:left w:val="none" w:sz="0" w:space="0" w:color="auto"/>
                    <w:bottom w:val="none" w:sz="0" w:space="0" w:color="auto"/>
                    <w:right w:val="none" w:sz="0" w:space="0" w:color="auto"/>
                  </w:divBdr>
                  <w:divsChild>
                    <w:div w:id="1760328900">
                      <w:marLeft w:val="0"/>
                      <w:marRight w:val="0"/>
                      <w:marTop w:val="0"/>
                      <w:marBottom w:val="0"/>
                      <w:divBdr>
                        <w:top w:val="none" w:sz="0" w:space="0" w:color="auto"/>
                        <w:left w:val="none" w:sz="0" w:space="0" w:color="auto"/>
                        <w:bottom w:val="none" w:sz="0" w:space="0" w:color="auto"/>
                        <w:right w:val="none" w:sz="0" w:space="0" w:color="auto"/>
                      </w:divBdr>
                    </w:div>
                  </w:divsChild>
                </w:div>
                <w:div w:id="432013535">
                  <w:marLeft w:val="0"/>
                  <w:marRight w:val="0"/>
                  <w:marTop w:val="0"/>
                  <w:marBottom w:val="0"/>
                  <w:divBdr>
                    <w:top w:val="none" w:sz="0" w:space="0" w:color="auto"/>
                    <w:left w:val="none" w:sz="0" w:space="0" w:color="auto"/>
                    <w:bottom w:val="none" w:sz="0" w:space="0" w:color="auto"/>
                    <w:right w:val="none" w:sz="0" w:space="0" w:color="auto"/>
                  </w:divBdr>
                  <w:divsChild>
                    <w:div w:id="1078526737">
                      <w:marLeft w:val="0"/>
                      <w:marRight w:val="0"/>
                      <w:marTop w:val="0"/>
                      <w:marBottom w:val="0"/>
                      <w:divBdr>
                        <w:top w:val="none" w:sz="0" w:space="0" w:color="auto"/>
                        <w:left w:val="none" w:sz="0" w:space="0" w:color="auto"/>
                        <w:bottom w:val="none" w:sz="0" w:space="0" w:color="auto"/>
                        <w:right w:val="none" w:sz="0" w:space="0" w:color="auto"/>
                      </w:divBdr>
                    </w:div>
                  </w:divsChild>
                </w:div>
                <w:div w:id="1051810003">
                  <w:marLeft w:val="0"/>
                  <w:marRight w:val="0"/>
                  <w:marTop w:val="0"/>
                  <w:marBottom w:val="0"/>
                  <w:divBdr>
                    <w:top w:val="none" w:sz="0" w:space="0" w:color="auto"/>
                    <w:left w:val="none" w:sz="0" w:space="0" w:color="auto"/>
                    <w:bottom w:val="none" w:sz="0" w:space="0" w:color="auto"/>
                    <w:right w:val="none" w:sz="0" w:space="0" w:color="auto"/>
                  </w:divBdr>
                  <w:divsChild>
                    <w:div w:id="1820611581">
                      <w:marLeft w:val="0"/>
                      <w:marRight w:val="0"/>
                      <w:marTop w:val="0"/>
                      <w:marBottom w:val="0"/>
                      <w:divBdr>
                        <w:top w:val="none" w:sz="0" w:space="0" w:color="auto"/>
                        <w:left w:val="none" w:sz="0" w:space="0" w:color="auto"/>
                        <w:bottom w:val="none" w:sz="0" w:space="0" w:color="auto"/>
                        <w:right w:val="none" w:sz="0" w:space="0" w:color="auto"/>
                      </w:divBdr>
                    </w:div>
                  </w:divsChild>
                </w:div>
                <w:div w:id="186410337">
                  <w:marLeft w:val="0"/>
                  <w:marRight w:val="0"/>
                  <w:marTop w:val="0"/>
                  <w:marBottom w:val="0"/>
                  <w:divBdr>
                    <w:top w:val="none" w:sz="0" w:space="0" w:color="auto"/>
                    <w:left w:val="none" w:sz="0" w:space="0" w:color="auto"/>
                    <w:bottom w:val="none" w:sz="0" w:space="0" w:color="auto"/>
                    <w:right w:val="none" w:sz="0" w:space="0" w:color="auto"/>
                  </w:divBdr>
                  <w:divsChild>
                    <w:div w:id="827096213">
                      <w:marLeft w:val="0"/>
                      <w:marRight w:val="0"/>
                      <w:marTop w:val="0"/>
                      <w:marBottom w:val="0"/>
                      <w:divBdr>
                        <w:top w:val="none" w:sz="0" w:space="0" w:color="auto"/>
                        <w:left w:val="none" w:sz="0" w:space="0" w:color="auto"/>
                        <w:bottom w:val="none" w:sz="0" w:space="0" w:color="auto"/>
                        <w:right w:val="none" w:sz="0" w:space="0" w:color="auto"/>
                      </w:divBdr>
                    </w:div>
                  </w:divsChild>
                </w:div>
                <w:div w:id="538978190">
                  <w:marLeft w:val="0"/>
                  <w:marRight w:val="0"/>
                  <w:marTop w:val="0"/>
                  <w:marBottom w:val="0"/>
                  <w:divBdr>
                    <w:top w:val="none" w:sz="0" w:space="0" w:color="auto"/>
                    <w:left w:val="none" w:sz="0" w:space="0" w:color="auto"/>
                    <w:bottom w:val="none" w:sz="0" w:space="0" w:color="auto"/>
                    <w:right w:val="none" w:sz="0" w:space="0" w:color="auto"/>
                  </w:divBdr>
                  <w:divsChild>
                    <w:div w:id="1509707789">
                      <w:marLeft w:val="0"/>
                      <w:marRight w:val="0"/>
                      <w:marTop w:val="0"/>
                      <w:marBottom w:val="0"/>
                      <w:divBdr>
                        <w:top w:val="none" w:sz="0" w:space="0" w:color="auto"/>
                        <w:left w:val="none" w:sz="0" w:space="0" w:color="auto"/>
                        <w:bottom w:val="none" w:sz="0" w:space="0" w:color="auto"/>
                        <w:right w:val="none" w:sz="0" w:space="0" w:color="auto"/>
                      </w:divBdr>
                    </w:div>
                  </w:divsChild>
                </w:div>
                <w:div w:id="1354307901">
                  <w:marLeft w:val="0"/>
                  <w:marRight w:val="0"/>
                  <w:marTop w:val="0"/>
                  <w:marBottom w:val="0"/>
                  <w:divBdr>
                    <w:top w:val="none" w:sz="0" w:space="0" w:color="auto"/>
                    <w:left w:val="none" w:sz="0" w:space="0" w:color="auto"/>
                    <w:bottom w:val="none" w:sz="0" w:space="0" w:color="auto"/>
                    <w:right w:val="none" w:sz="0" w:space="0" w:color="auto"/>
                  </w:divBdr>
                  <w:divsChild>
                    <w:div w:id="363559633">
                      <w:marLeft w:val="0"/>
                      <w:marRight w:val="0"/>
                      <w:marTop w:val="0"/>
                      <w:marBottom w:val="0"/>
                      <w:divBdr>
                        <w:top w:val="none" w:sz="0" w:space="0" w:color="auto"/>
                        <w:left w:val="none" w:sz="0" w:space="0" w:color="auto"/>
                        <w:bottom w:val="none" w:sz="0" w:space="0" w:color="auto"/>
                        <w:right w:val="none" w:sz="0" w:space="0" w:color="auto"/>
                      </w:divBdr>
                    </w:div>
                  </w:divsChild>
                </w:div>
                <w:div w:id="1848789778">
                  <w:marLeft w:val="0"/>
                  <w:marRight w:val="0"/>
                  <w:marTop w:val="0"/>
                  <w:marBottom w:val="0"/>
                  <w:divBdr>
                    <w:top w:val="none" w:sz="0" w:space="0" w:color="auto"/>
                    <w:left w:val="none" w:sz="0" w:space="0" w:color="auto"/>
                    <w:bottom w:val="none" w:sz="0" w:space="0" w:color="auto"/>
                    <w:right w:val="none" w:sz="0" w:space="0" w:color="auto"/>
                  </w:divBdr>
                  <w:divsChild>
                    <w:div w:id="1192764985">
                      <w:marLeft w:val="0"/>
                      <w:marRight w:val="0"/>
                      <w:marTop w:val="0"/>
                      <w:marBottom w:val="0"/>
                      <w:divBdr>
                        <w:top w:val="none" w:sz="0" w:space="0" w:color="auto"/>
                        <w:left w:val="none" w:sz="0" w:space="0" w:color="auto"/>
                        <w:bottom w:val="none" w:sz="0" w:space="0" w:color="auto"/>
                        <w:right w:val="none" w:sz="0" w:space="0" w:color="auto"/>
                      </w:divBdr>
                    </w:div>
                  </w:divsChild>
                </w:div>
                <w:div w:id="221646451">
                  <w:marLeft w:val="0"/>
                  <w:marRight w:val="0"/>
                  <w:marTop w:val="0"/>
                  <w:marBottom w:val="0"/>
                  <w:divBdr>
                    <w:top w:val="none" w:sz="0" w:space="0" w:color="auto"/>
                    <w:left w:val="none" w:sz="0" w:space="0" w:color="auto"/>
                    <w:bottom w:val="none" w:sz="0" w:space="0" w:color="auto"/>
                    <w:right w:val="none" w:sz="0" w:space="0" w:color="auto"/>
                  </w:divBdr>
                  <w:divsChild>
                    <w:div w:id="21090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769548839">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7257576">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2049261281">
      <w:bodyDiv w:val="1"/>
      <w:marLeft w:val="0"/>
      <w:marRight w:val="0"/>
      <w:marTop w:val="0"/>
      <w:marBottom w:val="0"/>
      <w:divBdr>
        <w:top w:val="none" w:sz="0" w:space="0" w:color="auto"/>
        <w:left w:val="none" w:sz="0" w:space="0" w:color="auto"/>
        <w:bottom w:val="none" w:sz="0" w:space="0" w:color="auto"/>
        <w:right w:val="none" w:sz="0" w:space="0" w:color="auto"/>
      </w:divBdr>
      <w:divsChild>
        <w:div w:id="1836528480">
          <w:marLeft w:val="0"/>
          <w:marRight w:val="0"/>
          <w:marTop w:val="0"/>
          <w:marBottom w:val="0"/>
          <w:divBdr>
            <w:top w:val="none" w:sz="0" w:space="0" w:color="auto"/>
            <w:left w:val="none" w:sz="0" w:space="0" w:color="auto"/>
            <w:bottom w:val="none" w:sz="0" w:space="0" w:color="auto"/>
            <w:right w:val="none" w:sz="0" w:space="0" w:color="auto"/>
          </w:divBdr>
        </w:div>
        <w:div w:id="323626995">
          <w:marLeft w:val="0"/>
          <w:marRight w:val="0"/>
          <w:marTop w:val="0"/>
          <w:marBottom w:val="0"/>
          <w:divBdr>
            <w:top w:val="none" w:sz="0" w:space="0" w:color="auto"/>
            <w:left w:val="none" w:sz="0" w:space="0" w:color="auto"/>
            <w:bottom w:val="none" w:sz="0" w:space="0" w:color="auto"/>
            <w:right w:val="none" w:sz="0" w:space="0" w:color="auto"/>
          </w:divBdr>
        </w:div>
        <w:div w:id="619344122">
          <w:marLeft w:val="0"/>
          <w:marRight w:val="0"/>
          <w:marTop w:val="0"/>
          <w:marBottom w:val="0"/>
          <w:divBdr>
            <w:top w:val="none" w:sz="0" w:space="0" w:color="auto"/>
            <w:left w:val="none" w:sz="0" w:space="0" w:color="auto"/>
            <w:bottom w:val="none" w:sz="0" w:space="0" w:color="auto"/>
            <w:right w:val="none" w:sz="0" w:space="0" w:color="auto"/>
          </w:divBdr>
        </w:div>
        <w:div w:id="1600794944">
          <w:marLeft w:val="0"/>
          <w:marRight w:val="0"/>
          <w:marTop w:val="0"/>
          <w:marBottom w:val="0"/>
          <w:divBdr>
            <w:top w:val="none" w:sz="0" w:space="0" w:color="auto"/>
            <w:left w:val="none" w:sz="0" w:space="0" w:color="auto"/>
            <w:bottom w:val="none" w:sz="0" w:space="0" w:color="auto"/>
            <w:right w:val="none" w:sz="0" w:space="0" w:color="auto"/>
          </w:divBdr>
        </w:div>
        <w:div w:id="1794592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braspoliester@mdic.gov.b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a072f83cf17fc6b4fa35753632157c0f">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019ac320115f4d7c30917eec770337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CDD9E9-6BFA-4617-9DEC-EA41379FE830}">
  <ds:schemaRefs>
    <ds:schemaRef ds:uri="http://schemas.microsoft.com/sharepoint/v3/contenttype/forms"/>
  </ds:schemaRefs>
</ds:datastoreItem>
</file>

<file path=customXml/itemProps2.xml><?xml version="1.0" encoding="utf-8"?>
<ds:datastoreItem xmlns:ds="http://schemas.openxmlformats.org/officeDocument/2006/customXml" ds:itemID="{57D5C17C-6BC4-4EC5-9EF7-F8E1743B3E94}">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4.xml><?xml version="1.0" encoding="utf-8"?>
<ds:datastoreItem xmlns:ds="http://schemas.openxmlformats.org/officeDocument/2006/customXml" ds:itemID="{02AD7E2D-7CDE-45BA-AC2E-C8EE6503A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55</Pages>
  <Words>15658</Words>
  <Characters>84558</Characters>
  <Application>Microsoft Office Word</Application>
  <DocSecurity>0</DocSecurity>
  <Lines>704</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100016</CharactersWithSpaces>
  <SharedDoc>false</SharedDoc>
  <HLinks>
    <vt:vector size="12" baseType="variant">
      <vt:variant>
        <vt:i4>7274542</vt:i4>
      </vt:variant>
      <vt:variant>
        <vt:i4>3</vt:i4>
      </vt:variant>
      <vt:variant>
        <vt:i4>0</vt:i4>
      </vt:variant>
      <vt:variant>
        <vt:i4>5</vt:i4>
      </vt:variant>
      <vt:variant>
        <vt:lpwstr>https://www.gov.br/economia/pt-br/acesso-a-informacao/sei/usuario-externo-1</vt:lpwstr>
      </vt:variant>
      <vt:variant>
        <vt:lpwstr/>
      </vt:variant>
      <vt:variant>
        <vt:i4>6356998</vt:i4>
      </vt:variant>
      <vt:variant>
        <vt:i4>0</vt:i4>
      </vt:variant>
      <vt:variant>
        <vt:i4>0</vt:i4>
      </vt:variant>
      <vt:variant>
        <vt:i4>5</vt:i4>
      </vt:variant>
      <vt:variant>
        <vt:lpwstr>mailto:fibraspoliester@mdic.gov.br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94</cp:revision>
  <dcterms:created xsi:type="dcterms:W3CDTF">2015-12-17T13:15:00Z</dcterms:created>
  <dcterms:modified xsi:type="dcterms:W3CDTF">2024-03-22T15:07:00Z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