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26BE44"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3AC4DD9B" w:rsidR="007E1ACA" w:rsidRPr="00BB4922" w:rsidRDefault="007E1ACA" w:rsidP="007E1ACA">
      <w:pPr>
        <w:jc w:val="both"/>
        <w:rPr>
          <w:rFonts w:cstheme="minorHAnsi"/>
          <w:sz w:val="24"/>
          <w:szCs w:val="24"/>
          <w:lang w:val="en-US"/>
        </w:rPr>
      </w:pPr>
      <w:r w:rsidRPr="00BB4922">
        <w:rPr>
          <w:rFonts w:cstheme="minorHAnsi"/>
          <w:sz w:val="24"/>
          <w:szCs w:val="24"/>
          <w:lang w:val="en-US"/>
        </w:rPr>
        <w:t xml:space="preserve">Investigation of the practice of dumping in </w:t>
      </w:r>
      <w:r w:rsidR="003B4C02" w:rsidRPr="00012C13">
        <w:rPr>
          <w:rFonts w:ascii="Calibri" w:eastAsia="Calibri" w:hAnsi="Calibri" w:cs="Calibri"/>
          <w:color w:val="000000" w:themeColor="text1"/>
          <w:sz w:val="24"/>
          <w:szCs w:val="24"/>
          <w:lang w:val="en-US"/>
        </w:rPr>
        <w:t>flat-rolled products of non-alloy steel of a thickness of less than 0.5 mm</w:t>
      </w:r>
      <w:r w:rsidRPr="00BB4922">
        <w:rPr>
          <w:rFonts w:cstheme="minorHAnsi"/>
          <w:color w:val="FF0000"/>
          <w:sz w:val="24"/>
          <w:szCs w:val="24"/>
          <w:lang w:val="en-US"/>
        </w:rPr>
        <w:t xml:space="preserve"> </w:t>
      </w:r>
      <w:r w:rsidRPr="00BB4922">
        <w:rPr>
          <w:rFonts w:cstheme="minorHAnsi"/>
          <w:sz w:val="24"/>
          <w:szCs w:val="24"/>
          <w:lang w:val="en-US"/>
        </w:rPr>
        <w:t xml:space="preserve">exports to Brazil, usually classified under </w:t>
      </w:r>
      <w:r w:rsidR="00FC2820" w:rsidRPr="00ED6069">
        <w:rPr>
          <w:sz w:val="24"/>
          <w:szCs w:val="24"/>
          <w:lang w:val="en-US"/>
        </w:rPr>
        <w:t xml:space="preserve">subitems </w:t>
      </w:r>
      <w:r w:rsidR="00FC2820" w:rsidRPr="00012C13">
        <w:rPr>
          <w:rFonts w:ascii="Calibri" w:eastAsia="Calibri" w:hAnsi="Calibri" w:cs="Calibri"/>
          <w:color w:val="000000" w:themeColor="text1"/>
          <w:sz w:val="24"/>
          <w:szCs w:val="24"/>
          <w:lang w:val="en-US"/>
        </w:rPr>
        <w:t>7210.12.00, 7210.50.00, 7212.10.00 e 7212.50.90</w:t>
      </w:r>
      <w:r w:rsidRPr="00BB4922">
        <w:rPr>
          <w:rFonts w:cstheme="minorHAnsi"/>
          <w:color w:val="FF0000"/>
          <w:sz w:val="24"/>
          <w:szCs w:val="24"/>
          <w:lang w:val="en-US"/>
        </w:rPr>
        <w:t xml:space="preserve"> </w:t>
      </w:r>
      <w:r w:rsidRPr="00BB4922">
        <w:rPr>
          <w:rFonts w:cstheme="minorHAnsi"/>
          <w:sz w:val="24"/>
          <w:szCs w:val="24"/>
          <w:lang w:val="en-US"/>
        </w:rPr>
        <w:t xml:space="preserve">of the MERCOSUR Common Nomenclature (NCM – </w:t>
      </w:r>
      <w:proofErr w:type="spellStart"/>
      <w:r w:rsidRPr="00BB4922">
        <w:rPr>
          <w:rFonts w:cstheme="minorHAnsi"/>
          <w:sz w:val="24"/>
          <w:szCs w:val="24"/>
          <w:lang w:val="en-US"/>
        </w:rPr>
        <w:t>Nomenclatura</w:t>
      </w:r>
      <w:proofErr w:type="spellEnd"/>
      <w:r w:rsidRPr="00BB4922">
        <w:rPr>
          <w:rFonts w:cstheme="minorHAnsi"/>
          <w:sz w:val="24"/>
          <w:szCs w:val="24"/>
          <w:lang w:val="en-US"/>
        </w:rPr>
        <w:t xml:space="preserve"> Comum do MERCOSUL), </w:t>
      </w:r>
      <w:r w:rsidR="00C26D11" w:rsidRPr="00BB4922">
        <w:rPr>
          <w:rFonts w:cstheme="minorHAnsi"/>
          <w:sz w:val="24"/>
          <w:szCs w:val="24"/>
          <w:lang w:val="en-US"/>
        </w:rPr>
        <w:t xml:space="preserve">originating </w:t>
      </w:r>
      <w:r w:rsidR="00C26D11" w:rsidRPr="006070BF">
        <w:rPr>
          <w:rFonts w:cstheme="minorHAnsi"/>
          <w:sz w:val="24"/>
          <w:szCs w:val="24"/>
          <w:lang w:val="en-US"/>
        </w:rPr>
        <w:t xml:space="preserve">in </w:t>
      </w:r>
      <w:r w:rsidR="006070BF" w:rsidRPr="006070BF">
        <w:rPr>
          <w:rFonts w:cstheme="minorHAnsi"/>
          <w:sz w:val="24"/>
          <w:szCs w:val="24"/>
          <w:lang w:val="en-US"/>
        </w:rPr>
        <w:t>China</w:t>
      </w:r>
      <w:r w:rsidRPr="006070BF">
        <w:rPr>
          <w:rFonts w:cstheme="minorHAnsi"/>
          <w:sz w:val="24"/>
          <w:szCs w:val="24"/>
          <w:lang w:val="en-US"/>
        </w:rPr>
        <w:t>, a</w:t>
      </w:r>
      <w:r w:rsidRPr="00BB4922">
        <w:rPr>
          <w:rFonts w:cstheme="minorHAnsi"/>
          <w:sz w:val="24"/>
          <w:szCs w:val="24"/>
          <w:lang w:val="en-US"/>
        </w:rPr>
        <w:t>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0369F29" w14:textId="6E057377" w:rsidR="00BB4922" w:rsidRPr="006B515B" w:rsidRDefault="00BB4922" w:rsidP="006B515B">
      <w:pPr>
        <w:spacing w:after="0"/>
        <w:jc w:val="center"/>
        <w:rPr>
          <w:rFonts w:cstheme="minorHAnsi"/>
          <w:sz w:val="24"/>
          <w:szCs w:val="24"/>
          <w:lang w:val="en-US"/>
        </w:rPr>
      </w:pPr>
      <w:bookmarkStart w:id="0" w:name="_Hlk80261779"/>
      <w:r w:rsidRPr="006B515B">
        <w:rPr>
          <w:rFonts w:cstheme="minorHAnsi"/>
          <w:sz w:val="24"/>
          <w:szCs w:val="24"/>
          <w:lang w:val="en-US"/>
        </w:rPr>
        <w:t>Process S</w:t>
      </w:r>
      <w:r w:rsidR="00CD1F3A" w:rsidRPr="006B515B">
        <w:rPr>
          <w:rFonts w:cstheme="minorHAnsi"/>
          <w:sz w:val="24"/>
          <w:szCs w:val="24"/>
          <w:lang w:val="en-US"/>
        </w:rPr>
        <w:t>EI</w:t>
      </w:r>
      <w:r w:rsidRPr="006B515B">
        <w:rPr>
          <w:rFonts w:cstheme="minorHAnsi"/>
          <w:sz w:val="24"/>
          <w:szCs w:val="24"/>
          <w:lang w:val="en-US"/>
        </w:rPr>
        <w:t xml:space="preserve"> No </w:t>
      </w:r>
      <w:r w:rsidRPr="006B515B">
        <w:rPr>
          <w:rFonts w:cstheme="minorHAnsi"/>
          <w:color w:val="FF0000"/>
          <w:sz w:val="24"/>
          <w:szCs w:val="24"/>
          <w:lang w:val="en-US"/>
        </w:rPr>
        <w:t xml:space="preserve"> </w:t>
      </w:r>
      <w:r w:rsidR="0099323E" w:rsidRPr="006B515B">
        <w:rPr>
          <w:rFonts w:cstheme="minorHAnsi"/>
          <w:sz w:val="24"/>
          <w:szCs w:val="24"/>
          <w:lang w:val="en-US"/>
        </w:rPr>
        <w:t xml:space="preserve">19972.102381/2023-04 </w:t>
      </w:r>
      <w:r w:rsidRPr="006B515B">
        <w:rPr>
          <w:rFonts w:cstheme="minorHAnsi"/>
          <w:sz w:val="24"/>
          <w:szCs w:val="24"/>
          <w:lang w:val="en-US"/>
        </w:rPr>
        <w:t xml:space="preserve"> restricted and  </w:t>
      </w:r>
      <w:r w:rsidR="00764B45" w:rsidRPr="006B515B">
        <w:rPr>
          <w:rFonts w:cstheme="minorHAnsi"/>
          <w:sz w:val="24"/>
          <w:szCs w:val="24"/>
          <w:lang w:val="en-US"/>
        </w:rPr>
        <w:t>19972.102380/2023-51</w:t>
      </w:r>
      <w:r w:rsidRPr="006B515B">
        <w:rPr>
          <w:rFonts w:cstheme="minorHAnsi"/>
          <w:sz w:val="24"/>
          <w:szCs w:val="24"/>
          <w:lang w:val="en-US"/>
        </w:rPr>
        <w:t xml:space="preserve">  confidentia</w:t>
      </w:r>
      <w:bookmarkEnd w:id="0"/>
      <w:r w:rsidRPr="006B515B">
        <w:rPr>
          <w:rFonts w:cstheme="minorHAnsi"/>
          <w:sz w:val="24"/>
          <w:szCs w:val="24"/>
          <w:lang w:val="en-US"/>
        </w:rPr>
        <w:t>l</w:t>
      </w:r>
    </w:p>
    <w:p w14:paraId="5416239B" w14:textId="622B8EDE" w:rsidR="006B515B" w:rsidRPr="00012C13" w:rsidRDefault="007E1ACA" w:rsidP="006B515B">
      <w:pPr>
        <w:tabs>
          <w:tab w:val="left" w:pos="1418"/>
        </w:tabs>
        <w:jc w:val="center"/>
        <w:rPr>
          <w:rFonts w:cstheme="minorHAnsi"/>
          <w:sz w:val="24"/>
          <w:szCs w:val="24"/>
          <w:lang w:val="en"/>
        </w:rPr>
      </w:pPr>
      <w:r w:rsidRPr="00A35AE0">
        <w:rPr>
          <w:rFonts w:cstheme="minorHAnsi"/>
          <w:sz w:val="24"/>
          <w:szCs w:val="24"/>
          <w:lang w:val="en-US"/>
        </w:rPr>
        <w:t xml:space="preserve">Contact: (+55 61) 2027- </w:t>
      </w:r>
      <w:r w:rsidR="006B515B" w:rsidRPr="00012C13">
        <w:rPr>
          <w:rStyle w:val="hps"/>
          <w:rFonts w:cstheme="minorHAnsi"/>
          <w:sz w:val="24"/>
          <w:szCs w:val="24"/>
          <w:lang w:val="en"/>
        </w:rPr>
        <w:t xml:space="preserve">7770 or </w:t>
      </w:r>
      <w:hyperlink r:id="rId11" w:history="1">
        <w:r w:rsidR="006B515B" w:rsidRPr="000C0497">
          <w:rPr>
            <w:rStyle w:val="Hyperlink"/>
            <w:rFonts w:cstheme="minorHAnsi"/>
            <w:sz w:val="24"/>
            <w:szCs w:val="24"/>
            <w:lang w:val="en"/>
          </w:rPr>
          <w:t>folhasmetalicas@mdic.gov.br</w:t>
        </w:r>
      </w:hyperlink>
    </w:p>
    <w:p w14:paraId="47F2418D" w14:textId="7060CB25" w:rsidR="00D471C0" w:rsidRPr="006B515B" w:rsidRDefault="00D471C0" w:rsidP="0036633F">
      <w:pPr>
        <w:spacing w:after="0"/>
        <w:jc w:val="center"/>
        <w:rPr>
          <w:rFonts w:cstheme="minorHAnsi"/>
          <w:sz w:val="24"/>
          <w:szCs w:val="24"/>
          <w:lang w:val="en"/>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3703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631A9E1A"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whether your company dumped in Brazil </w:t>
      </w:r>
      <w:r w:rsidR="00B17209" w:rsidRPr="00012C13">
        <w:rPr>
          <w:rFonts w:ascii="Calibri" w:eastAsia="Calibri" w:hAnsi="Calibri" w:cs="Calibri"/>
          <w:color w:val="000000" w:themeColor="text1"/>
          <w:sz w:val="24"/>
          <w:szCs w:val="24"/>
          <w:lang w:val="en-US"/>
        </w:rPr>
        <w:t>flat-rolled products of non-alloy steel of a thickness of less than 0.5 mm</w:t>
      </w:r>
      <w:r w:rsidRPr="00BB4922">
        <w:rPr>
          <w:rFonts w:cstheme="minorHAnsi"/>
          <w:b/>
          <w:bCs/>
          <w:sz w:val="24"/>
          <w:szCs w:val="24"/>
          <w:lang w:val="en-US"/>
        </w:rPr>
        <w:t xml:space="preserve">, </w:t>
      </w:r>
      <w:r w:rsidRPr="00BB4922">
        <w:rPr>
          <w:rFonts w:cstheme="minorHAnsi"/>
          <w:bCs/>
          <w:sz w:val="24"/>
          <w:szCs w:val="24"/>
          <w:lang w:val="en-US"/>
        </w:rPr>
        <w:t xml:space="preserve">usually classified under </w:t>
      </w:r>
      <w:r w:rsidR="00E72607" w:rsidRPr="00BB4922">
        <w:rPr>
          <w:rFonts w:cstheme="minorHAnsi"/>
          <w:bCs/>
          <w:sz w:val="24"/>
          <w:szCs w:val="24"/>
          <w:lang w:val="en-US"/>
        </w:rPr>
        <w:t>sub</w:t>
      </w:r>
      <w:r w:rsidRPr="00BB4922">
        <w:rPr>
          <w:rFonts w:cstheme="minorHAnsi"/>
          <w:bCs/>
          <w:sz w:val="24"/>
          <w:szCs w:val="24"/>
          <w:lang w:val="en-US"/>
        </w:rPr>
        <w:t>item</w:t>
      </w:r>
      <w:r w:rsidR="00B17209">
        <w:rPr>
          <w:rFonts w:cstheme="minorHAnsi"/>
          <w:bCs/>
          <w:sz w:val="24"/>
          <w:szCs w:val="24"/>
          <w:lang w:val="en-US"/>
        </w:rPr>
        <w:t>s</w:t>
      </w:r>
      <w:r w:rsidRPr="00BB4922">
        <w:rPr>
          <w:rFonts w:cstheme="minorHAnsi"/>
          <w:bCs/>
          <w:sz w:val="24"/>
          <w:szCs w:val="24"/>
          <w:lang w:val="en-US"/>
        </w:rPr>
        <w:t xml:space="preserve"> </w:t>
      </w:r>
      <w:r w:rsidR="006D2378" w:rsidRPr="00012C13">
        <w:rPr>
          <w:rFonts w:ascii="Calibri" w:eastAsia="Calibri" w:hAnsi="Calibri" w:cs="Calibri"/>
          <w:color w:val="000000" w:themeColor="text1"/>
          <w:sz w:val="24"/>
          <w:szCs w:val="24"/>
          <w:lang w:val="en-US"/>
        </w:rPr>
        <w:t>7210.12.00, 7210.50.00, 7212.10.00 e 7212.50.90</w:t>
      </w:r>
      <w:r w:rsidRPr="006D2378">
        <w:rPr>
          <w:rFonts w:cstheme="minorHAnsi"/>
          <w:bCs/>
          <w:sz w:val="24"/>
          <w:szCs w:val="24"/>
          <w:lang w:val="en-US"/>
        </w:rPr>
        <w:t xml:space="preserve">, </w:t>
      </w:r>
      <w:r w:rsidRPr="006D2378">
        <w:rPr>
          <w:rFonts w:eastAsia="Times New Roman" w:cstheme="minorHAnsi"/>
          <w:bCs/>
          <w:sz w:val="24"/>
          <w:szCs w:val="24"/>
          <w:lang w:val="en-US" w:eastAsia="pt-BR"/>
        </w:rPr>
        <w:t>Mercosur Common Nome</w:t>
      </w:r>
      <w:r w:rsidR="00DB690E">
        <w:rPr>
          <w:rFonts w:eastAsia="Times New Roman" w:cstheme="minorHAnsi"/>
          <w:bCs/>
          <w:sz w:val="24"/>
          <w:szCs w:val="24"/>
          <w:lang w:val="en-US" w:eastAsia="pt-BR"/>
        </w:rPr>
        <w:t>n</w:t>
      </w:r>
      <w:r w:rsidRPr="006D2378">
        <w:rPr>
          <w:rFonts w:eastAsia="Times New Roman" w:cstheme="minorHAnsi"/>
          <w:bCs/>
          <w:sz w:val="24"/>
          <w:szCs w:val="24"/>
          <w:lang w:val="en-US" w:eastAsia="pt-BR"/>
        </w:rPr>
        <w:t xml:space="preserve">clature (NCM – </w:t>
      </w:r>
      <w:proofErr w:type="spellStart"/>
      <w:r w:rsidRPr="006D2378">
        <w:rPr>
          <w:rFonts w:eastAsia="Times New Roman" w:cstheme="minorHAnsi"/>
          <w:bCs/>
          <w:sz w:val="24"/>
          <w:szCs w:val="24"/>
          <w:lang w:val="en-US" w:eastAsia="pt-BR"/>
        </w:rPr>
        <w:t>Nomenclatura</w:t>
      </w:r>
      <w:proofErr w:type="spellEnd"/>
      <w:r w:rsidRPr="006D2378">
        <w:rPr>
          <w:rFonts w:eastAsia="Times New Roman" w:cstheme="minorHAnsi"/>
          <w:bCs/>
          <w:sz w:val="24"/>
          <w:szCs w:val="24"/>
          <w:lang w:val="en-US" w:eastAsia="pt-BR"/>
        </w:rPr>
        <w:t xml:space="preserve"> Comum do MERCOSUL)</w:t>
      </w:r>
      <w:r w:rsidRPr="006D2378">
        <w:rPr>
          <w:rFonts w:eastAsia="Times New Roman" w:cstheme="minorHAnsi"/>
          <w:sz w:val="24"/>
          <w:szCs w:val="24"/>
          <w:lang w:val="en-US" w:eastAsia="pt-BR"/>
        </w:rPr>
        <w:t xml:space="preserve">, original from </w:t>
      </w:r>
      <w:r w:rsidR="006D2378" w:rsidRPr="006D2378">
        <w:rPr>
          <w:rFonts w:eastAsia="Times New Roman" w:cstheme="minorHAnsi"/>
          <w:sz w:val="24"/>
          <w:szCs w:val="24"/>
          <w:lang w:val="en-US" w:eastAsia="pt-BR"/>
        </w:rPr>
        <w:t>China.</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494E8B">
        <w:rPr>
          <w:rFonts w:ascii="Calibri" w:hAnsi="Calibri" w:cs="Calibri"/>
          <w:sz w:val="24"/>
          <w:szCs w:val="24"/>
          <w:lang w:val="en-US"/>
        </w:rPr>
        <w:t>has to</w:t>
      </w:r>
      <w:proofErr w:type="gramEnd"/>
      <w:r w:rsidR="00494E8B">
        <w:rPr>
          <w:rFonts w:ascii="Calibri" w:hAnsi="Calibri" w:cs="Calibri"/>
          <w:sz w:val="24"/>
          <w:szCs w:val="24"/>
          <w:lang w:val="en-US"/>
        </w:rPr>
        <w:t xml:space="preserve">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364BE8E3"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BB4922">
        <w:rPr>
          <w:rFonts w:cstheme="minorHAnsi"/>
          <w:sz w:val="24"/>
          <w:szCs w:val="24"/>
          <w:lang w:val="en-US"/>
        </w:rPr>
        <w:t>intercorrente</w:t>
      </w:r>
      <w:proofErr w:type="spellEnd"/>
      <w:r w:rsidRPr="00BB4922">
        <w:rPr>
          <w:rFonts w:cstheme="minorHAnsi"/>
          <w:sz w:val="24"/>
          <w:szCs w:val="24"/>
          <w:lang w:val="en-US"/>
        </w:rPr>
        <w:t>”</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 xml:space="preserve">SEI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7C6346" w:rsidRPr="76636E14">
        <w:rPr>
          <w:rFonts w:eastAsiaTheme="minorEastAsia"/>
          <w:szCs w:val="24"/>
          <w:lang w:val="en-US"/>
        </w:rPr>
        <w:t>19972.102381/2023-04</w:t>
      </w:r>
      <w:r w:rsidR="007C6346" w:rsidRPr="76636E14">
        <w:rPr>
          <w:rFonts w:eastAsiaTheme="minorEastAsia"/>
          <w:szCs w:val="24"/>
          <w:lang w:val="en"/>
        </w:rPr>
        <w:t xml:space="preserve">  restricted   and</w:t>
      </w:r>
      <w:r w:rsidR="007C6346" w:rsidRPr="76636E14">
        <w:rPr>
          <w:color w:val="FF0000"/>
          <w:lang w:val="en"/>
        </w:rPr>
        <w:t xml:space="preserve"> </w:t>
      </w:r>
      <w:r w:rsidR="007C6346" w:rsidRPr="76636E14">
        <w:rPr>
          <w:rFonts w:eastAsiaTheme="minorEastAsia"/>
          <w:szCs w:val="24"/>
          <w:lang w:val="en-US"/>
        </w:rPr>
        <w:t>19972.102380/2023-51</w:t>
      </w:r>
      <w:r w:rsidR="007C6346" w:rsidRPr="76636E14">
        <w:rPr>
          <w:color w:val="FF0000"/>
          <w:lang w:val="en-US"/>
        </w:rPr>
        <w:t xml:space="preserve"> </w:t>
      </w:r>
      <w:r w:rsidRPr="00BB4922">
        <w:rPr>
          <w:rFonts w:cstheme="minorHAnsi"/>
          <w:sz w:val="24"/>
          <w:szCs w:val="24"/>
          <w:lang w:val="en"/>
        </w:rPr>
        <w:t xml:space="preserve">confidential in the Electronic Information System - SEI, available in  </w:t>
      </w:r>
      <w:hyperlink r:id="rId12" w:history="1">
        <w:r w:rsidRPr="00BB4922">
          <w:rPr>
            <w:rStyle w:val="Hyperlink"/>
            <w:rFonts w:cstheme="minorHAnsi"/>
            <w:sz w:val="24"/>
            <w:szCs w:val="24"/>
            <w:lang w:val="en"/>
          </w:rPr>
          <w:t>https://www.gov.br/economia/pt-br/acesso-a-informacao/sei/usuario-externo-1</w:t>
        </w:r>
      </w:hyperlink>
      <w:bookmarkEnd w:id="2"/>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must be submitted compressed within electronic files in the format/extension ".zip</w:t>
      </w:r>
      <w:proofErr w:type="gramStart"/>
      <w:r w:rsidRPr="00BB4922">
        <w:rPr>
          <w:rFonts w:cstheme="minorHAnsi"/>
          <w:sz w:val="24"/>
          <w:szCs w:val="24"/>
          <w:lang w:val="en"/>
        </w:rPr>
        <w:t>", since</w:t>
      </w:r>
      <w:proofErr w:type="gramEnd"/>
      <w:r w:rsidRPr="00BB4922">
        <w:rPr>
          <w:rFonts w:cstheme="minorHAnsi"/>
          <w:sz w:val="24"/>
          <w:szCs w:val="24"/>
          <w:lang w:val="en"/>
        </w:rPr>
        <w:t xml:space="preserv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w:t>
      </w:r>
      <w:proofErr w:type="gramStart"/>
      <w:r w:rsidRPr="00BB4922">
        <w:rPr>
          <w:rFonts w:cstheme="minorHAnsi"/>
          <w:sz w:val="24"/>
          <w:szCs w:val="24"/>
          <w:lang w:val="en"/>
        </w:rPr>
        <w:t>semesters</w:t>
      </w:r>
      <w:proofErr w:type="gramEnd"/>
      <w:r w:rsidRPr="00BB4922">
        <w:rPr>
          <w:rFonts w:cstheme="minorHAnsi"/>
          <w:sz w:val="24"/>
          <w:szCs w:val="24"/>
          <w:lang w:val="en"/>
        </w:rPr>
        <w:t xml:space="preserve">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 xml:space="preserve">It should be emphasized that the time between loading the first document and the last one should not exceed 1h (one hour), since after one hour </w:t>
      </w:r>
      <w:r w:rsidR="002B6CCB" w:rsidRPr="002B6CCB">
        <w:rPr>
          <w:rFonts w:cstheme="minorHAnsi"/>
          <w:sz w:val="24"/>
          <w:szCs w:val="24"/>
          <w:lang w:val="en"/>
        </w:rPr>
        <w:lastRenderedPageBreak/>
        <w:t>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BB4922">
        <w:rPr>
          <w:rFonts w:cstheme="minorHAnsi"/>
          <w:sz w:val="24"/>
          <w:szCs w:val="24"/>
          <w:lang w:val="en"/>
        </w:rPr>
        <w:t>contentsearch</w:t>
      </w:r>
      <w:proofErr w:type="spell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xml:space="preserve">. For the purposes of complying with the provisions of the legislation, it is sufficient that only the application, </w:t>
      </w:r>
      <w:proofErr w:type="gramStart"/>
      <w:r w:rsidRPr="00BB4922">
        <w:rPr>
          <w:rFonts w:cstheme="minorHAnsi"/>
          <w:sz w:val="24"/>
          <w:szCs w:val="24"/>
          <w:lang w:val="en"/>
        </w:rPr>
        <w:t>provided that</w:t>
      </w:r>
      <w:proofErr w:type="gramEnd"/>
      <w:r w:rsidRPr="00BB4922">
        <w:rPr>
          <w:rFonts w:cstheme="minorHAnsi"/>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9A405"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w:t>
      </w:r>
      <w:proofErr w:type="gramStart"/>
      <w:r w:rsidRPr="00BB4922">
        <w:rPr>
          <w:rFonts w:cstheme="minorHAnsi"/>
          <w:i/>
          <w:sz w:val="24"/>
          <w:szCs w:val="24"/>
          <w:lang w:val="en-US"/>
        </w:rPr>
        <w:t>legal</w:t>
      </w:r>
      <w:proofErr w:type="gramEnd"/>
      <w:r w:rsidRPr="00BB4922">
        <w:rPr>
          <w:rFonts w:cstheme="minorHAnsi"/>
          <w:i/>
          <w:sz w:val="24"/>
          <w:szCs w:val="24"/>
          <w:lang w:val="en-US"/>
        </w:rPr>
        <w:t xml:space="preserve">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proofErr w:type="gramStart"/>
      <w:r w:rsidRPr="00BB4922">
        <w:rPr>
          <w:rFonts w:cstheme="minorHAnsi"/>
          <w:color w:val="000000"/>
          <w:sz w:val="24"/>
          <w:szCs w:val="24"/>
          <w:lang w:val="en-US"/>
        </w:rPr>
        <w:t>in order to</w:t>
      </w:r>
      <w:proofErr w:type="gramEnd"/>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 xml:space="preserve">rty’s </w:t>
      </w:r>
      <w:proofErr w:type="gramStart"/>
      <w:r w:rsidR="00A428AD" w:rsidRPr="00BB4922">
        <w:rPr>
          <w:rFonts w:cstheme="minorHAnsi"/>
          <w:color w:val="000000"/>
          <w:sz w:val="24"/>
          <w:szCs w:val="24"/>
          <w:lang w:val="en-US"/>
        </w:rPr>
        <w:t>company;</w:t>
      </w:r>
      <w:proofErr w:type="gramEnd"/>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 xml:space="preserve">business </w:t>
      </w:r>
      <w:proofErr w:type="gramStart"/>
      <w:r w:rsidRPr="00BB4922">
        <w:rPr>
          <w:rFonts w:cstheme="minorHAnsi"/>
          <w:sz w:val="24"/>
          <w:szCs w:val="24"/>
          <w:lang w:val="en-US"/>
        </w:rPr>
        <w:t>associates</w:t>
      </w:r>
      <w:r w:rsidRPr="00BB4922">
        <w:rPr>
          <w:rFonts w:cstheme="minorHAnsi"/>
          <w:color w:val="000000"/>
          <w:sz w:val="24"/>
          <w:szCs w:val="24"/>
          <w:lang w:val="en-US"/>
        </w:rPr>
        <w:t>;</w:t>
      </w:r>
      <w:proofErr w:type="gramEnd"/>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employer and </w:t>
      </w:r>
      <w:proofErr w:type="gramStart"/>
      <w:r w:rsidRPr="00BB4922">
        <w:rPr>
          <w:rFonts w:cstheme="minorHAnsi"/>
          <w:color w:val="000000"/>
          <w:sz w:val="24"/>
          <w:szCs w:val="24"/>
          <w:lang w:val="en-US"/>
        </w:rPr>
        <w:t>employee;</w:t>
      </w:r>
      <w:proofErr w:type="gramEnd"/>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 xml:space="preserve">nization and such </w:t>
      </w:r>
      <w:proofErr w:type="gramStart"/>
      <w:r w:rsidR="00F006CC" w:rsidRPr="00BB4922">
        <w:rPr>
          <w:rFonts w:cstheme="minorHAnsi"/>
          <w:sz w:val="24"/>
          <w:szCs w:val="24"/>
          <w:lang w:val="en-US"/>
        </w:rPr>
        <w:t>organization</w:t>
      </w:r>
      <w:r w:rsidRPr="00BB4922">
        <w:rPr>
          <w:rFonts w:cstheme="minorHAnsi"/>
          <w:color w:val="000000"/>
          <w:sz w:val="24"/>
          <w:szCs w:val="24"/>
          <w:lang w:val="en-US"/>
        </w:rPr>
        <w:t>;</w:t>
      </w:r>
      <w:proofErr w:type="gramEnd"/>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 xml:space="preserve">One of the parties, directly or indirectly, controls another </w:t>
      </w:r>
      <w:proofErr w:type="gramStart"/>
      <w:r w:rsidRPr="00BB4922">
        <w:rPr>
          <w:rFonts w:cstheme="minorHAnsi"/>
          <w:color w:val="000000"/>
          <w:sz w:val="24"/>
          <w:szCs w:val="24"/>
          <w:lang w:val="en-US"/>
        </w:rPr>
        <w:t>party;</w:t>
      </w:r>
      <w:proofErr w:type="gramEnd"/>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The parties are, directly or indirectly, controlled by a third </w:t>
      </w:r>
      <w:proofErr w:type="gramStart"/>
      <w:r w:rsidRPr="00BB4922">
        <w:rPr>
          <w:rFonts w:cstheme="minorHAnsi"/>
          <w:sz w:val="24"/>
          <w:szCs w:val="24"/>
          <w:lang w:val="en-US"/>
        </w:rPr>
        <w:t>party;</w:t>
      </w:r>
      <w:proofErr w:type="gramEnd"/>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w:t>
      </w:r>
      <w:proofErr w:type="gramStart"/>
      <w:r w:rsidRPr="00BB4922">
        <w:rPr>
          <w:rFonts w:cstheme="minorHAnsi"/>
          <w:sz w:val="24"/>
          <w:szCs w:val="24"/>
          <w:lang w:val="en-US"/>
        </w:rPr>
        <w:t>parties</w:t>
      </w:r>
      <w:proofErr w:type="gramEnd"/>
      <w:r w:rsidRPr="00BB4922">
        <w:rPr>
          <w:rFonts w:cstheme="minorHAnsi"/>
          <w:sz w:val="24"/>
          <w:szCs w:val="24"/>
          <w:lang w:val="en-US"/>
        </w:rPr>
        <w:t xml:space="preserve">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w:t>
      </w:r>
      <w:proofErr w:type="gramStart"/>
      <w:r w:rsidRPr="00BB4922">
        <w:rPr>
          <w:rFonts w:cstheme="minorHAnsi"/>
          <w:sz w:val="24"/>
          <w:szCs w:val="24"/>
          <w:lang w:val="en-US"/>
        </w:rPr>
        <w:t>financial</w:t>
      </w:r>
      <w:proofErr w:type="gramEnd"/>
      <w:r w:rsidRPr="00BB4922">
        <w:rPr>
          <w:rFonts w:cstheme="minorHAnsi"/>
          <w:sz w:val="24"/>
          <w:szCs w:val="24"/>
          <w:lang w:val="en-US"/>
        </w:rPr>
        <w:t xml:space="preserve">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w:t>
      </w:r>
      <w:proofErr w:type="gramStart"/>
      <w:r w:rsidRPr="00BB4922">
        <w:rPr>
          <w:rFonts w:cstheme="minorHAnsi"/>
          <w:sz w:val="24"/>
          <w:szCs w:val="24"/>
          <w:lang w:val="en-US"/>
        </w:rPr>
        <w:t>period of time</w:t>
      </w:r>
      <w:proofErr w:type="gramEnd"/>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w:t>
      </w:r>
      <w:proofErr w:type="gramStart"/>
      <w:r w:rsidRPr="00BB4922">
        <w:rPr>
          <w:rFonts w:cstheme="minorHAnsi"/>
          <w:sz w:val="24"/>
          <w:szCs w:val="24"/>
          <w:lang w:val="en-US"/>
        </w:rPr>
        <w:t>aggregate</w:t>
      </w:r>
      <w:proofErr w:type="gramEnd"/>
      <w:r w:rsidRPr="00BB4922">
        <w:rPr>
          <w:rFonts w:cstheme="minorHAnsi"/>
          <w:sz w:val="24"/>
          <w:szCs w:val="24"/>
          <w:lang w:val="en-US"/>
        </w:rPr>
        <w:t xml:space="preserv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w:t>
      </w:r>
      <w:proofErr w:type="gramStart"/>
      <w:r w:rsidRPr="00BB4922">
        <w:rPr>
          <w:rFonts w:cstheme="minorHAnsi"/>
          <w:sz w:val="24"/>
          <w:szCs w:val="24"/>
          <w:lang w:val="en-US"/>
        </w:rPr>
        <w:t>quarterly</w:t>
      </w:r>
      <w:proofErr w:type="gramEnd"/>
      <w:r w:rsidRPr="00BB4922">
        <w:rPr>
          <w:rFonts w:cstheme="minorHAnsi"/>
          <w:sz w:val="24"/>
          <w:szCs w:val="24"/>
          <w:lang w:val="en-US"/>
        </w:rPr>
        <w:t xml:space="preserve">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 xml:space="preserve">Complete chart of </w:t>
      </w:r>
      <w:proofErr w:type="gramStart"/>
      <w:r w:rsidRPr="00BB4922">
        <w:rPr>
          <w:rFonts w:cstheme="minorHAnsi"/>
          <w:sz w:val="24"/>
          <w:szCs w:val="24"/>
          <w:lang w:val="en-US"/>
        </w:rPr>
        <w:t>accounts;</w:t>
      </w:r>
      <w:proofErr w:type="gramEnd"/>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w:t>
      </w:r>
      <w:proofErr w:type="gramStart"/>
      <w:r w:rsidR="009B7107" w:rsidRPr="00BB4922">
        <w:rPr>
          <w:rFonts w:cstheme="minorHAnsi"/>
          <w:sz w:val="24"/>
          <w:szCs w:val="24"/>
          <w:lang w:val="en-US"/>
        </w:rPr>
        <w:t>opinion;</w:t>
      </w:r>
      <w:proofErr w:type="gramEnd"/>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65D154"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8F72A"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2690A0E8" w:rsidR="001157B4" w:rsidRPr="00F01FFF" w:rsidRDefault="00761623" w:rsidP="001157B4">
      <w:pPr>
        <w:pStyle w:val="PargrafodaLista"/>
        <w:numPr>
          <w:ilvl w:val="0"/>
          <w:numId w:val="4"/>
        </w:numPr>
        <w:jc w:val="both"/>
        <w:rPr>
          <w:rFonts w:cstheme="minorHAnsi"/>
          <w:sz w:val="24"/>
          <w:szCs w:val="24"/>
          <w:lang w:val="en-US"/>
        </w:rPr>
      </w:pPr>
      <w:r>
        <w:rPr>
          <w:rFonts w:ascii="Calibri" w:eastAsia="Calibri" w:hAnsi="Calibri" w:cs="Calibri"/>
          <w:color w:val="000000" w:themeColor="text1"/>
          <w:sz w:val="24"/>
          <w:szCs w:val="24"/>
          <w:lang w:val="en-US"/>
        </w:rPr>
        <w:t>F</w:t>
      </w:r>
      <w:r w:rsidR="00F01FFF" w:rsidRPr="00012C13">
        <w:rPr>
          <w:rFonts w:ascii="Calibri" w:eastAsia="Calibri" w:hAnsi="Calibri" w:cs="Calibri"/>
          <w:color w:val="000000" w:themeColor="text1"/>
          <w:sz w:val="24"/>
          <w:szCs w:val="24"/>
          <w:lang w:val="en-US"/>
        </w:rPr>
        <w:t>lat-rolled products of non-alloy steel of a thickness of less than 0.5 mm</w:t>
      </w:r>
      <w:r w:rsidR="00F01FFF" w:rsidRPr="00BB4922">
        <w:rPr>
          <w:rFonts w:cstheme="minorHAnsi"/>
          <w:b/>
          <w:bCs/>
          <w:sz w:val="24"/>
          <w:szCs w:val="24"/>
          <w:lang w:val="en-US"/>
        </w:rPr>
        <w:t xml:space="preserve">, </w:t>
      </w:r>
      <w:r w:rsidR="00F01FFF" w:rsidRPr="00BB4922">
        <w:rPr>
          <w:rFonts w:cstheme="minorHAnsi"/>
          <w:bCs/>
          <w:sz w:val="24"/>
          <w:szCs w:val="24"/>
          <w:lang w:val="en-US"/>
        </w:rPr>
        <w:t>usually classified under subitem</w:t>
      </w:r>
      <w:r w:rsidR="00F01FFF">
        <w:rPr>
          <w:rFonts w:cstheme="minorHAnsi"/>
          <w:bCs/>
          <w:sz w:val="24"/>
          <w:szCs w:val="24"/>
          <w:lang w:val="en-US"/>
        </w:rPr>
        <w:t>s</w:t>
      </w:r>
      <w:r w:rsidR="00F01FFF" w:rsidRPr="00BB4922">
        <w:rPr>
          <w:rFonts w:cstheme="minorHAnsi"/>
          <w:bCs/>
          <w:sz w:val="24"/>
          <w:szCs w:val="24"/>
          <w:lang w:val="en-US"/>
        </w:rPr>
        <w:t xml:space="preserve"> </w:t>
      </w:r>
      <w:r w:rsidR="00F01FFF" w:rsidRPr="00012C13">
        <w:rPr>
          <w:rFonts w:ascii="Calibri" w:eastAsia="Calibri" w:hAnsi="Calibri" w:cs="Calibri"/>
          <w:color w:val="000000" w:themeColor="text1"/>
          <w:sz w:val="24"/>
          <w:szCs w:val="24"/>
          <w:lang w:val="en-US"/>
        </w:rPr>
        <w:t>7210.12.00, 7210.50.00, 7212.10.00 e 7212.50.90</w:t>
      </w:r>
      <w:r w:rsidR="00F01FFF" w:rsidRPr="006D2378">
        <w:rPr>
          <w:rFonts w:cstheme="minorHAnsi"/>
          <w:bCs/>
          <w:sz w:val="24"/>
          <w:szCs w:val="24"/>
          <w:lang w:val="en-US"/>
        </w:rPr>
        <w:t xml:space="preserve">, </w:t>
      </w:r>
      <w:r w:rsidR="00F01FFF" w:rsidRPr="006D2378">
        <w:rPr>
          <w:rFonts w:eastAsia="Times New Roman" w:cstheme="minorHAnsi"/>
          <w:bCs/>
          <w:sz w:val="24"/>
          <w:szCs w:val="24"/>
          <w:lang w:val="en-US" w:eastAsia="pt-BR"/>
        </w:rPr>
        <w:t>Mercosur Common Nome</w:t>
      </w:r>
      <w:r w:rsidR="00481EBF">
        <w:rPr>
          <w:rFonts w:eastAsia="Times New Roman" w:cstheme="minorHAnsi"/>
          <w:bCs/>
          <w:sz w:val="24"/>
          <w:szCs w:val="24"/>
          <w:lang w:val="en-US" w:eastAsia="pt-BR"/>
        </w:rPr>
        <w:t>n</w:t>
      </w:r>
      <w:r w:rsidR="00F01FFF" w:rsidRPr="006D2378">
        <w:rPr>
          <w:rFonts w:eastAsia="Times New Roman" w:cstheme="minorHAnsi"/>
          <w:bCs/>
          <w:sz w:val="24"/>
          <w:szCs w:val="24"/>
          <w:lang w:val="en-US" w:eastAsia="pt-BR"/>
        </w:rPr>
        <w:t xml:space="preserve">clature (NCM – </w:t>
      </w:r>
      <w:proofErr w:type="spellStart"/>
      <w:r w:rsidR="00F01FFF" w:rsidRPr="006D2378">
        <w:rPr>
          <w:rFonts w:eastAsia="Times New Roman" w:cstheme="minorHAnsi"/>
          <w:bCs/>
          <w:sz w:val="24"/>
          <w:szCs w:val="24"/>
          <w:lang w:val="en-US" w:eastAsia="pt-BR"/>
        </w:rPr>
        <w:t>Nomenclatura</w:t>
      </w:r>
      <w:proofErr w:type="spellEnd"/>
      <w:r w:rsidR="00F01FFF" w:rsidRPr="006D2378">
        <w:rPr>
          <w:rFonts w:eastAsia="Times New Roman" w:cstheme="minorHAnsi"/>
          <w:bCs/>
          <w:sz w:val="24"/>
          <w:szCs w:val="24"/>
          <w:lang w:val="en-US" w:eastAsia="pt-BR"/>
        </w:rPr>
        <w:t xml:space="preserve"> Comum do MERCOSUL)</w:t>
      </w:r>
      <w:r w:rsidR="001157B4" w:rsidRPr="00BB4922">
        <w:rPr>
          <w:rFonts w:cstheme="minorHAnsi"/>
          <w:sz w:val="24"/>
          <w:szCs w:val="24"/>
          <w:lang w:val="en-US"/>
        </w:rPr>
        <w:t xml:space="preserve">, exported </w:t>
      </w:r>
      <w:r w:rsidR="001157B4" w:rsidRPr="00F01FFF">
        <w:rPr>
          <w:rFonts w:cstheme="minorHAnsi"/>
          <w:sz w:val="24"/>
          <w:szCs w:val="24"/>
          <w:lang w:val="en-US"/>
        </w:rPr>
        <w:t xml:space="preserve">from </w:t>
      </w:r>
      <w:r w:rsidR="00F01FFF" w:rsidRPr="00F01FFF">
        <w:rPr>
          <w:rFonts w:cstheme="minorHAnsi"/>
          <w:sz w:val="24"/>
          <w:szCs w:val="24"/>
          <w:lang w:val="en-US"/>
        </w:rPr>
        <w:t>China</w:t>
      </w:r>
      <w:r w:rsidR="001157B4" w:rsidRPr="00F01FFF">
        <w:rPr>
          <w:rFonts w:cstheme="minorHAnsi"/>
          <w:sz w:val="24"/>
          <w:szCs w:val="24"/>
          <w:lang w:val="en-US"/>
        </w:rPr>
        <w:t>.</w:t>
      </w:r>
    </w:p>
    <w:p w14:paraId="496FA022" w14:textId="77777777" w:rsidR="001157B4" w:rsidRPr="00BB4922" w:rsidRDefault="001157B4" w:rsidP="001157B4">
      <w:pPr>
        <w:pStyle w:val="PargrafodaLista"/>
        <w:jc w:val="both"/>
        <w:rPr>
          <w:rFonts w:cstheme="minorHAnsi"/>
          <w:sz w:val="24"/>
          <w:szCs w:val="24"/>
          <w:lang w:val="en-US"/>
        </w:rPr>
      </w:pPr>
    </w:p>
    <w:p w14:paraId="09C5D072" w14:textId="6D7F719A" w:rsidR="001157B4" w:rsidRDefault="00761623" w:rsidP="00761623">
      <w:pPr>
        <w:ind w:left="708"/>
        <w:jc w:val="both"/>
        <w:rPr>
          <w:rFonts w:ascii="Calibri" w:eastAsia="Calibri" w:hAnsi="Calibri" w:cs="Calibri"/>
          <w:color w:val="000000" w:themeColor="text1"/>
          <w:sz w:val="24"/>
          <w:szCs w:val="24"/>
          <w:lang w:val="en-US"/>
        </w:rPr>
      </w:pPr>
      <w:r w:rsidRPr="00761623">
        <w:rPr>
          <w:rFonts w:cstheme="minorHAnsi"/>
          <w:sz w:val="24"/>
          <w:szCs w:val="24"/>
          <w:lang w:val="en-US"/>
        </w:rPr>
        <w:t xml:space="preserve">The </w:t>
      </w:r>
      <w:r w:rsidRPr="00761623">
        <w:rPr>
          <w:rFonts w:ascii="Calibri" w:eastAsia="Calibri" w:hAnsi="Calibri" w:cs="Calibri"/>
          <w:sz w:val="24"/>
          <w:szCs w:val="24"/>
          <w:lang w:val="en-US"/>
        </w:rPr>
        <w:t>fl</w:t>
      </w:r>
      <w:r w:rsidRPr="00012C13">
        <w:rPr>
          <w:rFonts w:ascii="Calibri" w:eastAsia="Calibri" w:hAnsi="Calibri" w:cs="Calibri"/>
          <w:color w:val="000000" w:themeColor="text1"/>
          <w:sz w:val="24"/>
          <w:szCs w:val="24"/>
          <w:lang w:val="en-US"/>
        </w:rPr>
        <w:t>at-rolled products of non-alloy steel</w:t>
      </w:r>
      <w:r w:rsidR="006504E3">
        <w:rPr>
          <w:rFonts w:ascii="Calibri" w:eastAsia="Calibri" w:hAnsi="Calibri" w:cs="Calibri"/>
          <w:color w:val="000000" w:themeColor="text1"/>
          <w:sz w:val="24"/>
          <w:szCs w:val="24"/>
          <w:lang w:val="en-US"/>
        </w:rPr>
        <w:t xml:space="preserve"> in question can be provided in </w:t>
      </w:r>
      <w:r w:rsidR="007817D8">
        <w:rPr>
          <w:rFonts w:ascii="Calibri" w:eastAsia="Calibri" w:hAnsi="Calibri" w:cs="Calibri"/>
          <w:color w:val="000000" w:themeColor="text1"/>
          <w:sz w:val="24"/>
          <w:szCs w:val="24"/>
          <w:lang w:val="en-US"/>
        </w:rPr>
        <w:t xml:space="preserve">coils, </w:t>
      </w:r>
      <w:r w:rsidR="00943685">
        <w:rPr>
          <w:rFonts w:ascii="Calibri" w:eastAsia="Calibri" w:hAnsi="Calibri" w:cs="Calibri"/>
          <w:color w:val="000000" w:themeColor="text1"/>
          <w:sz w:val="24"/>
          <w:szCs w:val="24"/>
          <w:lang w:val="en-US"/>
        </w:rPr>
        <w:t xml:space="preserve">in rolls or in </w:t>
      </w:r>
      <w:r w:rsidR="00CE6953">
        <w:rPr>
          <w:rFonts w:ascii="Calibri" w:eastAsia="Calibri" w:hAnsi="Calibri" w:cs="Calibri"/>
          <w:color w:val="000000" w:themeColor="text1"/>
          <w:sz w:val="24"/>
          <w:szCs w:val="24"/>
          <w:lang w:val="en-US"/>
        </w:rPr>
        <w:t>sheets</w:t>
      </w:r>
      <w:r w:rsidR="00B803BC">
        <w:rPr>
          <w:rFonts w:ascii="Calibri" w:eastAsia="Calibri" w:hAnsi="Calibri" w:cs="Calibri"/>
          <w:color w:val="000000" w:themeColor="text1"/>
          <w:sz w:val="24"/>
          <w:szCs w:val="24"/>
          <w:lang w:val="en-US"/>
        </w:rPr>
        <w:t xml:space="preserve"> and may present </w:t>
      </w:r>
      <w:r w:rsidR="00EA435C">
        <w:rPr>
          <w:rFonts w:ascii="Calibri" w:eastAsia="Calibri" w:hAnsi="Calibri" w:cs="Calibri"/>
          <w:color w:val="000000" w:themeColor="text1"/>
          <w:sz w:val="24"/>
          <w:szCs w:val="24"/>
          <w:lang w:val="en-US"/>
        </w:rPr>
        <w:t>trimmed or natural edges</w:t>
      </w:r>
      <w:r w:rsidR="005D23EB">
        <w:rPr>
          <w:rFonts w:ascii="Calibri" w:eastAsia="Calibri" w:hAnsi="Calibri" w:cs="Calibri"/>
          <w:color w:val="000000" w:themeColor="text1"/>
          <w:sz w:val="24"/>
          <w:szCs w:val="24"/>
          <w:lang w:val="en-US"/>
        </w:rPr>
        <w:t xml:space="preserve">, with </w:t>
      </w:r>
      <w:proofErr w:type="spellStart"/>
      <w:r w:rsidR="001A107A">
        <w:rPr>
          <w:rFonts w:ascii="Calibri" w:eastAsia="Calibri" w:hAnsi="Calibri" w:cs="Calibri"/>
          <w:color w:val="000000" w:themeColor="text1"/>
          <w:sz w:val="24"/>
          <w:szCs w:val="24"/>
          <w:lang w:val="en-US"/>
        </w:rPr>
        <w:t>extrabright</w:t>
      </w:r>
      <w:proofErr w:type="spellEnd"/>
      <w:r w:rsidR="001A107A">
        <w:rPr>
          <w:rFonts w:ascii="Calibri" w:eastAsia="Calibri" w:hAnsi="Calibri" w:cs="Calibri"/>
          <w:color w:val="000000" w:themeColor="text1"/>
          <w:sz w:val="24"/>
          <w:szCs w:val="24"/>
          <w:lang w:val="en-US"/>
        </w:rPr>
        <w:t>, bright or matt finish</w:t>
      </w:r>
      <w:r w:rsidR="00CE6953">
        <w:rPr>
          <w:rFonts w:ascii="Calibri" w:eastAsia="Calibri" w:hAnsi="Calibri" w:cs="Calibri"/>
          <w:color w:val="000000" w:themeColor="text1"/>
          <w:sz w:val="24"/>
          <w:szCs w:val="24"/>
          <w:lang w:val="en-US"/>
        </w:rPr>
        <w:t>.</w:t>
      </w:r>
      <w:r w:rsidR="00666989">
        <w:rPr>
          <w:rFonts w:ascii="Calibri" w:eastAsia="Calibri" w:hAnsi="Calibri" w:cs="Calibri"/>
          <w:color w:val="000000" w:themeColor="text1"/>
          <w:sz w:val="24"/>
          <w:szCs w:val="24"/>
          <w:lang w:val="en-US"/>
        </w:rPr>
        <w:t xml:space="preserve"> Moreover</w:t>
      </w:r>
      <w:r w:rsidR="008526E7">
        <w:rPr>
          <w:rFonts w:ascii="Calibri" w:eastAsia="Calibri" w:hAnsi="Calibri" w:cs="Calibri"/>
          <w:color w:val="000000" w:themeColor="text1"/>
          <w:sz w:val="24"/>
          <w:szCs w:val="24"/>
          <w:lang w:val="en-US"/>
        </w:rPr>
        <w:t xml:space="preserve">, these </w:t>
      </w:r>
      <w:r w:rsidR="008526E7" w:rsidRPr="00761623">
        <w:rPr>
          <w:rFonts w:ascii="Calibri" w:eastAsia="Calibri" w:hAnsi="Calibri" w:cs="Calibri"/>
          <w:sz w:val="24"/>
          <w:szCs w:val="24"/>
          <w:lang w:val="en-US"/>
        </w:rPr>
        <w:t>fl</w:t>
      </w:r>
      <w:r w:rsidR="008526E7" w:rsidRPr="00012C13">
        <w:rPr>
          <w:rFonts w:ascii="Calibri" w:eastAsia="Calibri" w:hAnsi="Calibri" w:cs="Calibri"/>
          <w:color w:val="000000" w:themeColor="text1"/>
          <w:sz w:val="24"/>
          <w:szCs w:val="24"/>
          <w:lang w:val="en-US"/>
        </w:rPr>
        <w:t>at-rolled products</w:t>
      </w:r>
      <w:r w:rsidR="008526E7">
        <w:rPr>
          <w:rFonts w:ascii="Calibri" w:eastAsia="Calibri" w:hAnsi="Calibri" w:cs="Calibri"/>
          <w:color w:val="000000" w:themeColor="text1"/>
          <w:sz w:val="24"/>
          <w:szCs w:val="24"/>
          <w:lang w:val="en-US"/>
        </w:rPr>
        <w:t xml:space="preserve"> may be </w:t>
      </w:r>
      <w:r w:rsidR="005D3F1F">
        <w:rPr>
          <w:rFonts w:ascii="Calibri" w:eastAsia="Calibri" w:hAnsi="Calibri" w:cs="Calibri"/>
          <w:color w:val="000000" w:themeColor="text1"/>
          <w:sz w:val="24"/>
          <w:szCs w:val="24"/>
          <w:lang w:val="en-US"/>
        </w:rPr>
        <w:t xml:space="preserve">coated in both </w:t>
      </w:r>
      <w:r w:rsidR="009A23F1">
        <w:rPr>
          <w:rFonts w:ascii="Calibri" w:eastAsia="Calibri" w:hAnsi="Calibri" w:cs="Calibri"/>
          <w:color w:val="000000" w:themeColor="text1"/>
          <w:sz w:val="24"/>
          <w:szCs w:val="24"/>
          <w:lang w:val="en-US"/>
        </w:rPr>
        <w:t>sides</w:t>
      </w:r>
      <w:r w:rsidR="00D67FD3">
        <w:rPr>
          <w:rFonts w:ascii="Calibri" w:eastAsia="Calibri" w:hAnsi="Calibri" w:cs="Calibri"/>
          <w:color w:val="000000" w:themeColor="text1"/>
          <w:sz w:val="24"/>
          <w:szCs w:val="24"/>
          <w:lang w:val="en-US"/>
        </w:rPr>
        <w:t>, through ele</w:t>
      </w:r>
      <w:r w:rsidR="008218B8">
        <w:rPr>
          <w:rFonts w:ascii="Calibri" w:eastAsia="Calibri" w:hAnsi="Calibri" w:cs="Calibri"/>
          <w:color w:val="000000" w:themeColor="text1"/>
          <w:sz w:val="24"/>
          <w:szCs w:val="24"/>
          <w:lang w:val="en-US"/>
        </w:rPr>
        <w:t>c</w:t>
      </w:r>
      <w:r w:rsidR="00D67FD3">
        <w:rPr>
          <w:rFonts w:ascii="Calibri" w:eastAsia="Calibri" w:hAnsi="Calibri" w:cs="Calibri"/>
          <w:color w:val="000000" w:themeColor="text1"/>
          <w:sz w:val="24"/>
          <w:szCs w:val="24"/>
          <w:lang w:val="en-US"/>
        </w:rPr>
        <w:t xml:space="preserve">trodeposition process </w:t>
      </w:r>
      <w:r w:rsidR="008218B8">
        <w:rPr>
          <w:rFonts w:ascii="Calibri" w:eastAsia="Calibri" w:hAnsi="Calibri" w:cs="Calibri"/>
          <w:color w:val="000000" w:themeColor="text1"/>
          <w:sz w:val="24"/>
          <w:szCs w:val="24"/>
          <w:lang w:val="en-US"/>
        </w:rPr>
        <w:t>of coating</w:t>
      </w:r>
      <w:r w:rsidR="00283D87">
        <w:rPr>
          <w:rFonts w:ascii="Calibri" w:eastAsia="Calibri" w:hAnsi="Calibri" w:cs="Calibri"/>
          <w:color w:val="000000" w:themeColor="text1"/>
          <w:sz w:val="24"/>
          <w:szCs w:val="24"/>
          <w:lang w:val="en-US"/>
        </w:rPr>
        <w:t xml:space="preserve">, </w:t>
      </w:r>
      <w:r w:rsidR="00C31CD6">
        <w:rPr>
          <w:rFonts w:ascii="Calibri" w:eastAsia="Calibri" w:hAnsi="Calibri" w:cs="Calibri"/>
          <w:color w:val="000000" w:themeColor="text1"/>
          <w:sz w:val="24"/>
          <w:szCs w:val="24"/>
          <w:lang w:val="en-US"/>
        </w:rPr>
        <w:t xml:space="preserve">with </w:t>
      </w:r>
      <w:r w:rsidR="007A56D1">
        <w:rPr>
          <w:rFonts w:ascii="Calibri" w:eastAsia="Calibri" w:hAnsi="Calibri" w:cs="Calibri"/>
          <w:color w:val="000000" w:themeColor="text1"/>
          <w:sz w:val="24"/>
          <w:szCs w:val="24"/>
          <w:lang w:val="en-US"/>
        </w:rPr>
        <w:t xml:space="preserve">tin </w:t>
      </w:r>
      <w:r w:rsidR="00F122A6">
        <w:rPr>
          <w:rFonts w:ascii="Calibri" w:eastAsia="Calibri" w:hAnsi="Calibri" w:cs="Calibri"/>
          <w:color w:val="000000" w:themeColor="text1"/>
          <w:sz w:val="24"/>
          <w:szCs w:val="24"/>
          <w:lang w:val="en-US"/>
        </w:rPr>
        <w:t xml:space="preserve">or metallic </w:t>
      </w:r>
      <w:r w:rsidR="00F122A6" w:rsidRPr="00F122A6">
        <w:rPr>
          <w:rFonts w:ascii="Calibri" w:eastAsia="Calibri" w:hAnsi="Calibri" w:cs="Calibri"/>
          <w:color w:val="000000" w:themeColor="text1"/>
          <w:sz w:val="24"/>
          <w:szCs w:val="24"/>
          <w:lang w:val="en-US"/>
        </w:rPr>
        <w:t>chromium</w:t>
      </w:r>
      <w:r w:rsidR="00F122A6">
        <w:rPr>
          <w:rFonts w:ascii="Calibri" w:eastAsia="Calibri" w:hAnsi="Calibri" w:cs="Calibri"/>
          <w:color w:val="000000" w:themeColor="text1"/>
          <w:sz w:val="24"/>
          <w:szCs w:val="24"/>
          <w:lang w:val="en-US"/>
        </w:rPr>
        <w:t xml:space="preserve"> </w:t>
      </w:r>
      <w:r w:rsidR="007D474D">
        <w:rPr>
          <w:rFonts w:ascii="Calibri" w:eastAsia="Calibri" w:hAnsi="Calibri" w:cs="Calibri"/>
          <w:color w:val="000000" w:themeColor="text1"/>
          <w:sz w:val="24"/>
          <w:szCs w:val="24"/>
          <w:lang w:val="en-US"/>
        </w:rPr>
        <w:t xml:space="preserve">and </w:t>
      </w:r>
      <w:r w:rsidR="00C31CD6">
        <w:rPr>
          <w:rFonts w:ascii="Calibri" w:eastAsia="Calibri" w:hAnsi="Calibri" w:cs="Calibri"/>
          <w:color w:val="000000" w:themeColor="text1"/>
          <w:sz w:val="24"/>
          <w:szCs w:val="24"/>
          <w:lang w:val="en-US"/>
        </w:rPr>
        <w:t xml:space="preserve"> </w:t>
      </w:r>
      <w:r w:rsidR="007D474D" w:rsidRPr="00F122A6">
        <w:rPr>
          <w:rFonts w:ascii="Calibri" w:eastAsia="Calibri" w:hAnsi="Calibri" w:cs="Calibri"/>
          <w:color w:val="000000" w:themeColor="text1"/>
          <w:sz w:val="24"/>
          <w:szCs w:val="24"/>
          <w:lang w:val="en-US"/>
        </w:rPr>
        <w:t>chromium</w:t>
      </w:r>
      <w:r w:rsidR="007D474D">
        <w:rPr>
          <w:rFonts w:ascii="Calibri" w:eastAsia="Calibri" w:hAnsi="Calibri" w:cs="Calibri"/>
          <w:color w:val="000000" w:themeColor="text1"/>
          <w:sz w:val="24"/>
          <w:szCs w:val="24"/>
          <w:lang w:val="en-US"/>
        </w:rPr>
        <w:t xml:space="preserve"> oxide.</w:t>
      </w:r>
    </w:p>
    <w:p w14:paraId="1ACCDCE4" w14:textId="071F64C5" w:rsidR="00835861" w:rsidRDefault="00835861" w:rsidP="00761623">
      <w:pPr>
        <w:ind w:left="708"/>
        <w:jc w:val="both"/>
        <w:rPr>
          <w:rFonts w:ascii="Calibri" w:eastAsia="Calibri" w:hAnsi="Calibri" w:cs="Calibri"/>
          <w:color w:val="000000" w:themeColor="text1"/>
          <w:sz w:val="24"/>
          <w:szCs w:val="24"/>
          <w:lang w:val="en-US"/>
        </w:rPr>
      </w:pPr>
      <w:r>
        <w:rPr>
          <w:rFonts w:ascii="Calibri" w:eastAsia="Calibri" w:hAnsi="Calibri" w:cs="Calibri"/>
          <w:color w:val="000000" w:themeColor="text1"/>
          <w:sz w:val="24"/>
          <w:szCs w:val="24"/>
          <w:lang w:val="en-US"/>
        </w:rPr>
        <w:t>Coils are the flat-rolled products rolled</w:t>
      </w:r>
      <w:r w:rsidR="00933D86">
        <w:rPr>
          <w:rFonts w:ascii="Calibri" w:eastAsia="Calibri" w:hAnsi="Calibri" w:cs="Calibri"/>
          <w:color w:val="000000" w:themeColor="text1"/>
          <w:sz w:val="24"/>
          <w:szCs w:val="24"/>
          <w:lang w:val="en-US"/>
        </w:rPr>
        <w:t xml:space="preserve"> </w:t>
      </w:r>
      <w:r w:rsidR="00705F76">
        <w:rPr>
          <w:rFonts w:ascii="Calibri" w:eastAsia="Calibri" w:hAnsi="Calibri" w:cs="Calibri"/>
          <w:color w:val="000000" w:themeColor="text1"/>
          <w:sz w:val="24"/>
          <w:szCs w:val="24"/>
          <w:lang w:val="en-US"/>
        </w:rPr>
        <w:t xml:space="preserve">of a </w:t>
      </w:r>
      <w:r w:rsidR="00933D86">
        <w:rPr>
          <w:rFonts w:ascii="Calibri" w:eastAsia="Calibri" w:hAnsi="Calibri" w:cs="Calibri"/>
          <w:color w:val="000000" w:themeColor="text1"/>
          <w:sz w:val="24"/>
          <w:szCs w:val="24"/>
          <w:lang w:val="en-US"/>
        </w:rPr>
        <w:t xml:space="preserve">width </w:t>
      </w:r>
      <w:r w:rsidR="00705F76">
        <w:rPr>
          <w:rFonts w:ascii="Calibri" w:eastAsia="Calibri" w:hAnsi="Calibri" w:cs="Calibri"/>
          <w:color w:val="000000" w:themeColor="text1"/>
          <w:sz w:val="24"/>
          <w:szCs w:val="24"/>
          <w:lang w:val="en-US"/>
        </w:rPr>
        <w:t xml:space="preserve">of </w:t>
      </w:r>
      <w:r w:rsidR="00E50616">
        <w:rPr>
          <w:rFonts w:ascii="Calibri" w:eastAsia="Calibri" w:hAnsi="Calibri" w:cs="Calibri"/>
          <w:color w:val="000000" w:themeColor="text1"/>
          <w:sz w:val="24"/>
          <w:szCs w:val="24"/>
          <w:lang w:val="en-US"/>
        </w:rPr>
        <w:t xml:space="preserve">600mm or more, while </w:t>
      </w:r>
      <w:r w:rsidR="009D6823">
        <w:rPr>
          <w:rFonts w:ascii="Calibri" w:eastAsia="Calibri" w:hAnsi="Calibri" w:cs="Calibri"/>
          <w:color w:val="000000" w:themeColor="text1"/>
          <w:sz w:val="24"/>
          <w:szCs w:val="24"/>
          <w:lang w:val="en-US"/>
        </w:rPr>
        <w:t xml:space="preserve">rolls are the products rolled </w:t>
      </w:r>
      <w:r w:rsidR="009D6823">
        <w:rPr>
          <w:rFonts w:ascii="Calibri" w:eastAsia="Calibri" w:hAnsi="Calibri" w:cs="Calibri"/>
          <w:color w:val="000000" w:themeColor="text1"/>
          <w:sz w:val="24"/>
          <w:szCs w:val="24"/>
          <w:lang w:val="en-US"/>
        </w:rPr>
        <w:t>of a width</w:t>
      </w:r>
      <w:r w:rsidR="009D6823">
        <w:rPr>
          <w:rFonts w:ascii="Calibri" w:eastAsia="Calibri" w:hAnsi="Calibri" w:cs="Calibri"/>
          <w:color w:val="000000" w:themeColor="text1"/>
          <w:sz w:val="24"/>
          <w:szCs w:val="24"/>
          <w:lang w:val="en-US"/>
        </w:rPr>
        <w:t xml:space="preserve"> of less than 600mm; and sheets </w:t>
      </w:r>
      <w:r w:rsidR="00D72FF8">
        <w:rPr>
          <w:rFonts w:ascii="Calibri" w:eastAsia="Calibri" w:hAnsi="Calibri" w:cs="Calibri"/>
          <w:color w:val="000000" w:themeColor="text1"/>
          <w:sz w:val="24"/>
          <w:szCs w:val="24"/>
          <w:lang w:val="en-US"/>
        </w:rPr>
        <w:t>are the products that are not rolled.</w:t>
      </w:r>
    </w:p>
    <w:p w14:paraId="1D7D1A5F" w14:textId="4369078B" w:rsidR="00D72FF8" w:rsidRDefault="00D72FF8" w:rsidP="00761623">
      <w:pPr>
        <w:ind w:left="708"/>
        <w:jc w:val="both"/>
        <w:rPr>
          <w:rFonts w:ascii="Calibri" w:eastAsia="Calibri" w:hAnsi="Calibri" w:cs="Calibri"/>
          <w:color w:val="000000" w:themeColor="text1"/>
          <w:sz w:val="24"/>
          <w:szCs w:val="24"/>
          <w:lang w:val="en-US"/>
        </w:rPr>
      </w:pPr>
      <w:r>
        <w:rPr>
          <w:rFonts w:ascii="Calibri" w:eastAsia="Calibri" w:hAnsi="Calibri" w:cs="Calibri"/>
          <w:color w:val="000000" w:themeColor="text1"/>
          <w:sz w:val="24"/>
          <w:szCs w:val="24"/>
          <w:lang w:val="en-US"/>
        </w:rPr>
        <w:t xml:space="preserve">These are some characteristics </w:t>
      </w:r>
      <w:r w:rsidR="001237A0">
        <w:rPr>
          <w:rFonts w:ascii="Calibri" w:eastAsia="Calibri" w:hAnsi="Calibri" w:cs="Calibri"/>
          <w:color w:val="000000" w:themeColor="text1"/>
          <w:sz w:val="24"/>
          <w:szCs w:val="24"/>
          <w:lang w:val="en-US"/>
        </w:rPr>
        <w:t xml:space="preserve">of the product </w:t>
      </w:r>
      <w:r w:rsidR="00C32C0D">
        <w:rPr>
          <w:rFonts w:ascii="Calibri" w:eastAsia="Calibri" w:hAnsi="Calibri" w:cs="Calibri"/>
          <w:color w:val="000000" w:themeColor="text1"/>
          <w:sz w:val="24"/>
          <w:szCs w:val="24"/>
          <w:lang w:val="en-US"/>
        </w:rPr>
        <w:t>concerned</w:t>
      </w:r>
      <w:r w:rsidR="001237A0">
        <w:rPr>
          <w:rFonts w:ascii="Calibri" w:eastAsia="Calibri" w:hAnsi="Calibri" w:cs="Calibri"/>
          <w:color w:val="000000" w:themeColor="text1"/>
          <w:sz w:val="24"/>
          <w:szCs w:val="24"/>
          <w:lang w:val="en-US"/>
        </w:rPr>
        <w:t>:</w:t>
      </w:r>
    </w:p>
    <w:p w14:paraId="2B7E06B9" w14:textId="556CDB90" w:rsidR="001237A0" w:rsidRDefault="00C32C0D" w:rsidP="00C32C0D">
      <w:pPr>
        <w:pStyle w:val="PargrafodaLista"/>
        <w:numPr>
          <w:ilvl w:val="0"/>
          <w:numId w:val="11"/>
        </w:numPr>
        <w:jc w:val="both"/>
        <w:rPr>
          <w:rFonts w:ascii="Calibri" w:eastAsia="Calibri" w:hAnsi="Calibri" w:cs="Calibri"/>
          <w:color w:val="000000" w:themeColor="text1"/>
          <w:sz w:val="24"/>
          <w:szCs w:val="24"/>
          <w:lang w:val="en-US"/>
        </w:rPr>
      </w:pPr>
      <w:r>
        <w:rPr>
          <w:rFonts w:ascii="Calibri" w:eastAsia="Calibri" w:hAnsi="Calibri" w:cs="Calibri"/>
          <w:color w:val="000000" w:themeColor="text1"/>
          <w:sz w:val="24"/>
          <w:szCs w:val="24"/>
          <w:lang w:val="en-US"/>
        </w:rPr>
        <w:t>Thickness: less than 0.</w:t>
      </w:r>
      <w:r w:rsidR="003B698B">
        <w:rPr>
          <w:rFonts w:ascii="Calibri" w:eastAsia="Calibri" w:hAnsi="Calibri" w:cs="Calibri"/>
          <w:color w:val="000000" w:themeColor="text1"/>
          <w:sz w:val="24"/>
          <w:szCs w:val="24"/>
          <w:lang w:val="en-US"/>
        </w:rPr>
        <w:t>5mm.</w:t>
      </w:r>
    </w:p>
    <w:p w14:paraId="5EC631EB" w14:textId="229C65F0" w:rsidR="007D5608" w:rsidRDefault="007D5608" w:rsidP="00C32C0D">
      <w:pPr>
        <w:pStyle w:val="PargrafodaLista"/>
        <w:numPr>
          <w:ilvl w:val="0"/>
          <w:numId w:val="11"/>
        </w:numPr>
        <w:jc w:val="both"/>
        <w:rPr>
          <w:rFonts w:ascii="Calibri" w:eastAsia="Calibri" w:hAnsi="Calibri" w:cs="Calibri"/>
          <w:color w:val="000000" w:themeColor="text1"/>
          <w:sz w:val="24"/>
          <w:szCs w:val="24"/>
          <w:lang w:val="en-US"/>
        </w:rPr>
      </w:pPr>
      <w:r>
        <w:rPr>
          <w:rFonts w:ascii="Calibri" w:eastAsia="Calibri" w:hAnsi="Calibri" w:cs="Calibri"/>
          <w:color w:val="000000" w:themeColor="text1"/>
          <w:sz w:val="24"/>
          <w:szCs w:val="24"/>
          <w:lang w:val="en-US"/>
        </w:rPr>
        <w:t xml:space="preserve">Tin or chromium Internal or/and external </w:t>
      </w:r>
      <w:r w:rsidR="003B698B">
        <w:rPr>
          <w:rFonts w:ascii="Calibri" w:eastAsia="Calibri" w:hAnsi="Calibri" w:cs="Calibri"/>
          <w:color w:val="000000" w:themeColor="text1"/>
          <w:sz w:val="24"/>
          <w:szCs w:val="24"/>
          <w:lang w:val="en-US"/>
        </w:rPr>
        <w:t>coating.</w:t>
      </w:r>
    </w:p>
    <w:p w14:paraId="25BF1E6F" w14:textId="2CBC5E83" w:rsidR="007D5608" w:rsidRDefault="007D5608" w:rsidP="00C32C0D">
      <w:pPr>
        <w:pStyle w:val="PargrafodaLista"/>
        <w:numPr>
          <w:ilvl w:val="0"/>
          <w:numId w:val="11"/>
        </w:numPr>
        <w:jc w:val="both"/>
        <w:rPr>
          <w:rFonts w:ascii="Calibri" w:eastAsia="Calibri" w:hAnsi="Calibri" w:cs="Calibri"/>
          <w:color w:val="000000" w:themeColor="text1"/>
          <w:sz w:val="24"/>
          <w:szCs w:val="24"/>
          <w:lang w:val="en-US"/>
        </w:rPr>
      </w:pPr>
      <w:r>
        <w:rPr>
          <w:rFonts w:ascii="Calibri" w:eastAsia="Calibri" w:hAnsi="Calibri" w:cs="Calibri"/>
          <w:color w:val="000000" w:themeColor="text1"/>
          <w:sz w:val="24"/>
          <w:szCs w:val="24"/>
          <w:lang w:val="en-US"/>
        </w:rPr>
        <w:t xml:space="preserve">Forms: </w:t>
      </w:r>
      <w:r>
        <w:rPr>
          <w:rFonts w:ascii="Calibri" w:eastAsia="Calibri" w:hAnsi="Calibri" w:cs="Calibri"/>
          <w:color w:val="000000" w:themeColor="text1"/>
          <w:sz w:val="24"/>
          <w:szCs w:val="24"/>
          <w:lang w:val="en-US"/>
        </w:rPr>
        <w:t xml:space="preserve">coils, </w:t>
      </w:r>
      <w:proofErr w:type="gramStart"/>
      <w:r>
        <w:rPr>
          <w:rFonts w:ascii="Calibri" w:eastAsia="Calibri" w:hAnsi="Calibri" w:cs="Calibri"/>
          <w:color w:val="000000" w:themeColor="text1"/>
          <w:sz w:val="24"/>
          <w:szCs w:val="24"/>
          <w:lang w:val="en-US"/>
        </w:rPr>
        <w:t>rolls</w:t>
      </w:r>
      <w:proofErr w:type="gramEnd"/>
      <w:r>
        <w:rPr>
          <w:rFonts w:ascii="Calibri" w:eastAsia="Calibri" w:hAnsi="Calibri" w:cs="Calibri"/>
          <w:color w:val="000000" w:themeColor="text1"/>
          <w:sz w:val="24"/>
          <w:szCs w:val="24"/>
          <w:lang w:val="en-US"/>
        </w:rPr>
        <w:t xml:space="preserve"> or </w:t>
      </w:r>
      <w:r w:rsidR="003B698B">
        <w:rPr>
          <w:rFonts w:ascii="Calibri" w:eastAsia="Calibri" w:hAnsi="Calibri" w:cs="Calibri"/>
          <w:color w:val="000000" w:themeColor="text1"/>
          <w:sz w:val="24"/>
          <w:szCs w:val="24"/>
          <w:lang w:val="en-US"/>
        </w:rPr>
        <w:t>sheets.</w:t>
      </w:r>
    </w:p>
    <w:p w14:paraId="068B7D15" w14:textId="5E6030E1" w:rsidR="007D5608" w:rsidRDefault="003A05A9" w:rsidP="00C32C0D">
      <w:pPr>
        <w:pStyle w:val="PargrafodaLista"/>
        <w:numPr>
          <w:ilvl w:val="0"/>
          <w:numId w:val="11"/>
        </w:numPr>
        <w:jc w:val="both"/>
        <w:rPr>
          <w:rFonts w:ascii="Calibri" w:eastAsia="Calibri" w:hAnsi="Calibri" w:cs="Calibri"/>
          <w:color w:val="000000" w:themeColor="text1"/>
          <w:sz w:val="24"/>
          <w:szCs w:val="24"/>
          <w:lang w:val="en-US"/>
        </w:rPr>
      </w:pPr>
      <w:r>
        <w:rPr>
          <w:rFonts w:ascii="Calibri" w:eastAsia="Calibri" w:hAnsi="Calibri" w:cs="Calibri"/>
          <w:color w:val="000000" w:themeColor="text1"/>
          <w:sz w:val="24"/>
          <w:szCs w:val="24"/>
          <w:lang w:val="en-US"/>
        </w:rPr>
        <w:t>Width: any</w:t>
      </w:r>
      <w:r w:rsidR="009675F6">
        <w:rPr>
          <w:rFonts w:ascii="Calibri" w:eastAsia="Calibri" w:hAnsi="Calibri" w:cs="Calibri"/>
          <w:color w:val="000000" w:themeColor="text1"/>
          <w:sz w:val="24"/>
          <w:szCs w:val="24"/>
          <w:lang w:val="en-US"/>
        </w:rPr>
        <w:t xml:space="preserve"> </w:t>
      </w:r>
      <w:r w:rsidR="003B698B">
        <w:rPr>
          <w:rFonts w:ascii="Calibri" w:eastAsia="Calibri" w:hAnsi="Calibri" w:cs="Calibri"/>
          <w:color w:val="000000" w:themeColor="text1"/>
          <w:sz w:val="24"/>
          <w:szCs w:val="24"/>
          <w:lang w:val="en-US"/>
        </w:rPr>
        <w:t>width.</w:t>
      </w:r>
    </w:p>
    <w:p w14:paraId="266C8EDC" w14:textId="1CD24255" w:rsidR="004C405E" w:rsidRDefault="003A05A9" w:rsidP="004C405E">
      <w:pPr>
        <w:pStyle w:val="PargrafodaLista"/>
        <w:numPr>
          <w:ilvl w:val="0"/>
          <w:numId w:val="11"/>
        </w:numPr>
        <w:jc w:val="both"/>
        <w:rPr>
          <w:rFonts w:ascii="Calibri" w:eastAsia="Calibri" w:hAnsi="Calibri" w:cs="Calibri"/>
          <w:color w:val="000000" w:themeColor="text1"/>
          <w:sz w:val="24"/>
          <w:szCs w:val="24"/>
          <w:lang w:val="en-US"/>
        </w:rPr>
      </w:pPr>
      <w:r>
        <w:rPr>
          <w:rFonts w:ascii="Calibri" w:eastAsia="Calibri" w:hAnsi="Calibri" w:cs="Calibri"/>
          <w:color w:val="000000" w:themeColor="text1"/>
          <w:sz w:val="24"/>
          <w:szCs w:val="24"/>
          <w:lang w:val="en-US"/>
        </w:rPr>
        <w:t>Length: any</w:t>
      </w:r>
      <w:r w:rsidR="009675F6">
        <w:rPr>
          <w:rFonts w:ascii="Calibri" w:eastAsia="Calibri" w:hAnsi="Calibri" w:cs="Calibri"/>
          <w:color w:val="000000" w:themeColor="text1"/>
          <w:sz w:val="24"/>
          <w:szCs w:val="24"/>
          <w:lang w:val="en-US"/>
        </w:rPr>
        <w:t xml:space="preserve"> </w:t>
      </w:r>
      <w:r w:rsidR="003B698B">
        <w:rPr>
          <w:rFonts w:ascii="Calibri" w:eastAsia="Calibri" w:hAnsi="Calibri" w:cs="Calibri"/>
          <w:color w:val="000000" w:themeColor="text1"/>
          <w:sz w:val="24"/>
          <w:szCs w:val="24"/>
          <w:lang w:val="en-US"/>
        </w:rPr>
        <w:t>length.</w:t>
      </w:r>
    </w:p>
    <w:p w14:paraId="78FCDB57" w14:textId="4BC5A086" w:rsidR="004C405E" w:rsidRPr="003E1E81" w:rsidRDefault="00E737CA" w:rsidP="004C405E">
      <w:pPr>
        <w:pStyle w:val="PargrafodaLista"/>
        <w:numPr>
          <w:ilvl w:val="0"/>
          <w:numId w:val="11"/>
        </w:numPr>
        <w:jc w:val="both"/>
        <w:rPr>
          <w:rFonts w:ascii="Calibri" w:eastAsia="Calibri" w:hAnsi="Calibri" w:cs="Calibri"/>
          <w:color w:val="000000" w:themeColor="text1"/>
          <w:sz w:val="24"/>
          <w:szCs w:val="24"/>
          <w:lang w:val="en-US"/>
        </w:rPr>
      </w:pPr>
      <w:r w:rsidRPr="003E1E81">
        <w:rPr>
          <w:rFonts w:ascii="Calibri" w:eastAsia="Calibri" w:hAnsi="Calibri" w:cs="Calibri"/>
          <w:color w:val="000000" w:themeColor="text1"/>
          <w:sz w:val="24"/>
          <w:szCs w:val="24"/>
          <w:lang w:val="en-US"/>
        </w:rPr>
        <w:t>Temper grade:</w:t>
      </w:r>
      <w:r w:rsidR="004C405E" w:rsidRPr="003E1E81">
        <w:rPr>
          <w:rFonts w:cstheme="minorHAnsi"/>
          <w:bCs/>
          <w:sz w:val="24"/>
          <w:szCs w:val="24"/>
          <w:lang w:val="en-US"/>
        </w:rPr>
        <w:t xml:space="preserve"> </w:t>
      </w:r>
      <w:r w:rsidR="004C405E" w:rsidRPr="003E1E81">
        <w:rPr>
          <w:rFonts w:cstheme="minorHAnsi"/>
          <w:bCs/>
          <w:sz w:val="24"/>
          <w:szCs w:val="24"/>
          <w:lang w:val="en-US"/>
        </w:rPr>
        <w:t xml:space="preserve">NBR T50; NBR T52; NBR T57; NBR T61; NBR T65; NBR DR520; NBR DR550; NBR DR620 </w:t>
      </w:r>
      <w:r w:rsidR="004C405E" w:rsidRPr="003E1E81">
        <w:rPr>
          <w:rFonts w:cstheme="minorHAnsi"/>
          <w:bCs/>
          <w:sz w:val="24"/>
          <w:szCs w:val="24"/>
          <w:lang w:val="en-US"/>
        </w:rPr>
        <w:t xml:space="preserve">and the equivalent international </w:t>
      </w:r>
      <w:r w:rsidR="003E1E81" w:rsidRPr="003E1E81">
        <w:rPr>
          <w:rFonts w:cstheme="minorHAnsi"/>
          <w:bCs/>
          <w:sz w:val="24"/>
          <w:szCs w:val="24"/>
          <w:lang w:val="en-US"/>
        </w:rPr>
        <w:t>regulations</w:t>
      </w:r>
      <w:r w:rsidR="004C405E" w:rsidRPr="003E1E81">
        <w:rPr>
          <w:rFonts w:cstheme="minorHAnsi"/>
          <w:bCs/>
          <w:sz w:val="24"/>
          <w:szCs w:val="24"/>
          <w:lang w:val="en-US"/>
        </w:rPr>
        <w:t xml:space="preserve">; </w:t>
      </w:r>
      <w:r w:rsidR="003E1E81" w:rsidRPr="003E1E81">
        <w:rPr>
          <w:rFonts w:cstheme="minorHAnsi"/>
          <w:bCs/>
          <w:sz w:val="24"/>
          <w:szCs w:val="24"/>
          <w:lang w:val="en-US"/>
        </w:rPr>
        <w:t>or</w:t>
      </w:r>
      <w:r w:rsidR="003E1E81">
        <w:rPr>
          <w:rFonts w:cstheme="minorHAnsi"/>
          <w:bCs/>
          <w:sz w:val="24"/>
          <w:szCs w:val="24"/>
          <w:lang w:val="en-US"/>
        </w:rPr>
        <w:t xml:space="preserve"> other</w:t>
      </w:r>
      <w:r w:rsidR="004C405E" w:rsidRPr="003E1E81">
        <w:rPr>
          <w:rFonts w:cstheme="minorHAnsi"/>
          <w:bCs/>
          <w:sz w:val="24"/>
          <w:szCs w:val="24"/>
          <w:lang w:val="en-US"/>
        </w:rPr>
        <w:t xml:space="preserve"> (EN TH580 EN TS260 JIS T2,5 etc.).</w:t>
      </w:r>
    </w:p>
    <w:p w14:paraId="5D23159B" w14:textId="77777777" w:rsidR="00D72FF8" w:rsidRPr="003E1E81" w:rsidRDefault="00D72FF8" w:rsidP="00761623">
      <w:pPr>
        <w:ind w:left="708"/>
        <w:jc w:val="both"/>
        <w:rPr>
          <w:rFonts w:cstheme="minorHAnsi"/>
          <w:color w:val="FF0000"/>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52276D0C" w14:textId="4D0881BE" w:rsidR="001157B4" w:rsidRPr="001E7C4D" w:rsidRDefault="001E7C4D" w:rsidP="001157B4">
      <w:pPr>
        <w:pStyle w:val="PargrafodaLista"/>
        <w:ind w:left="1440"/>
        <w:jc w:val="both"/>
        <w:rPr>
          <w:rFonts w:cstheme="minorHAnsi"/>
          <w:sz w:val="24"/>
          <w:szCs w:val="24"/>
          <w:lang w:val="en-US"/>
        </w:rPr>
      </w:pPr>
      <w:r w:rsidRPr="001E7C4D">
        <w:rPr>
          <w:rFonts w:cstheme="minorHAnsi"/>
          <w:sz w:val="24"/>
          <w:szCs w:val="24"/>
          <w:lang w:val="en-US"/>
        </w:rPr>
        <w:t>July 2022 to June 2023</w:t>
      </w:r>
    </w:p>
    <w:p w14:paraId="4D8F3D53" w14:textId="77777777" w:rsidR="001157B4" w:rsidRPr="001E7C4D" w:rsidRDefault="001157B4" w:rsidP="001157B4">
      <w:pPr>
        <w:pStyle w:val="PargrafodaLista"/>
        <w:ind w:left="1440"/>
        <w:jc w:val="both"/>
        <w:rPr>
          <w:rFonts w:cstheme="minorHAnsi"/>
          <w:sz w:val="24"/>
          <w:szCs w:val="24"/>
          <w:lang w:val="en-US"/>
        </w:rPr>
      </w:pPr>
    </w:p>
    <w:p w14:paraId="0B307C70" w14:textId="77777777" w:rsidR="001157B4" w:rsidRPr="001E7C4D" w:rsidRDefault="001157B4" w:rsidP="001157B4">
      <w:pPr>
        <w:pStyle w:val="PargrafodaLista"/>
        <w:numPr>
          <w:ilvl w:val="0"/>
          <w:numId w:val="4"/>
        </w:numPr>
        <w:jc w:val="both"/>
        <w:rPr>
          <w:rFonts w:cstheme="minorHAnsi"/>
          <w:sz w:val="24"/>
          <w:szCs w:val="24"/>
          <w:lang w:val="en-US"/>
        </w:rPr>
      </w:pPr>
      <w:r w:rsidRPr="001E7C4D">
        <w:rPr>
          <w:rFonts w:cstheme="minorHAnsi"/>
          <w:sz w:val="24"/>
          <w:szCs w:val="24"/>
          <w:lang w:val="en-US"/>
        </w:rPr>
        <w:t>Period of injury investigation</w:t>
      </w:r>
    </w:p>
    <w:p w14:paraId="5E227BA6" w14:textId="037E67F7" w:rsidR="001157B4" w:rsidRPr="001E7C4D" w:rsidRDefault="001E7C4D" w:rsidP="001157B4">
      <w:pPr>
        <w:ind w:left="142"/>
        <w:jc w:val="both"/>
        <w:rPr>
          <w:rFonts w:cstheme="minorHAnsi"/>
          <w:sz w:val="24"/>
          <w:szCs w:val="24"/>
          <w:lang w:val="en-US"/>
        </w:rPr>
      </w:pPr>
      <w:r w:rsidRPr="001E7C4D">
        <w:rPr>
          <w:rFonts w:cstheme="minorHAnsi"/>
          <w:sz w:val="24"/>
          <w:szCs w:val="24"/>
          <w:lang w:val="en-US"/>
        </w:rPr>
        <w:t>July 20</w:t>
      </w:r>
      <w:r w:rsidRPr="001E7C4D">
        <w:rPr>
          <w:rFonts w:cstheme="minorHAnsi"/>
          <w:sz w:val="24"/>
          <w:szCs w:val="24"/>
          <w:lang w:val="en-US"/>
        </w:rPr>
        <w:t>18</w:t>
      </w:r>
      <w:r w:rsidRPr="001E7C4D">
        <w:rPr>
          <w:rFonts w:cstheme="minorHAnsi"/>
          <w:sz w:val="24"/>
          <w:szCs w:val="24"/>
          <w:lang w:val="en-US"/>
        </w:rPr>
        <w:t xml:space="preserve"> to June 2023</w:t>
      </w:r>
      <w:r w:rsidR="001157B4" w:rsidRPr="001E7C4D">
        <w:rPr>
          <w:rFonts w:cstheme="minorHAnsi"/>
          <w:sz w:val="24"/>
          <w:szCs w:val="24"/>
          <w:lang w:val="en-US"/>
        </w:rPr>
        <w:t xml:space="preserve">, divided into five periods, in accordance </w:t>
      </w:r>
      <w:proofErr w:type="gramStart"/>
      <w:r w:rsidR="001157B4" w:rsidRPr="001E7C4D">
        <w:rPr>
          <w:rFonts w:cstheme="minorHAnsi"/>
          <w:sz w:val="24"/>
          <w:szCs w:val="24"/>
          <w:lang w:val="en-US"/>
        </w:rPr>
        <w:t>to</w:t>
      </w:r>
      <w:proofErr w:type="gramEnd"/>
      <w:r w:rsidR="001157B4" w:rsidRPr="001E7C4D">
        <w:rPr>
          <w:rFonts w:cstheme="minorHAnsi"/>
          <w:sz w:val="24"/>
          <w:szCs w:val="24"/>
          <w:lang w:val="en-US"/>
        </w:rPr>
        <w:t xml:space="preserve"> the specification below:</w:t>
      </w:r>
    </w:p>
    <w:p w14:paraId="2B059148" w14:textId="2A659176" w:rsidR="001E7C4D" w:rsidRPr="001E7C4D" w:rsidRDefault="001157B4" w:rsidP="001157B4">
      <w:pPr>
        <w:pStyle w:val="PargrafodaLista"/>
        <w:ind w:left="1440"/>
        <w:jc w:val="both"/>
        <w:rPr>
          <w:rFonts w:cstheme="minorHAnsi"/>
          <w:sz w:val="24"/>
          <w:szCs w:val="24"/>
          <w:lang w:val="en-US"/>
        </w:rPr>
      </w:pPr>
      <w:r w:rsidRPr="001E7C4D">
        <w:rPr>
          <w:rFonts w:cstheme="minorHAnsi"/>
          <w:sz w:val="24"/>
          <w:szCs w:val="24"/>
          <w:lang w:val="en-US"/>
        </w:rPr>
        <w:t xml:space="preserve">P1 - </w:t>
      </w:r>
      <w:r w:rsidR="001E7C4D" w:rsidRPr="001E7C4D">
        <w:rPr>
          <w:rFonts w:cstheme="minorHAnsi"/>
          <w:sz w:val="24"/>
          <w:szCs w:val="24"/>
          <w:lang w:val="en-US"/>
        </w:rPr>
        <w:t>July 2018 to June 20</w:t>
      </w:r>
      <w:r w:rsidR="001E7C4D" w:rsidRPr="001E7C4D">
        <w:rPr>
          <w:rFonts w:cstheme="minorHAnsi"/>
          <w:sz w:val="24"/>
          <w:szCs w:val="24"/>
          <w:lang w:val="en-US"/>
        </w:rPr>
        <w:t>19</w:t>
      </w:r>
    </w:p>
    <w:p w14:paraId="69C8DD53" w14:textId="2F8943A4" w:rsidR="001E7C4D" w:rsidRPr="001E7C4D" w:rsidRDefault="001157B4" w:rsidP="001157B4">
      <w:pPr>
        <w:pStyle w:val="PargrafodaLista"/>
        <w:ind w:left="1440"/>
        <w:jc w:val="both"/>
        <w:rPr>
          <w:rFonts w:cstheme="minorHAnsi"/>
          <w:sz w:val="24"/>
          <w:szCs w:val="24"/>
          <w:lang w:val="en-US"/>
        </w:rPr>
      </w:pPr>
      <w:r w:rsidRPr="001E7C4D">
        <w:rPr>
          <w:rFonts w:cstheme="minorHAnsi"/>
          <w:sz w:val="24"/>
          <w:szCs w:val="24"/>
          <w:lang w:val="en-US"/>
        </w:rPr>
        <w:t xml:space="preserve">P2 - </w:t>
      </w:r>
      <w:r w:rsidR="001E7C4D" w:rsidRPr="001E7C4D">
        <w:rPr>
          <w:rFonts w:cstheme="minorHAnsi"/>
          <w:sz w:val="24"/>
          <w:szCs w:val="24"/>
          <w:lang w:val="en-US"/>
        </w:rPr>
        <w:t>July 201</w:t>
      </w:r>
      <w:r w:rsidR="001E7C4D" w:rsidRPr="001E7C4D">
        <w:rPr>
          <w:rFonts w:cstheme="minorHAnsi"/>
          <w:sz w:val="24"/>
          <w:szCs w:val="24"/>
          <w:lang w:val="en-US"/>
        </w:rPr>
        <w:t>9</w:t>
      </w:r>
      <w:r w:rsidR="001E7C4D" w:rsidRPr="001E7C4D">
        <w:rPr>
          <w:rFonts w:cstheme="minorHAnsi"/>
          <w:sz w:val="24"/>
          <w:szCs w:val="24"/>
          <w:lang w:val="en-US"/>
        </w:rPr>
        <w:t xml:space="preserve"> to June 202</w:t>
      </w:r>
      <w:r w:rsidR="001E7C4D" w:rsidRPr="001E7C4D">
        <w:rPr>
          <w:rFonts w:cstheme="minorHAnsi"/>
          <w:sz w:val="24"/>
          <w:szCs w:val="24"/>
          <w:lang w:val="en-US"/>
        </w:rPr>
        <w:t>0</w:t>
      </w:r>
    </w:p>
    <w:p w14:paraId="331062B6" w14:textId="71DE40E2" w:rsidR="001157B4" w:rsidRPr="001E7C4D" w:rsidRDefault="001157B4" w:rsidP="001157B4">
      <w:pPr>
        <w:pStyle w:val="PargrafodaLista"/>
        <w:ind w:left="1440"/>
        <w:jc w:val="both"/>
        <w:rPr>
          <w:rFonts w:cstheme="minorHAnsi"/>
          <w:sz w:val="24"/>
          <w:szCs w:val="24"/>
          <w:lang w:val="en-US"/>
        </w:rPr>
      </w:pPr>
      <w:r w:rsidRPr="001E7C4D">
        <w:rPr>
          <w:rFonts w:cstheme="minorHAnsi"/>
          <w:sz w:val="24"/>
          <w:szCs w:val="24"/>
          <w:lang w:val="en-US"/>
        </w:rPr>
        <w:t xml:space="preserve">P3 - </w:t>
      </w:r>
      <w:r w:rsidR="001E7C4D" w:rsidRPr="001E7C4D">
        <w:rPr>
          <w:rFonts w:cstheme="minorHAnsi"/>
          <w:sz w:val="24"/>
          <w:szCs w:val="24"/>
          <w:lang w:val="en-US"/>
        </w:rPr>
        <w:t>July 20</w:t>
      </w:r>
      <w:r w:rsidR="001E7C4D" w:rsidRPr="001E7C4D">
        <w:rPr>
          <w:rFonts w:cstheme="minorHAnsi"/>
          <w:sz w:val="24"/>
          <w:szCs w:val="24"/>
          <w:lang w:val="en-US"/>
        </w:rPr>
        <w:t>20</w:t>
      </w:r>
      <w:r w:rsidR="001E7C4D" w:rsidRPr="001E7C4D">
        <w:rPr>
          <w:rFonts w:cstheme="minorHAnsi"/>
          <w:sz w:val="24"/>
          <w:szCs w:val="24"/>
          <w:lang w:val="en-US"/>
        </w:rPr>
        <w:t xml:space="preserve"> to June 202</w:t>
      </w:r>
      <w:r w:rsidR="001E7C4D" w:rsidRPr="001E7C4D">
        <w:rPr>
          <w:rFonts w:cstheme="minorHAnsi"/>
          <w:sz w:val="24"/>
          <w:szCs w:val="24"/>
          <w:lang w:val="en-US"/>
        </w:rPr>
        <w:t>1</w:t>
      </w:r>
    </w:p>
    <w:p w14:paraId="16A7A01C" w14:textId="104D59CD" w:rsidR="001157B4" w:rsidRPr="001E7C4D" w:rsidRDefault="001157B4" w:rsidP="001157B4">
      <w:pPr>
        <w:pStyle w:val="PargrafodaLista"/>
        <w:ind w:left="1440"/>
        <w:jc w:val="both"/>
        <w:rPr>
          <w:rFonts w:cstheme="minorHAnsi"/>
          <w:sz w:val="24"/>
          <w:szCs w:val="24"/>
          <w:lang w:val="en-US"/>
        </w:rPr>
      </w:pPr>
      <w:r w:rsidRPr="001E7C4D">
        <w:rPr>
          <w:rFonts w:cstheme="minorHAnsi"/>
          <w:sz w:val="24"/>
          <w:szCs w:val="24"/>
          <w:lang w:val="en-US"/>
        </w:rPr>
        <w:t xml:space="preserve">P4 - </w:t>
      </w:r>
      <w:r w:rsidR="001E7C4D" w:rsidRPr="001E7C4D">
        <w:rPr>
          <w:rFonts w:cstheme="minorHAnsi"/>
          <w:sz w:val="24"/>
          <w:szCs w:val="24"/>
          <w:lang w:val="en-US"/>
        </w:rPr>
        <w:t>July 20</w:t>
      </w:r>
      <w:r w:rsidR="001E7C4D" w:rsidRPr="001E7C4D">
        <w:rPr>
          <w:rFonts w:cstheme="minorHAnsi"/>
          <w:sz w:val="24"/>
          <w:szCs w:val="24"/>
          <w:lang w:val="en-US"/>
        </w:rPr>
        <w:t>21</w:t>
      </w:r>
      <w:r w:rsidR="001E7C4D" w:rsidRPr="001E7C4D">
        <w:rPr>
          <w:rFonts w:cstheme="minorHAnsi"/>
          <w:sz w:val="24"/>
          <w:szCs w:val="24"/>
          <w:lang w:val="en-US"/>
        </w:rPr>
        <w:t xml:space="preserve"> to June 202</w:t>
      </w:r>
      <w:r w:rsidR="001E7C4D" w:rsidRPr="001E7C4D">
        <w:rPr>
          <w:rFonts w:cstheme="minorHAnsi"/>
          <w:sz w:val="24"/>
          <w:szCs w:val="24"/>
          <w:lang w:val="en-US"/>
        </w:rPr>
        <w:t>2</w:t>
      </w:r>
    </w:p>
    <w:p w14:paraId="5DB5BAF5" w14:textId="3AF21FF1" w:rsidR="00765DD6" w:rsidRPr="001E7C4D" w:rsidRDefault="001157B4" w:rsidP="001E7C4D">
      <w:pPr>
        <w:pStyle w:val="PargrafodaLista"/>
        <w:ind w:left="1440"/>
        <w:jc w:val="both"/>
        <w:rPr>
          <w:rFonts w:cstheme="minorHAnsi"/>
          <w:sz w:val="24"/>
          <w:szCs w:val="24"/>
          <w:lang w:val="en-US"/>
        </w:rPr>
      </w:pPr>
      <w:r w:rsidRPr="001E7C4D">
        <w:rPr>
          <w:rFonts w:cstheme="minorHAnsi"/>
          <w:sz w:val="24"/>
          <w:szCs w:val="24"/>
          <w:lang w:val="en-US"/>
        </w:rPr>
        <w:t>P</w:t>
      </w:r>
      <w:r w:rsidR="00C21A5D" w:rsidRPr="001E7C4D">
        <w:rPr>
          <w:rFonts w:cstheme="minorHAnsi"/>
          <w:sz w:val="24"/>
          <w:szCs w:val="24"/>
          <w:lang w:val="en-US"/>
        </w:rPr>
        <w:t>5</w:t>
      </w:r>
      <w:r w:rsidRPr="001E7C4D">
        <w:rPr>
          <w:rFonts w:cstheme="minorHAnsi"/>
          <w:sz w:val="24"/>
          <w:szCs w:val="24"/>
          <w:lang w:val="en-US"/>
        </w:rPr>
        <w:t xml:space="preserve"> - </w:t>
      </w:r>
      <w:r w:rsidR="001E7C4D" w:rsidRPr="001E7C4D">
        <w:rPr>
          <w:rFonts w:cstheme="minorHAnsi"/>
          <w:sz w:val="24"/>
          <w:szCs w:val="24"/>
          <w:lang w:val="en-US"/>
        </w:rPr>
        <w:t>July 20</w:t>
      </w:r>
      <w:r w:rsidR="001E7C4D" w:rsidRPr="001E7C4D">
        <w:rPr>
          <w:rFonts w:cstheme="minorHAnsi"/>
          <w:sz w:val="24"/>
          <w:szCs w:val="24"/>
          <w:lang w:val="en-US"/>
        </w:rPr>
        <w:t>22</w:t>
      </w:r>
      <w:r w:rsidR="001E7C4D" w:rsidRPr="001E7C4D">
        <w:rPr>
          <w:rFonts w:cstheme="minorHAnsi"/>
          <w:sz w:val="24"/>
          <w:szCs w:val="24"/>
          <w:lang w:val="en-US"/>
        </w:rPr>
        <w:t xml:space="preserve"> to June 2023</w:t>
      </w: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466C3"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w:t>
      </w:r>
      <w:proofErr w:type="gramStart"/>
      <w:r w:rsidRPr="00BB4922">
        <w:rPr>
          <w:rFonts w:cstheme="minorHAnsi"/>
          <w:i/>
          <w:sz w:val="24"/>
          <w:szCs w:val="24"/>
          <w:lang w:val="en-US"/>
        </w:rPr>
        <w:t>aforementioned product</w:t>
      </w:r>
      <w:proofErr w:type="gramEnd"/>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0"/>
        <w:gridCol w:w="2064"/>
        <w:gridCol w:w="2064"/>
        <w:gridCol w:w="2064"/>
        <w:gridCol w:w="2057"/>
      </w:tblGrid>
      <w:tr w:rsidR="00AC19DD" w:rsidRPr="00BB4922" w14:paraId="2E691EC9" w14:textId="77777777" w:rsidTr="00AC4C35">
        <w:trPr>
          <w:trHeight w:val="537"/>
        </w:trPr>
        <w:tc>
          <w:tcPr>
            <w:tcW w:w="2069" w:type="dxa"/>
            <w:vAlign w:val="center"/>
          </w:tcPr>
          <w:p w14:paraId="4381E232" w14:textId="77777777" w:rsidR="00AC19DD" w:rsidRPr="001E7C4D" w:rsidRDefault="00AC19DD" w:rsidP="00AC4C35">
            <w:pPr>
              <w:jc w:val="center"/>
              <w:rPr>
                <w:rFonts w:cstheme="minorHAnsi"/>
                <w:sz w:val="24"/>
                <w:szCs w:val="24"/>
                <w:lang w:val="en-US"/>
              </w:rPr>
            </w:pPr>
            <w:r w:rsidRPr="001E7C4D">
              <w:rPr>
                <w:rFonts w:cstheme="minorHAnsi"/>
                <w:sz w:val="24"/>
                <w:szCs w:val="24"/>
                <w:lang w:val="en-US"/>
              </w:rPr>
              <w:t>CODPROD</w:t>
            </w:r>
          </w:p>
        </w:tc>
        <w:tc>
          <w:tcPr>
            <w:tcW w:w="2069" w:type="dxa"/>
            <w:vAlign w:val="center"/>
          </w:tcPr>
          <w:p w14:paraId="68CF7CA4" w14:textId="77777777" w:rsidR="00AC19DD" w:rsidRPr="001E7C4D" w:rsidRDefault="00AC19DD" w:rsidP="00AC4C35">
            <w:pPr>
              <w:jc w:val="center"/>
              <w:rPr>
                <w:rFonts w:cstheme="minorHAnsi"/>
                <w:sz w:val="24"/>
                <w:szCs w:val="24"/>
                <w:lang w:val="en-US"/>
              </w:rPr>
            </w:pPr>
            <w:r w:rsidRPr="001E7C4D">
              <w:rPr>
                <w:rFonts w:cstheme="minorHAnsi"/>
                <w:sz w:val="24"/>
                <w:szCs w:val="24"/>
                <w:lang w:val="en-US"/>
              </w:rPr>
              <w:t xml:space="preserve">Characteristic 1 (code x1 to </w:t>
            </w:r>
            <w:proofErr w:type="spellStart"/>
            <w:r w:rsidRPr="001E7C4D">
              <w:rPr>
                <w:rFonts w:cstheme="minorHAnsi"/>
                <w:sz w:val="24"/>
                <w:szCs w:val="24"/>
                <w:lang w:val="en-US"/>
              </w:rPr>
              <w:t>xn</w:t>
            </w:r>
            <w:proofErr w:type="spellEnd"/>
            <w:r w:rsidRPr="001E7C4D">
              <w:rPr>
                <w:rFonts w:cstheme="minorHAnsi"/>
                <w:sz w:val="24"/>
                <w:szCs w:val="24"/>
                <w:lang w:val="en-US"/>
              </w:rPr>
              <w:t>)</w:t>
            </w:r>
          </w:p>
        </w:tc>
        <w:tc>
          <w:tcPr>
            <w:tcW w:w="2069" w:type="dxa"/>
            <w:vAlign w:val="center"/>
          </w:tcPr>
          <w:p w14:paraId="7AED8FAB" w14:textId="77777777" w:rsidR="00AC19DD" w:rsidRPr="001E7C4D" w:rsidRDefault="00AC19DD" w:rsidP="00AC4C35">
            <w:pPr>
              <w:jc w:val="center"/>
              <w:rPr>
                <w:rFonts w:cstheme="minorHAnsi"/>
                <w:sz w:val="24"/>
                <w:szCs w:val="24"/>
                <w:lang w:val="en-US"/>
              </w:rPr>
            </w:pPr>
            <w:r w:rsidRPr="001E7C4D">
              <w:rPr>
                <w:rFonts w:cstheme="minorHAnsi"/>
                <w:sz w:val="24"/>
                <w:szCs w:val="24"/>
                <w:lang w:val="en-US"/>
              </w:rPr>
              <w:t xml:space="preserve">Characteristic 2 (code y1 to </w:t>
            </w:r>
            <w:proofErr w:type="spellStart"/>
            <w:r w:rsidRPr="001E7C4D">
              <w:rPr>
                <w:rFonts w:cstheme="minorHAnsi"/>
                <w:sz w:val="24"/>
                <w:szCs w:val="24"/>
                <w:lang w:val="en-US"/>
              </w:rPr>
              <w:t>yn</w:t>
            </w:r>
            <w:proofErr w:type="spellEnd"/>
            <w:r w:rsidRPr="001E7C4D">
              <w:rPr>
                <w:rFonts w:cstheme="minorHAnsi"/>
                <w:sz w:val="24"/>
                <w:szCs w:val="24"/>
                <w:lang w:val="en-US"/>
              </w:rPr>
              <w:t>)</w:t>
            </w:r>
          </w:p>
        </w:tc>
        <w:tc>
          <w:tcPr>
            <w:tcW w:w="2069" w:type="dxa"/>
            <w:vAlign w:val="center"/>
          </w:tcPr>
          <w:p w14:paraId="06AD8923" w14:textId="77777777" w:rsidR="00AC19DD" w:rsidRPr="001E7C4D" w:rsidRDefault="00AC19DD" w:rsidP="00AC4C35">
            <w:pPr>
              <w:jc w:val="center"/>
              <w:rPr>
                <w:rFonts w:cstheme="minorHAnsi"/>
                <w:sz w:val="24"/>
                <w:szCs w:val="24"/>
                <w:lang w:val="en-US"/>
              </w:rPr>
            </w:pPr>
            <w:r w:rsidRPr="001E7C4D">
              <w:rPr>
                <w:rFonts w:cstheme="minorHAnsi"/>
                <w:sz w:val="24"/>
                <w:szCs w:val="24"/>
                <w:lang w:val="en-US"/>
              </w:rPr>
              <w:t xml:space="preserve">Characteristic 3 (code z1 to </w:t>
            </w:r>
            <w:proofErr w:type="spellStart"/>
            <w:r w:rsidRPr="001E7C4D">
              <w:rPr>
                <w:rFonts w:cstheme="minorHAnsi"/>
                <w:sz w:val="24"/>
                <w:szCs w:val="24"/>
                <w:lang w:val="en-US"/>
              </w:rPr>
              <w:t>zn</w:t>
            </w:r>
            <w:proofErr w:type="spellEnd"/>
            <w:r w:rsidRPr="001E7C4D">
              <w:rPr>
                <w:rFonts w:cstheme="minorHAnsi"/>
                <w:sz w:val="24"/>
                <w:szCs w:val="24"/>
                <w:lang w:val="en-US"/>
              </w:rPr>
              <w:t>)</w:t>
            </w:r>
          </w:p>
        </w:tc>
        <w:tc>
          <w:tcPr>
            <w:tcW w:w="2070" w:type="dxa"/>
            <w:vAlign w:val="center"/>
          </w:tcPr>
          <w:p w14:paraId="4A72BA7D" w14:textId="77777777" w:rsidR="00AC19DD" w:rsidRPr="001E7C4D" w:rsidRDefault="00AC19DD" w:rsidP="00AC4C35">
            <w:pPr>
              <w:jc w:val="center"/>
              <w:rPr>
                <w:rFonts w:cstheme="minorHAnsi"/>
                <w:sz w:val="24"/>
                <w:szCs w:val="24"/>
                <w:lang w:val="en-US"/>
              </w:rPr>
            </w:pPr>
            <w:r w:rsidRPr="001E7C4D">
              <w:rPr>
                <w:rFonts w:cstheme="minorHAnsi"/>
                <w:sz w:val="24"/>
                <w:szCs w:val="24"/>
                <w:lang w:val="en-US"/>
              </w:rPr>
              <w:t>CODIP ª</w:t>
            </w:r>
          </w:p>
        </w:tc>
      </w:tr>
      <w:tr w:rsidR="00AC19DD" w:rsidRPr="00BB4922" w14:paraId="34130C1E" w14:textId="77777777" w:rsidTr="00AC4C35">
        <w:trPr>
          <w:trHeight w:val="537"/>
        </w:trPr>
        <w:tc>
          <w:tcPr>
            <w:tcW w:w="2069" w:type="dxa"/>
          </w:tcPr>
          <w:p w14:paraId="11CEC28A" w14:textId="77777777" w:rsidR="00AC19DD" w:rsidRPr="00BB4922" w:rsidRDefault="00AC19DD" w:rsidP="00AC4C35">
            <w:pPr>
              <w:jc w:val="both"/>
              <w:rPr>
                <w:rFonts w:cstheme="minorHAnsi"/>
                <w:sz w:val="24"/>
                <w:szCs w:val="24"/>
                <w:lang w:val="en-US"/>
              </w:rPr>
            </w:pPr>
          </w:p>
        </w:tc>
        <w:tc>
          <w:tcPr>
            <w:tcW w:w="2069" w:type="dxa"/>
          </w:tcPr>
          <w:p w14:paraId="4409E07B" w14:textId="77777777" w:rsidR="00AC19DD" w:rsidRPr="00BB4922" w:rsidRDefault="00AC19DD" w:rsidP="00AC4C35">
            <w:pPr>
              <w:jc w:val="both"/>
              <w:rPr>
                <w:rFonts w:cstheme="minorHAnsi"/>
                <w:sz w:val="24"/>
                <w:szCs w:val="24"/>
                <w:lang w:val="en-US"/>
              </w:rPr>
            </w:pPr>
          </w:p>
        </w:tc>
        <w:tc>
          <w:tcPr>
            <w:tcW w:w="2069" w:type="dxa"/>
          </w:tcPr>
          <w:p w14:paraId="49F598F0" w14:textId="77777777" w:rsidR="00AC19DD" w:rsidRPr="00BB4922" w:rsidRDefault="00AC19DD" w:rsidP="00AC4C35">
            <w:pPr>
              <w:jc w:val="both"/>
              <w:rPr>
                <w:rFonts w:cstheme="minorHAnsi"/>
                <w:sz w:val="24"/>
                <w:szCs w:val="24"/>
                <w:lang w:val="en-US"/>
              </w:rPr>
            </w:pPr>
          </w:p>
        </w:tc>
        <w:tc>
          <w:tcPr>
            <w:tcW w:w="2069" w:type="dxa"/>
          </w:tcPr>
          <w:p w14:paraId="6DF90940" w14:textId="77777777" w:rsidR="00AC19DD" w:rsidRPr="00BB4922" w:rsidRDefault="00AC19DD" w:rsidP="00AC4C35">
            <w:pPr>
              <w:jc w:val="both"/>
              <w:rPr>
                <w:rFonts w:cstheme="minorHAnsi"/>
                <w:sz w:val="24"/>
                <w:szCs w:val="24"/>
                <w:lang w:val="en-US"/>
              </w:rPr>
            </w:pPr>
          </w:p>
        </w:tc>
        <w:tc>
          <w:tcPr>
            <w:tcW w:w="2070" w:type="dxa"/>
          </w:tcPr>
          <w:p w14:paraId="05E4C2D5" w14:textId="77777777" w:rsidR="00AC19DD" w:rsidRPr="00BB4922" w:rsidRDefault="00AC19DD" w:rsidP="00AC4C35">
            <w:pPr>
              <w:jc w:val="both"/>
              <w:rPr>
                <w:rFonts w:cstheme="minorHAnsi"/>
                <w:sz w:val="24"/>
                <w:szCs w:val="24"/>
                <w:lang w:val="en-US"/>
              </w:rPr>
            </w:pPr>
          </w:p>
        </w:tc>
      </w:tr>
      <w:tr w:rsidR="00AC19DD" w:rsidRPr="00BB4922" w14:paraId="77E1CB5F" w14:textId="77777777" w:rsidTr="00AC4C35">
        <w:trPr>
          <w:trHeight w:val="537"/>
        </w:trPr>
        <w:tc>
          <w:tcPr>
            <w:tcW w:w="2069" w:type="dxa"/>
          </w:tcPr>
          <w:p w14:paraId="59C4B137" w14:textId="77777777" w:rsidR="00AC19DD" w:rsidRPr="00BB4922" w:rsidRDefault="00AC19DD" w:rsidP="00AC4C35">
            <w:pPr>
              <w:jc w:val="both"/>
              <w:rPr>
                <w:rFonts w:cstheme="minorHAnsi"/>
                <w:sz w:val="24"/>
                <w:szCs w:val="24"/>
                <w:lang w:val="en-US"/>
              </w:rPr>
            </w:pPr>
          </w:p>
        </w:tc>
        <w:tc>
          <w:tcPr>
            <w:tcW w:w="2069" w:type="dxa"/>
          </w:tcPr>
          <w:p w14:paraId="69CF6E68" w14:textId="77777777" w:rsidR="00AC19DD" w:rsidRPr="00BB4922" w:rsidRDefault="00AC19DD" w:rsidP="00AC4C35">
            <w:pPr>
              <w:jc w:val="both"/>
              <w:rPr>
                <w:rFonts w:cstheme="minorHAnsi"/>
                <w:sz w:val="24"/>
                <w:szCs w:val="24"/>
                <w:lang w:val="en-US"/>
              </w:rPr>
            </w:pPr>
          </w:p>
        </w:tc>
        <w:tc>
          <w:tcPr>
            <w:tcW w:w="2069" w:type="dxa"/>
          </w:tcPr>
          <w:p w14:paraId="55CB8D68" w14:textId="77777777" w:rsidR="00AC19DD" w:rsidRPr="00BB4922" w:rsidRDefault="00AC19DD" w:rsidP="00AC4C35">
            <w:pPr>
              <w:jc w:val="both"/>
              <w:rPr>
                <w:rFonts w:cstheme="minorHAnsi"/>
                <w:sz w:val="24"/>
                <w:szCs w:val="24"/>
                <w:lang w:val="en-US"/>
              </w:rPr>
            </w:pPr>
          </w:p>
        </w:tc>
        <w:tc>
          <w:tcPr>
            <w:tcW w:w="2069" w:type="dxa"/>
          </w:tcPr>
          <w:p w14:paraId="7CFCB1C2" w14:textId="77777777" w:rsidR="00AC19DD" w:rsidRPr="00BB4922" w:rsidRDefault="00AC19DD" w:rsidP="00AC4C35">
            <w:pPr>
              <w:jc w:val="both"/>
              <w:rPr>
                <w:rFonts w:cstheme="minorHAnsi"/>
                <w:sz w:val="24"/>
                <w:szCs w:val="24"/>
                <w:lang w:val="en-US"/>
              </w:rPr>
            </w:pPr>
          </w:p>
        </w:tc>
        <w:tc>
          <w:tcPr>
            <w:tcW w:w="2070" w:type="dxa"/>
          </w:tcPr>
          <w:p w14:paraId="053C5DA9" w14:textId="77777777" w:rsidR="00AC19DD" w:rsidRPr="00BB4922" w:rsidRDefault="00AC19DD" w:rsidP="00AC4C35">
            <w:pPr>
              <w:jc w:val="both"/>
              <w:rPr>
                <w:rFonts w:cstheme="minorHAnsi"/>
                <w:sz w:val="24"/>
                <w:szCs w:val="24"/>
                <w:lang w:val="en-US"/>
              </w:rPr>
            </w:pPr>
          </w:p>
        </w:tc>
      </w:tr>
    </w:tbl>
    <w:p w14:paraId="2C43F77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ª </w:t>
      </w:r>
      <w:proofErr w:type="gramStart"/>
      <w:r w:rsidRPr="00BB4922">
        <w:rPr>
          <w:rFonts w:cstheme="minorHAnsi"/>
          <w:sz w:val="20"/>
          <w:szCs w:val="20"/>
          <w:lang w:val="en-US"/>
        </w:rPr>
        <w:t>The</w:t>
      </w:r>
      <w:proofErr w:type="gramEnd"/>
      <w:r w:rsidRPr="00BB4922">
        <w:rPr>
          <w:rFonts w:cstheme="minorHAnsi"/>
          <w:sz w:val="20"/>
          <w:szCs w:val="20"/>
          <w:lang w:val="en-US"/>
        </w:rPr>
        <w:t xml:space="preserve"> provided CODIP is represented by an alphanumeric combination that reflects the characteristics of the product. The alphanumeric combination</w:t>
      </w:r>
      <w:r w:rsidR="00F75CF0" w:rsidRPr="00BB4922">
        <w:rPr>
          <w:rFonts w:cstheme="minorHAnsi"/>
          <w:sz w:val="20"/>
          <w:szCs w:val="20"/>
          <w:lang w:val="en-US"/>
        </w:rPr>
        <w:t xml:space="preserve"> reflects</w:t>
      </w:r>
      <w:r w:rsidRPr="00BB4922">
        <w:rPr>
          <w:rFonts w:cstheme="minorHAnsi"/>
          <w:sz w:val="20"/>
          <w:szCs w:val="20"/>
          <w:lang w:val="en-US"/>
        </w:rPr>
        <w:t>, in de</w:t>
      </w:r>
      <w:r w:rsidR="00E43746" w:rsidRPr="00BB4922">
        <w:rPr>
          <w:rFonts w:cstheme="minorHAnsi"/>
          <w:sz w:val="20"/>
          <w:szCs w:val="20"/>
          <w:lang w:val="en-US"/>
        </w:rPr>
        <w:t>scending</w:t>
      </w:r>
      <w:r w:rsidRPr="00BB4922">
        <w:rPr>
          <w:rFonts w:cstheme="minorHAnsi"/>
          <w:sz w:val="20"/>
          <w:szCs w:val="20"/>
          <w:lang w:val="en-US"/>
        </w:rPr>
        <w:t xml:space="preserve"> order, the importance granted to each characteristic of the product, starting from the most relevant.</w:t>
      </w:r>
    </w:p>
    <w:p w14:paraId="3E590480" w14:textId="77777777" w:rsidR="00132A84" w:rsidRDefault="00132A84" w:rsidP="00132A84">
      <w:pPr>
        <w:ind w:firstLine="708"/>
        <w:jc w:val="both"/>
        <w:rPr>
          <w:rFonts w:cstheme="minorHAnsi"/>
          <w:b/>
          <w:sz w:val="24"/>
          <w:szCs w:val="24"/>
        </w:rPr>
      </w:pPr>
    </w:p>
    <w:p w14:paraId="38324356" w14:textId="753A593C" w:rsidR="00132A84" w:rsidRPr="00D400FC" w:rsidRDefault="00EC7F81" w:rsidP="00132A84">
      <w:pPr>
        <w:ind w:firstLine="708"/>
        <w:jc w:val="both"/>
        <w:rPr>
          <w:rFonts w:ascii="Calibri" w:hAnsi="Calibri" w:cs="Calibri"/>
          <w:sz w:val="24"/>
          <w:szCs w:val="24"/>
          <w:lang w:val="en-US"/>
        </w:rPr>
      </w:pPr>
      <w:r w:rsidRPr="00EC7F81">
        <w:rPr>
          <w:rFonts w:cstheme="minorHAnsi"/>
          <w:b/>
          <w:sz w:val="24"/>
          <w:szCs w:val="24"/>
          <w:lang w:val="en-US"/>
        </w:rPr>
        <w:lastRenderedPageBreak/>
        <w:t>C</w:t>
      </w:r>
      <w:r w:rsidRPr="00EC7F81">
        <w:rPr>
          <w:rFonts w:cstheme="minorHAnsi"/>
          <w:b/>
          <w:sz w:val="24"/>
          <w:szCs w:val="24"/>
          <w:lang w:val="en-US"/>
        </w:rPr>
        <w:t>haracteristic</w:t>
      </w:r>
      <w:r w:rsidR="00132A84" w:rsidRPr="00D400FC">
        <w:rPr>
          <w:rFonts w:cstheme="minorHAnsi"/>
          <w:b/>
          <w:sz w:val="24"/>
          <w:szCs w:val="24"/>
          <w:lang w:val="en-US"/>
        </w:rPr>
        <w:t xml:space="preserve"> 1: </w:t>
      </w:r>
      <w:r w:rsidRPr="00D400FC">
        <w:rPr>
          <w:rFonts w:ascii="Calibri" w:hAnsi="Calibri" w:cs="Calibri"/>
          <w:sz w:val="24"/>
          <w:szCs w:val="24"/>
          <w:lang w:val="en-US"/>
        </w:rPr>
        <w:t>thickness</w:t>
      </w:r>
      <w:r w:rsidR="00132A84" w:rsidRPr="00D400FC">
        <w:rPr>
          <w:rFonts w:ascii="Calibri" w:hAnsi="Calibri" w:cs="Calibri"/>
          <w:sz w:val="24"/>
          <w:szCs w:val="24"/>
          <w:lang w:val="en-US"/>
        </w:rPr>
        <w:t xml:space="preserve">, </w:t>
      </w:r>
      <w:r w:rsidR="00D400FC" w:rsidRPr="00D400FC">
        <w:rPr>
          <w:rFonts w:ascii="Calibri" w:hAnsi="Calibri" w:cs="Calibri"/>
          <w:sz w:val="24"/>
          <w:szCs w:val="24"/>
          <w:lang w:val="en-US"/>
        </w:rPr>
        <w:t>as specified below</w:t>
      </w:r>
      <w:r w:rsidR="00132A84" w:rsidRPr="00D400FC">
        <w:rPr>
          <w:rFonts w:ascii="Calibri" w:hAnsi="Calibri" w:cs="Calibri"/>
          <w:sz w:val="24"/>
          <w:szCs w:val="24"/>
          <w:lang w:val="en-US"/>
        </w:rPr>
        <w:t>:</w:t>
      </w: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132A84" w:rsidRPr="00F538CE" w14:paraId="40A8484E" w14:textId="77777777" w:rsidTr="00724A2C">
        <w:trPr>
          <w:trHeight w:val="50"/>
          <w:jc w:val="center"/>
        </w:trPr>
        <w:tc>
          <w:tcPr>
            <w:tcW w:w="4945" w:type="dxa"/>
            <w:shd w:val="clear" w:color="auto" w:fill="auto"/>
            <w:noWrap/>
            <w:vAlign w:val="bottom"/>
            <w:hideMark/>
          </w:tcPr>
          <w:p w14:paraId="7AC1B9B0" w14:textId="2BE7DCEF" w:rsidR="00132A84" w:rsidRPr="00F538CE" w:rsidRDefault="00D400FC" w:rsidP="00724A2C">
            <w:pPr>
              <w:rPr>
                <w:rFonts w:cstheme="minorHAnsi"/>
                <w:b/>
                <w:bCs/>
                <w:sz w:val="24"/>
                <w:szCs w:val="24"/>
              </w:rPr>
            </w:pPr>
            <w:proofErr w:type="spellStart"/>
            <w:r>
              <w:rPr>
                <w:rFonts w:cstheme="minorHAnsi"/>
                <w:b/>
                <w:bCs/>
                <w:sz w:val="24"/>
                <w:szCs w:val="24"/>
              </w:rPr>
              <w:t>Code</w:t>
            </w:r>
            <w:proofErr w:type="spellEnd"/>
          </w:p>
        </w:tc>
        <w:tc>
          <w:tcPr>
            <w:tcW w:w="4036" w:type="dxa"/>
            <w:shd w:val="clear" w:color="auto" w:fill="auto"/>
            <w:noWrap/>
            <w:vAlign w:val="bottom"/>
            <w:hideMark/>
          </w:tcPr>
          <w:p w14:paraId="74FD9E21" w14:textId="0C8E6E4C" w:rsidR="00132A84" w:rsidRPr="00F538CE" w:rsidRDefault="005B7B3B" w:rsidP="00724A2C">
            <w:pPr>
              <w:rPr>
                <w:rFonts w:cstheme="minorHAnsi"/>
                <w:b/>
                <w:bCs/>
                <w:sz w:val="24"/>
                <w:szCs w:val="24"/>
              </w:rPr>
            </w:pPr>
            <w:proofErr w:type="spellStart"/>
            <w:r>
              <w:rPr>
                <w:rFonts w:cstheme="minorHAnsi"/>
                <w:b/>
                <w:bCs/>
                <w:sz w:val="24"/>
                <w:szCs w:val="24"/>
              </w:rPr>
              <w:t>Specification</w:t>
            </w:r>
            <w:proofErr w:type="spellEnd"/>
          </w:p>
        </w:tc>
      </w:tr>
      <w:tr w:rsidR="00132A84" w:rsidRPr="00F538CE" w14:paraId="4DD43B76" w14:textId="77777777" w:rsidTr="00724A2C">
        <w:trPr>
          <w:trHeight w:val="315"/>
          <w:jc w:val="center"/>
        </w:trPr>
        <w:tc>
          <w:tcPr>
            <w:tcW w:w="4945" w:type="dxa"/>
            <w:shd w:val="clear" w:color="auto" w:fill="auto"/>
            <w:noWrap/>
          </w:tcPr>
          <w:p w14:paraId="12EABCF8" w14:textId="77777777" w:rsidR="00132A84" w:rsidRPr="00F538CE" w:rsidRDefault="00132A84" w:rsidP="00724A2C">
            <w:pPr>
              <w:pStyle w:val="Default"/>
              <w:rPr>
                <w:rFonts w:asciiTheme="minorHAnsi" w:hAnsiTheme="minorHAnsi" w:cstheme="minorHAnsi"/>
                <w:color w:val="auto"/>
              </w:rPr>
            </w:pPr>
            <w:r w:rsidRPr="00F538CE">
              <w:rPr>
                <w:rFonts w:asciiTheme="minorHAnsi" w:hAnsiTheme="minorHAnsi" w:cstheme="minorHAnsi"/>
                <w:b/>
                <w:bCs/>
                <w:color w:val="auto"/>
              </w:rPr>
              <w:t>A1</w:t>
            </w:r>
          </w:p>
        </w:tc>
        <w:tc>
          <w:tcPr>
            <w:tcW w:w="4036" w:type="dxa"/>
            <w:shd w:val="clear" w:color="auto" w:fill="auto"/>
            <w:noWrap/>
          </w:tcPr>
          <w:p w14:paraId="52602765" w14:textId="77777777" w:rsidR="00132A84" w:rsidRPr="00F538CE" w:rsidRDefault="00132A84" w:rsidP="00724A2C">
            <w:pPr>
              <w:pStyle w:val="Default"/>
              <w:rPr>
                <w:rFonts w:asciiTheme="minorHAnsi" w:hAnsiTheme="minorHAnsi" w:cstheme="minorHAnsi"/>
                <w:color w:val="auto"/>
              </w:rPr>
            </w:pPr>
            <w:r w:rsidRPr="0072793E">
              <w:rPr>
                <w:rFonts w:asciiTheme="minorHAnsi" w:hAnsiTheme="minorHAnsi" w:cstheme="minorHAnsi"/>
                <w:color w:val="auto"/>
              </w:rPr>
              <w:t>≤0,15mm</w:t>
            </w:r>
          </w:p>
        </w:tc>
      </w:tr>
      <w:tr w:rsidR="00132A84" w:rsidRPr="00F538CE" w14:paraId="7C979730" w14:textId="77777777" w:rsidTr="00724A2C">
        <w:trPr>
          <w:trHeight w:val="315"/>
          <w:jc w:val="center"/>
        </w:trPr>
        <w:tc>
          <w:tcPr>
            <w:tcW w:w="4945" w:type="dxa"/>
            <w:shd w:val="clear" w:color="auto" w:fill="auto"/>
            <w:noWrap/>
          </w:tcPr>
          <w:p w14:paraId="61F9FBAD" w14:textId="77777777" w:rsidR="00132A84" w:rsidRPr="00F538CE" w:rsidRDefault="00132A84" w:rsidP="00724A2C">
            <w:pPr>
              <w:pStyle w:val="Default"/>
              <w:rPr>
                <w:rFonts w:asciiTheme="minorHAnsi" w:hAnsiTheme="minorHAnsi" w:cstheme="minorHAnsi"/>
                <w:color w:val="auto"/>
              </w:rPr>
            </w:pPr>
            <w:r w:rsidRPr="00F538CE">
              <w:rPr>
                <w:rFonts w:asciiTheme="minorHAnsi" w:hAnsiTheme="minorHAnsi" w:cstheme="minorHAnsi"/>
                <w:b/>
                <w:bCs/>
                <w:color w:val="auto"/>
              </w:rPr>
              <w:t>A2</w:t>
            </w:r>
          </w:p>
        </w:tc>
        <w:tc>
          <w:tcPr>
            <w:tcW w:w="4036" w:type="dxa"/>
            <w:shd w:val="clear" w:color="auto" w:fill="auto"/>
            <w:noWrap/>
          </w:tcPr>
          <w:p w14:paraId="4E390592" w14:textId="48F6FC3C" w:rsidR="00132A84" w:rsidRPr="00F538CE" w:rsidRDefault="00132A84" w:rsidP="00724A2C">
            <w:pPr>
              <w:pStyle w:val="Default"/>
              <w:rPr>
                <w:rFonts w:asciiTheme="minorHAnsi" w:hAnsiTheme="minorHAnsi" w:cstheme="minorHAnsi"/>
                <w:color w:val="auto"/>
              </w:rPr>
            </w:pPr>
            <w:r w:rsidRPr="0072793E">
              <w:rPr>
                <w:rFonts w:asciiTheme="minorHAnsi" w:hAnsiTheme="minorHAnsi" w:cstheme="minorHAnsi"/>
                <w:color w:val="auto"/>
              </w:rPr>
              <w:t xml:space="preserve">&gt;0,15mm </w:t>
            </w:r>
            <w:proofErr w:type="spellStart"/>
            <w:r w:rsidR="005B7B3B">
              <w:rPr>
                <w:rFonts w:asciiTheme="minorHAnsi" w:hAnsiTheme="minorHAnsi" w:cstheme="minorHAnsi"/>
                <w:color w:val="auto"/>
              </w:rPr>
              <w:t>to</w:t>
            </w:r>
            <w:proofErr w:type="spellEnd"/>
            <w:r>
              <w:rPr>
                <w:rFonts w:asciiTheme="minorHAnsi" w:hAnsiTheme="minorHAnsi" w:cstheme="minorHAnsi"/>
                <w:color w:val="auto"/>
              </w:rPr>
              <w:t xml:space="preserve"> </w:t>
            </w:r>
            <w:r w:rsidRPr="0072793E">
              <w:rPr>
                <w:rFonts w:asciiTheme="minorHAnsi" w:hAnsiTheme="minorHAnsi" w:cstheme="minorHAnsi"/>
                <w:color w:val="auto"/>
              </w:rPr>
              <w:t>≤0,18m</w:t>
            </w:r>
            <w:r>
              <w:rPr>
                <w:rFonts w:asciiTheme="minorHAnsi" w:hAnsiTheme="minorHAnsi" w:cstheme="minorHAnsi"/>
                <w:color w:val="auto"/>
              </w:rPr>
              <w:t>m</w:t>
            </w:r>
          </w:p>
        </w:tc>
      </w:tr>
      <w:tr w:rsidR="00132A84" w:rsidRPr="00F538CE" w14:paraId="72E3ED7B" w14:textId="77777777" w:rsidTr="00724A2C">
        <w:trPr>
          <w:trHeight w:val="315"/>
          <w:jc w:val="center"/>
        </w:trPr>
        <w:tc>
          <w:tcPr>
            <w:tcW w:w="4945" w:type="dxa"/>
            <w:shd w:val="clear" w:color="auto" w:fill="auto"/>
            <w:noWrap/>
          </w:tcPr>
          <w:p w14:paraId="5E9014E1" w14:textId="77777777" w:rsidR="00132A84" w:rsidRPr="00F538CE" w:rsidRDefault="00132A84" w:rsidP="00724A2C">
            <w:pPr>
              <w:pStyle w:val="Default"/>
              <w:rPr>
                <w:rFonts w:asciiTheme="minorHAnsi" w:hAnsiTheme="minorHAnsi" w:cstheme="minorHAnsi"/>
                <w:color w:val="auto"/>
              </w:rPr>
            </w:pPr>
            <w:r w:rsidRPr="00F538CE">
              <w:rPr>
                <w:rFonts w:asciiTheme="minorHAnsi" w:hAnsiTheme="minorHAnsi" w:cstheme="minorHAnsi"/>
                <w:b/>
                <w:bCs/>
                <w:color w:val="auto"/>
              </w:rPr>
              <w:t>A3</w:t>
            </w:r>
          </w:p>
        </w:tc>
        <w:tc>
          <w:tcPr>
            <w:tcW w:w="4036" w:type="dxa"/>
            <w:shd w:val="clear" w:color="auto" w:fill="auto"/>
            <w:noWrap/>
          </w:tcPr>
          <w:p w14:paraId="587DF319" w14:textId="7CBA2948" w:rsidR="00132A84" w:rsidRPr="00F538CE" w:rsidRDefault="00132A84" w:rsidP="00724A2C">
            <w:pPr>
              <w:pStyle w:val="Default"/>
              <w:rPr>
                <w:rFonts w:asciiTheme="minorHAnsi" w:hAnsiTheme="minorHAnsi" w:cstheme="minorHAnsi"/>
                <w:color w:val="auto"/>
              </w:rPr>
            </w:pPr>
            <w:r w:rsidRPr="009C3AB4">
              <w:rPr>
                <w:rFonts w:asciiTheme="minorHAnsi" w:hAnsiTheme="minorHAnsi" w:cstheme="minorHAnsi"/>
                <w:color w:val="auto"/>
              </w:rPr>
              <w:t xml:space="preserve">&gt;0,18mm </w:t>
            </w:r>
            <w:proofErr w:type="spellStart"/>
            <w:r w:rsidR="005B7B3B">
              <w:rPr>
                <w:rFonts w:asciiTheme="minorHAnsi" w:hAnsiTheme="minorHAnsi" w:cstheme="minorHAnsi"/>
                <w:color w:val="auto"/>
              </w:rPr>
              <w:t>to</w:t>
            </w:r>
            <w:proofErr w:type="spellEnd"/>
            <w:r>
              <w:rPr>
                <w:rFonts w:asciiTheme="minorHAnsi" w:hAnsiTheme="minorHAnsi" w:cstheme="minorHAnsi"/>
                <w:color w:val="auto"/>
              </w:rPr>
              <w:t xml:space="preserve"> </w:t>
            </w:r>
            <w:r w:rsidRPr="009C3AB4">
              <w:rPr>
                <w:rFonts w:asciiTheme="minorHAnsi" w:hAnsiTheme="minorHAnsi" w:cstheme="minorHAnsi"/>
                <w:color w:val="auto"/>
              </w:rPr>
              <w:t>≤0,21mm</w:t>
            </w:r>
          </w:p>
        </w:tc>
      </w:tr>
      <w:tr w:rsidR="00132A84" w:rsidRPr="00F538CE" w14:paraId="100C8FC9" w14:textId="77777777" w:rsidTr="00724A2C">
        <w:trPr>
          <w:trHeight w:val="315"/>
          <w:jc w:val="center"/>
        </w:trPr>
        <w:tc>
          <w:tcPr>
            <w:tcW w:w="4945" w:type="dxa"/>
            <w:shd w:val="clear" w:color="auto" w:fill="auto"/>
            <w:noWrap/>
          </w:tcPr>
          <w:p w14:paraId="2D1A7B00" w14:textId="77777777" w:rsidR="00132A84" w:rsidRPr="00F538CE" w:rsidRDefault="00132A84" w:rsidP="00724A2C">
            <w:pPr>
              <w:pStyle w:val="Default"/>
              <w:rPr>
                <w:rFonts w:asciiTheme="minorHAnsi" w:hAnsiTheme="minorHAnsi" w:cstheme="minorHAnsi"/>
                <w:color w:val="auto"/>
              </w:rPr>
            </w:pPr>
            <w:r w:rsidRPr="00F538CE">
              <w:rPr>
                <w:rFonts w:asciiTheme="minorHAnsi" w:hAnsiTheme="minorHAnsi" w:cstheme="minorHAnsi"/>
                <w:b/>
                <w:bCs/>
                <w:color w:val="auto"/>
              </w:rPr>
              <w:t>A4</w:t>
            </w:r>
          </w:p>
        </w:tc>
        <w:tc>
          <w:tcPr>
            <w:tcW w:w="4036" w:type="dxa"/>
            <w:shd w:val="clear" w:color="auto" w:fill="auto"/>
            <w:noWrap/>
          </w:tcPr>
          <w:p w14:paraId="6BED7774" w14:textId="471C8F08" w:rsidR="00132A84" w:rsidRPr="00F538CE" w:rsidRDefault="00132A84" w:rsidP="00724A2C">
            <w:pPr>
              <w:pStyle w:val="Default"/>
              <w:rPr>
                <w:rFonts w:asciiTheme="minorHAnsi" w:hAnsiTheme="minorHAnsi" w:cstheme="minorHAnsi"/>
                <w:color w:val="auto"/>
              </w:rPr>
            </w:pPr>
            <w:r w:rsidRPr="009C3AB4">
              <w:rPr>
                <w:rFonts w:asciiTheme="minorHAnsi" w:hAnsiTheme="minorHAnsi" w:cstheme="minorHAnsi"/>
                <w:color w:val="auto"/>
              </w:rPr>
              <w:t xml:space="preserve">&gt;0,21mm </w:t>
            </w:r>
            <w:proofErr w:type="spellStart"/>
            <w:r w:rsidR="005B7B3B">
              <w:rPr>
                <w:rFonts w:asciiTheme="minorHAnsi" w:hAnsiTheme="minorHAnsi" w:cstheme="minorHAnsi"/>
                <w:color w:val="auto"/>
              </w:rPr>
              <w:t>to</w:t>
            </w:r>
            <w:proofErr w:type="spellEnd"/>
            <w:r w:rsidRPr="009C3AB4">
              <w:rPr>
                <w:rFonts w:asciiTheme="minorHAnsi" w:hAnsiTheme="minorHAnsi" w:cstheme="minorHAnsi"/>
                <w:color w:val="auto"/>
              </w:rPr>
              <w:t xml:space="preserve"> ≤0,25mm</w:t>
            </w:r>
          </w:p>
        </w:tc>
      </w:tr>
      <w:tr w:rsidR="00132A84" w:rsidRPr="00F538CE" w14:paraId="58792D66" w14:textId="77777777" w:rsidTr="00724A2C">
        <w:trPr>
          <w:trHeight w:val="315"/>
          <w:jc w:val="center"/>
        </w:trPr>
        <w:tc>
          <w:tcPr>
            <w:tcW w:w="4945" w:type="dxa"/>
            <w:shd w:val="clear" w:color="auto" w:fill="auto"/>
            <w:noWrap/>
          </w:tcPr>
          <w:p w14:paraId="4CF4C233" w14:textId="77777777" w:rsidR="00132A84" w:rsidRPr="00F538CE"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A5</w:t>
            </w:r>
          </w:p>
        </w:tc>
        <w:tc>
          <w:tcPr>
            <w:tcW w:w="4036" w:type="dxa"/>
            <w:shd w:val="clear" w:color="auto" w:fill="auto"/>
            <w:noWrap/>
          </w:tcPr>
          <w:p w14:paraId="64CAF07F" w14:textId="1FBF4EE6" w:rsidR="00132A84" w:rsidRPr="0010785A" w:rsidRDefault="00132A84" w:rsidP="00724A2C">
            <w:pPr>
              <w:pStyle w:val="Default"/>
              <w:rPr>
                <w:rFonts w:asciiTheme="minorHAnsi" w:hAnsiTheme="minorHAnsi" w:cstheme="minorHAnsi"/>
                <w:color w:val="auto"/>
              </w:rPr>
            </w:pPr>
            <w:r w:rsidRPr="0010785A">
              <w:rPr>
                <w:rFonts w:asciiTheme="minorHAnsi" w:hAnsiTheme="minorHAnsi" w:cstheme="minorHAnsi"/>
                <w:color w:val="auto"/>
              </w:rPr>
              <w:t xml:space="preserve">&gt;0,25mm </w:t>
            </w:r>
            <w:proofErr w:type="spellStart"/>
            <w:r w:rsidR="005B7B3B">
              <w:rPr>
                <w:rFonts w:asciiTheme="minorHAnsi" w:hAnsiTheme="minorHAnsi" w:cstheme="minorHAnsi"/>
                <w:color w:val="auto"/>
              </w:rPr>
              <w:t>to</w:t>
            </w:r>
            <w:proofErr w:type="spellEnd"/>
            <w:r w:rsidRPr="0010785A">
              <w:rPr>
                <w:rFonts w:asciiTheme="minorHAnsi" w:hAnsiTheme="minorHAnsi" w:cstheme="minorHAnsi"/>
                <w:color w:val="auto"/>
              </w:rPr>
              <w:t xml:space="preserve"> ≤0,30mm</w:t>
            </w:r>
          </w:p>
        </w:tc>
      </w:tr>
      <w:tr w:rsidR="00132A84" w:rsidRPr="00F538CE" w14:paraId="66BE8FB2" w14:textId="77777777" w:rsidTr="00724A2C">
        <w:trPr>
          <w:trHeight w:val="315"/>
          <w:jc w:val="center"/>
        </w:trPr>
        <w:tc>
          <w:tcPr>
            <w:tcW w:w="4945" w:type="dxa"/>
            <w:shd w:val="clear" w:color="auto" w:fill="auto"/>
            <w:noWrap/>
          </w:tcPr>
          <w:p w14:paraId="3BCF8629" w14:textId="77777777" w:rsidR="00132A84" w:rsidRPr="00F538CE"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A6</w:t>
            </w:r>
          </w:p>
        </w:tc>
        <w:tc>
          <w:tcPr>
            <w:tcW w:w="4036" w:type="dxa"/>
            <w:shd w:val="clear" w:color="auto" w:fill="auto"/>
            <w:noWrap/>
          </w:tcPr>
          <w:p w14:paraId="235AA026" w14:textId="4FC5F170" w:rsidR="00132A84" w:rsidRPr="00FF21BF" w:rsidRDefault="00132A84" w:rsidP="00724A2C">
            <w:pPr>
              <w:pStyle w:val="Default"/>
              <w:rPr>
                <w:rFonts w:asciiTheme="minorHAnsi" w:hAnsiTheme="minorHAnsi" w:cstheme="minorHAnsi"/>
                <w:color w:val="auto"/>
              </w:rPr>
            </w:pPr>
            <w:r w:rsidRPr="00FF21BF">
              <w:rPr>
                <w:rFonts w:asciiTheme="minorHAnsi" w:hAnsiTheme="minorHAnsi" w:cstheme="minorHAnsi"/>
                <w:color w:val="auto"/>
              </w:rPr>
              <w:t xml:space="preserve">&gt;0,30mm </w:t>
            </w:r>
            <w:proofErr w:type="spellStart"/>
            <w:r w:rsidR="005B7B3B">
              <w:rPr>
                <w:rFonts w:asciiTheme="minorHAnsi" w:hAnsiTheme="minorHAnsi" w:cstheme="minorHAnsi"/>
                <w:color w:val="auto"/>
              </w:rPr>
              <w:t>to</w:t>
            </w:r>
            <w:proofErr w:type="spellEnd"/>
            <w:r w:rsidRPr="00FF21BF">
              <w:rPr>
                <w:rFonts w:asciiTheme="minorHAnsi" w:hAnsiTheme="minorHAnsi" w:cstheme="minorHAnsi"/>
                <w:color w:val="auto"/>
              </w:rPr>
              <w:t xml:space="preserve"> ≤0,35mm</w:t>
            </w:r>
          </w:p>
        </w:tc>
      </w:tr>
      <w:tr w:rsidR="00132A84" w:rsidRPr="00F538CE" w14:paraId="34CDA231" w14:textId="77777777" w:rsidTr="00724A2C">
        <w:trPr>
          <w:trHeight w:val="315"/>
          <w:jc w:val="center"/>
        </w:trPr>
        <w:tc>
          <w:tcPr>
            <w:tcW w:w="4945" w:type="dxa"/>
            <w:shd w:val="clear" w:color="auto" w:fill="auto"/>
            <w:noWrap/>
          </w:tcPr>
          <w:p w14:paraId="379B7ADA" w14:textId="77777777" w:rsidR="00132A84" w:rsidRPr="00F538CE"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A7</w:t>
            </w:r>
          </w:p>
        </w:tc>
        <w:tc>
          <w:tcPr>
            <w:tcW w:w="4036" w:type="dxa"/>
            <w:shd w:val="clear" w:color="auto" w:fill="auto"/>
            <w:noWrap/>
          </w:tcPr>
          <w:p w14:paraId="62C4D935" w14:textId="2D802E26" w:rsidR="00132A84" w:rsidRPr="00FF21BF" w:rsidRDefault="00132A84" w:rsidP="00724A2C">
            <w:pPr>
              <w:pStyle w:val="Default"/>
              <w:rPr>
                <w:rFonts w:asciiTheme="minorHAnsi" w:hAnsiTheme="minorHAnsi" w:cstheme="minorHAnsi"/>
                <w:color w:val="auto"/>
              </w:rPr>
            </w:pPr>
            <w:r w:rsidRPr="00FF21BF">
              <w:rPr>
                <w:rFonts w:asciiTheme="minorHAnsi" w:hAnsiTheme="minorHAnsi" w:cstheme="minorHAnsi"/>
                <w:color w:val="auto"/>
              </w:rPr>
              <w:t xml:space="preserve">&gt;0,35mm </w:t>
            </w:r>
            <w:proofErr w:type="spellStart"/>
            <w:r w:rsidR="005B7B3B">
              <w:rPr>
                <w:rFonts w:asciiTheme="minorHAnsi" w:hAnsiTheme="minorHAnsi" w:cstheme="minorHAnsi"/>
                <w:color w:val="auto"/>
              </w:rPr>
              <w:t>to</w:t>
            </w:r>
            <w:proofErr w:type="spellEnd"/>
            <w:r w:rsidRPr="00FF21BF">
              <w:rPr>
                <w:rFonts w:asciiTheme="minorHAnsi" w:hAnsiTheme="minorHAnsi" w:cstheme="minorHAnsi"/>
                <w:color w:val="auto"/>
              </w:rPr>
              <w:t xml:space="preserve"> ≤0,40mm</w:t>
            </w:r>
          </w:p>
        </w:tc>
      </w:tr>
      <w:tr w:rsidR="00132A84" w:rsidRPr="00F538CE" w14:paraId="7364E1BE" w14:textId="77777777" w:rsidTr="00724A2C">
        <w:trPr>
          <w:trHeight w:val="315"/>
          <w:jc w:val="center"/>
        </w:trPr>
        <w:tc>
          <w:tcPr>
            <w:tcW w:w="4945" w:type="dxa"/>
            <w:shd w:val="clear" w:color="auto" w:fill="auto"/>
            <w:noWrap/>
          </w:tcPr>
          <w:p w14:paraId="4FD406C5" w14:textId="77777777" w:rsidR="00132A84" w:rsidRPr="00F538CE"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A8</w:t>
            </w:r>
          </w:p>
        </w:tc>
        <w:tc>
          <w:tcPr>
            <w:tcW w:w="4036" w:type="dxa"/>
            <w:shd w:val="clear" w:color="auto" w:fill="auto"/>
            <w:noWrap/>
          </w:tcPr>
          <w:p w14:paraId="14148CA9" w14:textId="77777777" w:rsidR="00132A84" w:rsidRPr="00FF21BF" w:rsidRDefault="00132A84" w:rsidP="00724A2C">
            <w:pPr>
              <w:pStyle w:val="Default"/>
              <w:rPr>
                <w:rFonts w:asciiTheme="minorHAnsi" w:hAnsiTheme="minorHAnsi" w:cstheme="minorHAnsi"/>
                <w:color w:val="auto"/>
              </w:rPr>
            </w:pPr>
            <w:r w:rsidRPr="00FF21BF">
              <w:rPr>
                <w:rFonts w:asciiTheme="minorHAnsi" w:hAnsiTheme="minorHAnsi" w:cstheme="minorHAnsi"/>
                <w:color w:val="auto"/>
              </w:rPr>
              <w:t>&gt; 0,40mm</w:t>
            </w:r>
          </w:p>
        </w:tc>
      </w:tr>
    </w:tbl>
    <w:p w14:paraId="003538A1" w14:textId="77777777" w:rsidR="00132A84" w:rsidRPr="00F538CE" w:rsidRDefault="00132A84" w:rsidP="00132A84">
      <w:pPr>
        <w:ind w:right="-199"/>
        <w:jc w:val="both"/>
        <w:rPr>
          <w:rFonts w:cstheme="minorHAnsi"/>
          <w:iCs/>
          <w:sz w:val="24"/>
          <w:szCs w:val="24"/>
        </w:rPr>
      </w:pPr>
    </w:p>
    <w:p w14:paraId="45CEDA00" w14:textId="533F6414" w:rsidR="005B7B3B" w:rsidRPr="00D400FC" w:rsidRDefault="005B7B3B" w:rsidP="005B7B3B">
      <w:pPr>
        <w:ind w:firstLine="708"/>
        <w:jc w:val="both"/>
        <w:rPr>
          <w:rFonts w:ascii="Calibri" w:hAnsi="Calibri" w:cs="Calibri"/>
          <w:sz w:val="24"/>
          <w:szCs w:val="24"/>
          <w:lang w:val="en-US"/>
        </w:rPr>
      </w:pPr>
      <w:r w:rsidRPr="00EC7F81">
        <w:rPr>
          <w:rFonts w:cstheme="minorHAnsi"/>
          <w:b/>
          <w:sz w:val="24"/>
          <w:szCs w:val="24"/>
          <w:lang w:val="en-US"/>
        </w:rPr>
        <w:t>Characteristic</w:t>
      </w:r>
      <w:r w:rsidRPr="00D400FC">
        <w:rPr>
          <w:rFonts w:cstheme="minorHAnsi"/>
          <w:b/>
          <w:sz w:val="24"/>
          <w:szCs w:val="24"/>
          <w:lang w:val="en-US"/>
        </w:rPr>
        <w:t xml:space="preserve"> </w:t>
      </w:r>
      <w:r>
        <w:rPr>
          <w:rFonts w:cstheme="minorHAnsi"/>
          <w:b/>
          <w:sz w:val="24"/>
          <w:szCs w:val="24"/>
          <w:lang w:val="en-US"/>
        </w:rPr>
        <w:t>2</w:t>
      </w:r>
      <w:r w:rsidRPr="00D400FC">
        <w:rPr>
          <w:rFonts w:cstheme="minorHAnsi"/>
          <w:b/>
          <w:sz w:val="24"/>
          <w:szCs w:val="24"/>
          <w:lang w:val="en-US"/>
        </w:rPr>
        <w:t xml:space="preserve">: </w:t>
      </w:r>
      <w:r w:rsidR="00B1120B">
        <w:rPr>
          <w:rFonts w:ascii="Calibri" w:hAnsi="Calibri" w:cs="Calibri"/>
          <w:sz w:val="24"/>
          <w:szCs w:val="24"/>
          <w:lang w:val="en-US"/>
        </w:rPr>
        <w:t>width</w:t>
      </w:r>
      <w:r w:rsidRPr="00D400FC">
        <w:rPr>
          <w:rFonts w:ascii="Calibri" w:hAnsi="Calibri" w:cs="Calibri"/>
          <w:sz w:val="24"/>
          <w:szCs w:val="24"/>
          <w:lang w:val="en-US"/>
        </w:rPr>
        <w:t>, as specified below:</w:t>
      </w: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B1120B" w:rsidRPr="00F538CE" w14:paraId="64857D93" w14:textId="77777777" w:rsidTr="00724A2C">
        <w:trPr>
          <w:trHeight w:val="50"/>
          <w:jc w:val="center"/>
        </w:trPr>
        <w:tc>
          <w:tcPr>
            <w:tcW w:w="4945" w:type="dxa"/>
            <w:shd w:val="clear" w:color="auto" w:fill="auto"/>
            <w:noWrap/>
            <w:vAlign w:val="bottom"/>
            <w:hideMark/>
          </w:tcPr>
          <w:p w14:paraId="2B33197B" w14:textId="48143E1A" w:rsidR="00B1120B" w:rsidRPr="00F538CE" w:rsidRDefault="00B1120B" w:rsidP="00B1120B">
            <w:pPr>
              <w:rPr>
                <w:rFonts w:cstheme="minorHAnsi"/>
                <w:b/>
                <w:bCs/>
                <w:sz w:val="24"/>
                <w:szCs w:val="24"/>
              </w:rPr>
            </w:pPr>
            <w:proofErr w:type="spellStart"/>
            <w:r>
              <w:rPr>
                <w:rFonts w:cstheme="minorHAnsi"/>
                <w:b/>
                <w:bCs/>
                <w:sz w:val="24"/>
                <w:szCs w:val="24"/>
              </w:rPr>
              <w:t>Code</w:t>
            </w:r>
            <w:proofErr w:type="spellEnd"/>
          </w:p>
        </w:tc>
        <w:tc>
          <w:tcPr>
            <w:tcW w:w="4036" w:type="dxa"/>
            <w:shd w:val="clear" w:color="auto" w:fill="auto"/>
            <w:noWrap/>
            <w:vAlign w:val="bottom"/>
            <w:hideMark/>
          </w:tcPr>
          <w:p w14:paraId="62655547" w14:textId="38D88BB1" w:rsidR="00B1120B" w:rsidRPr="00F538CE" w:rsidRDefault="00B1120B" w:rsidP="00B1120B">
            <w:pPr>
              <w:rPr>
                <w:rFonts w:cstheme="minorHAnsi"/>
                <w:b/>
                <w:bCs/>
                <w:sz w:val="24"/>
                <w:szCs w:val="24"/>
              </w:rPr>
            </w:pPr>
            <w:proofErr w:type="spellStart"/>
            <w:r>
              <w:rPr>
                <w:rFonts w:cstheme="minorHAnsi"/>
                <w:b/>
                <w:bCs/>
                <w:sz w:val="24"/>
                <w:szCs w:val="24"/>
              </w:rPr>
              <w:t>Specification</w:t>
            </w:r>
            <w:proofErr w:type="spellEnd"/>
          </w:p>
        </w:tc>
      </w:tr>
      <w:tr w:rsidR="00132A84" w:rsidRPr="00F538CE" w14:paraId="685A08A8" w14:textId="77777777" w:rsidTr="00724A2C">
        <w:trPr>
          <w:trHeight w:val="315"/>
          <w:jc w:val="center"/>
        </w:trPr>
        <w:tc>
          <w:tcPr>
            <w:tcW w:w="4945" w:type="dxa"/>
            <w:shd w:val="clear" w:color="auto" w:fill="auto"/>
            <w:noWrap/>
          </w:tcPr>
          <w:p w14:paraId="702F691C"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1</w:t>
            </w:r>
          </w:p>
        </w:tc>
        <w:tc>
          <w:tcPr>
            <w:tcW w:w="4036" w:type="dxa"/>
            <w:shd w:val="clear" w:color="auto" w:fill="auto"/>
            <w:noWrap/>
          </w:tcPr>
          <w:p w14:paraId="65E048E9" w14:textId="77777777" w:rsidR="00132A84" w:rsidRPr="00F538CE" w:rsidRDefault="00132A84" w:rsidP="00724A2C">
            <w:pPr>
              <w:pStyle w:val="Default"/>
              <w:rPr>
                <w:rFonts w:asciiTheme="minorHAnsi" w:hAnsiTheme="minorHAnsi" w:cstheme="minorHAnsi"/>
                <w:color w:val="auto"/>
              </w:rPr>
            </w:pPr>
            <w:r w:rsidRPr="00FF21BF">
              <w:rPr>
                <w:rFonts w:asciiTheme="minorHAnsi" w:hAnsiTheme="minorHAnsi" w:cstheme="minorHAnsi"/>
                <w:color w:val="auto"/>
              </w:rPr>
              <w:t>≤768mm</w:t>
            </w:r>
          </w:p>
        </w:tc>
      </w:tr>
      <w:tr w:rsidR="00132A84" w:rsidRPr="00F538CE" w14:paraId="32F98643" w14:textId="77777777" w:rsidTr="00724A2C">
        <w:trPr>
          <w:trHeight w:val="315"/>
          <w:jc w:val="center"/>
        </w:trPr>
        <w:tc>
          <w:tcPr>
            <w:tcW w:w="4945" w:type="dxa"/>
            <w:shd w:val="clear" w:color="auto" w:fill="auto"/>
            <w:noWrap/>
          </w:tcPr>
          <w:p w14:paraId="610AF217"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2</w:t>
            </w:r>
          </w:p>
        </w:tc>
        <w:tc>
          <w:tcPr>
            <w:tcW w:w="4036" w:type="dxa"/>
            <w:shd w:val="clear" w:color="auto" w:fill="auto"/>
            <w:noWrap/>
          </w:tcPr>
          <w:p w14:paraId="7BF64D1F" w14:textId="77777777" w:rsidR="00132A84" w:rsidRPr="00F538CE" w:rsidRDefault="00132A84" w:rsidP="00724A2C">
            <w:pPr>
              <w:pStyle w:val="Default"/>
              <w:rPr>
                <w:rFonts w:asciiTheme="minorHAnsi" w:hAnsiTheme="minorHAnsi" w:cstheme="minorHAnsi"/>
                <w:color w:val="auto"/>
              </w:rPr>
            </w:pPr>
            <w:r w:rsidRPr="00FF21BF">
              <w:rPr>
                <w:rFonts w:asciiTheme="minorHAnsi" w:hAnsiTheme="minorHAnsi" w:cstheme="minorHAnsi"/>
                <w:color w:val="auto"/>
              </w:rPr>
              <w:t>&gt;768mm a</w:t>
            </w:r>
            <w:r>
              <w:rPr>
                <w:rFonts w:asciiTheme="minorHAnsi" w:hAnsiTheme="minorHAnsi" w:cstheme="minorHAnsi"/>
                <w:color w:val="auto"/>
              </w:rPr>
              <w:t xml:space="preserve"> </w:t>
            </w:r>
            <w:r w:rsidRPr="00FF21BF">
              <w:rPr>
                <w:rFonts w:asciiTheme="minorHAnsi" w:hAnsiTheme="minorHAnsi" w:cstheme="minorHAnsi"/>
                <w:color w:val="auto"/>
              </w:rPr>
              <w:t>≤868mm</w:t>
            </w:r>
          </w:p>
        </w:tc>
      </w:tr>
      <w:tr w:rsidR="00132A84" w:rsidRPr="00F538CE" w14:paraId="5FA61A6E" w14:textId="77777777" w:rsidTr="00724A2C">
        <w:trPr>
          <w:trHeight w:val="315"/>
          <w:jc w:val="center"/>
        </w:trPr>
        <w:tc>
          <w:tcPr>
            <w:tcW w:w="4945" w:type="dxa"/>
            <w:shd w:val="clear" w:color="auto" w:fill="auto"/>
            <w:noWrap/>
          </w:tcPr>
          <w:p w14:paraId="29A096AD"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3</w:t>
            </w:r>
          </w:p>
        </w:tc>
        <w:tc>
          <w:tcPr>
            <w:tcW w:w="4036" w:type="dxa"/>
            <w:shd w:val="clear" w:color="auto" w:fill="auto"/>
            <w:noWrap/>
          </w:tcPr>
          <w:p w14:paraId="10C138A0" w14:textId="77777777" w:rsidR="00132A84" w:rsidRPr="00F538CE" w:rsidRDefault="00132A84" w:rsidP="00724A2C">
            <w:pPr>
              <w:pStyle w:val="Default"/>
              <w:rPr>
                <w:rFonts w:asciiTheme="minorHAnsi" w:hAnsiTheme="minorHAnsi" w:cstheme="minorHAnsi"/>
                <w:color w:val="auto"/>
              </w:rPr>
            </w:pPr>
            <w:r w:rsidRPr="00FF21BF">
              <w:rPr>
                <w:rFonts w:asciiTheme="minorHAnsi" w:hAnsiTheme="minorHAnsi" w:cstheme="minorHAnsi"/>
                <w:color w:val="auto"/>
              </w:rPr>
              <w:t>&gt;868mm a</w:t>
            </w:r>
            <w:r>
              <w:rPr>
                <w:rFonts w:asciiTheme="minorHAnsi" w:hAnsiTheme="minorHAnsi" w:cstheme="minorHAnsi"/>
                <w:color w:val="auto"/>
              </w:rPr>
              <w:t xml:space="preserve"> </w:t>
            </w:r>
            <w:r w:rsidRPr="00FF21BF">
              <w:rPr>
                <w:rFonts w:asciiTheme="minorHAnsi" w:hAnsiTheme="minorHAnsi" w:cstheme="minorHAnsi"/>
                <w:color w:val="auto"/>
              </w:rPr>
              <w:t>≤968mm</w:t>
            </w:r>
          </w:p>
        </w:tc>
      </w:tr>
      <w:tr w:rsidR="00132A84" w:rsidRPr="00F538CE" w14:paraId="5398BFFA" w14:textId="77777777" w:rsidTr="00724A2C">
        <w:trPr>
          <w:trHeight w:val="315"/>
          <w:jc w:val="center"/>
        </w:trPr>
        <w:tc>
          <w:tcPr>
            <w:tcW w:w="4945" w:type="dxa"/>
            <w:shd w:val="clear" w:color="auto" w:fill="auto"/>
            <w:noWrap/>
          </w:tcPr>
          <w:p w14:paraId="0250D2AB"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4</w:t>
            </w:r>
          </w:p>
        </w:tc>
        <w:tc>
          <w:tcPr>
            <w:tcW w:w="4036" w:type="dxa"/>
            <w:shd w:val="clear" w:color="auto" w:fill="auto"/>
            <w:noWrap/>
          </w:tcPr>
          <w:p w14:paraId="71AEA264" w14:textId="77777777" w:rsidR="00132A84" w:rsidRPr="00F538CE" w:rsidRDefault="00132A84" w:rsidP="00724A2C">
            <w:pPr>
              <w:pStyle w:val="Default"/>
              <w:rPr>
                <w:rFonts w:asciiTheme="minorHAnsi" w:hAnsiTheme="minorHAnsi" w:cstheme="minorHAnsi"/>
                <w:color w:val="auto"/>
              </w:rPr>
            </w:pPr>
            <w:r w:rsidRPr="007F7C5F">
              <w:rPr>
                <w:rFonts w:asciiTheme="minorHAnsi" w:hAnsiTheme="minorHAnsi" w:cstheme="minorHAnsi"/>
                <w:color w:val="auto"/>
              </w:rPr>
              <w:t>&gt;968mm</w:t>
            </w:r>
          </w:p>
        </w:tc>
      </w:tr>
    </w:tbl>
    <w:p w14:paraId="2609CF16" w14:textId="77777777" w:rsidR="00132A84" w:rsidRDefault="00132A84" w:rsidP="00132A84">
      <w:pPr>
        <w:ind w:right="-199"/>
        <w:jc w:val="both"/>
        <w:rPr>
          <w:rFonts w:cstheme="minorHAnsi"/>
          <w:iCs/>
        </w:rPr>
      </w:pPr>
    </w:p>
    <w:p w14:paraId="18449E61" w14:textId="0305780A" w:rsidR="00B1120B" w:rsidRPr="00D400FC" w:rsidRDefault="00B1120B" w:rsidP="00B1120B">
      <w:pPr>
        <w:ind w:firstLine="708"/>
        <w:jc w:val="both"/>
        <w:rPr>
          <w:rFonts w:ascii="Calibri" w:hAnsi="Calibri" w:cs="Calibri"/>
          <w:sz w:val="24"/>
          <w:szCs w:val="24"/>
          <w:lang w:val="en-US"/>
        </w:rPr>
      </w:pPr>
      <w:r w:rsidRPr="00EC7F81">
        <w:rPr>
          <w:rFonts w:cstheme="minorHAnsi"/>
          <w:b/>
          <w:sz w:val="24"/>
          <w:szCs w:val="24"/>
          <w:lang w:val="en-US"/>
        </w:rPr>
        <w:t>Characteristic</w:t>
      </w:r>
      <w:r w:rsidRPr="00D400FC">
        <w:rPr>
          <w:rFonts w:cstheme="minorHAnsi"/>
          <w:b/>
          <w:sz w:val="24"/>
          <w:szCs w:val="24"/>
          <w:lang w:val="en-US"/>
        </w:rPr>
        <w:t xml:space="preserve"> </w:t>
      </w:r>
      <w:r>
        <w:rPr>
          <w:rFonts w:cstheme="minorHAnsi"/>
          <w:b/>
          <w:sz w:val="24"/>
          <w:szCs w:val="24"/>
          <w:lang w:val="en-US"/>
        </w:rPr>
        <w:t>3</w:t>
      </w:r>
      <w:r w:rsidRPr="00D400FC">
        <w:rPr>
          <w:rFonts w:cstheme="minorHAnsi"/>
          <w:b/>
          <w:sz w:val="24"/>
          <w:szCs w:val="24"/>
          <w:lang w:val="en-US"/>
        </w:rPr>
        <w:t xml:space="preserve">: </w:t>
      </w:r>
      <w:r w:rsidR="00597E58" w:rsidRPr="00597E58">
        <w:rPr>
          <w:rFonts w:cstheme="minorHAnsi"/>
          <w:bCs/>
          <w:sz w:val="24"/>
          <w:szCs w:val="24"/>
          <w:lang w:val="en-US"/>
        </w:rPr>
        <w:t xml:space="preserve">external </w:t>
      </w:r>
      <w:r>
        <w:rPr>
          <w:rFonts w:ascii="Calibri" w:hAnsi="Calibri" w:cs="Calibri"/>
          <w:sz w:val="24"/>
          <w:szCs w:val="24"/>
          <w:lang w:val="en-US"/>
        </w:rPr>
        <w:t xml:space="preserve">coating weight </w:t>
      </w:r>
      <w:r w:rsidRPr="00D400FC">
        <w:rPr>
          <w:rFonts w:ascii="Calibri" w:hAnsi="Calibri" w:cs="Calibri"/>
          <w:sz w:val="24"/>
          <w:szCs w:val="24"/>
          <w:lang w:val="en-US"/>
        </w:rPr>
        <w:t>, as specified below:</w:t>
      </w:r>
    </w:p>
    <w:p w14:paraId="5DD8C58C" w14:textId="77777777" w:rsidR="00132A84" w:rsidRPr="00B1120B" w:rsidRDefault="00132A84" w:rsidP="00132A84">
      <w:pPr>
        <w:ind w:right="-199"/>
        <w:rPr>
          <w:rFonts w:cstheme="minorHAnsi"/>
          <w:b/>
          <w:sz w:val="24"/>
          <w:szCs w:val="24"/>
          <w:lang w:val="en-US"/>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597E58" w:rsidRPr="00F538CE" w14:paraId="3C590C38" w14:textId="77777777" w:rsidTr="00724A2C">
        <w:trPr>
          <w:trHeight w:val="50"/>
          <w:jc w:val="center"/>
        </w:trPr>
        <w:tc>
          <w:tcPr>
            <w:tcW w:w="4945" w:type="dxa"/>
            <w:shd w:val="clear" w:color="auto" w:fill="auto"/>
            <w:noWrap/>
            <w:vAlign w:val="bottom"/>
            <w:hideMark/>
          </w:tcPr>
          <w:p w14:paraId="601F701D" w14:textId="0831A497" w:rsidR="00597E58" w:rsidRPr="00F538CE" w:rsidRDefault="00597E58" w:rsidP="00597E58">
            <w:pPr>
              <w:rPr>
                <w:rFonts w:cstheme="minorHAnsi"/>
                <w:b/>
                <w:bCs/>
                <w:sz w:val="24"/>
                <w:szCs w:val="24"/>
              </w:rPr>
            </w:pPr>
            <w:proofErr w:type="spellStart"/>
            <w:r>
              <w:rPr>
                <w:rFonts w:cstheme="minorHAnsi"/>
                <w:b/>
                <w:bCs/>
                <w:sz w:val="24"/>
                <w:szCs w:val="24"/>
              </w:rPr>
              <w:t>Code</w:t>
            </w:r>
            <w:proofErr w:type="spellEnd"/>
          </w:p>
        </w:tc>
        <w:tc>
          <w:tcPr>
            <w:tcW w:w="4036" w:type="dxa"/>
            <w:shd w:val="clear" w:color="auto" w:fill="auto"/>
            <w:noWrap/>
            <w:vAlign w:val="bottom"/>
            <w:hideMark/>
          </w:tcPr>
          <w:p w14:paraId="311CE3B9" w14:textId="27A2A8F9" w:rsidR="00597E58" w:rsidRPr="00F538CE" w:rsidRDefault="00597E58" w:rsidP="00597E58">
            <w:pPr>
              <w:rPr>
                <w:rFonts w:cstheme="minorHAnsi"/>
                <w:b/>
                <w:bCs/>
                <w:sz w:val="24"/>
                <w:szCs w:val="24"/>
              </w:rPr>
            </w:pPr>
            <w:proofErr w:type="spellStart"/>
            <w:r>
              <w:rPr>
                <w:rFonts w:cstheme="minorHAnsi"/>
                <w:b/>
                <w:bCs/>
                <w:sz w:val="24"/>
                <w:szCs w:val="24"/>
              </w:rPr>
              <w:t>Specification</w:t>
            </w:r>
            <w:proofErr w:type="spellEnd"/>
          </w:p>
        </w:tc>
      </w:tr>
      <w:tr w:rsidR="00132A84" w:rsidRPr="007F555B" w14:paraId="4B4CE3B7" w14:textId="77777777" w:rsidTr="00724A2C">
        <w:trPr>
          <w:trHeight w:val="315"/>
          <w:jc w:val="center"/>
        </w:trPr>
        <w:tc>
          <w:tcPr>
            <w:tcW w:w="4945" w:type="dxa"/>
            <w:shd w:val="clear" w:color="auto" w:fill="auto"/>
            <w:noWrap/>
          </w:tcPr>
          <w:p w14:paraId="3F369C48"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1</w:t>
            </w:r>
          </w:p>
        </w:tc>
        <w:tc>
          <w:tcPr>
            <w:tcW w:w="4036" w:type="dxa"/>
            <w:shd w:val="clear" w:color="auto" w:fill="auto"/>
            <w:noWrap/>
          </w:tcPr>
          <w:p w14:paraId="2D164B20" w14:textId="0657E3F5" w:rsidR="00132A84" w:rsidRPr="007F555B" w:rsidRDefault="007F555B" w:rsidP="00724A2C">
            <w:pPr>
              <w:pStyle w:val="Default"/>
              <w:rPr>
                <w:rFonts w:asciiTheme="minorHAnsi" w:hAnsiTheme="minorHAnsi" w:cstheme="minorHAnsi"/>
                <w:color w:val="auto"/>
                <w:lang w:val="en-US"/>
              </w:rPr>
            </w:pPr>
            <w:r w:rsidRPr="007F555B">
              <w:rPr>
                <w:rFonts w:asciiTheme="minorHAnsi" w:hAnsiTheme="minorHAnsi" w:cstheme="minorHAnsi"/>
                <w:color w:val="auto"/>
                <w:lang w:val="en-US"/>
              </w:rPr>
              <w:t>Tinned</w:t>
            </w:r>
            <w:r w:rsidR="00132A84" w:rsidRPr="007F555B">
              <w:rPr>
                <w:rFonts w:asciiTheme="minorHAnsi" w:hAnsiTheme="minorHAnsi" w:cstheme="minorHAnsi"/>
                <w:color w:val="auto"/>
                <w:lang w:val="en-US"/>
              </w:rPr>
              <w:t xml:space="preserve"> ≥1g/m² </w:t>
            </w:r>
            <w:r w:rsidRPr="007F555B">
              <w:rPr>
                <w:rFonts w:asciiTheme="minorHAnsi" w:hAnsiTheme="minorHAnsi" w:cstheme="minorHAnsi"/>
                <w:color w:val="auto"/>
                <w:lang w:val="en-US"/>
              </w:rPr>
              <w:t>to</w:t>
            </w:r>
            <w:r w:rsidR="00132A84" w:rsidRPr="007F555B">
              <w:rPr>
                <w:rFonts w:asciiTheme="minorHAnsi" w:hAnsiTheme="minorHAnsi" w:cstheme="minorHAnsi"/>
                <w:color w:val="auto"/>
                <w:lang w:val="en-US"/>
              </w:rPr>
              <w:t xml:space="preserve"> ≤2</w:t>
            </w:r>
            <w:r w:rsidR="009256AA">
              <w:rPr>
                <w:rFonts w:asciiTheme="minorHAnsi" w:hAnsiTheme="minorHAnsi" w:cstheme="minorHAnsi"/>
                <w:color w:val="auto"/>
                <w:lang w:val="en-US"/>
              </w:rPr>
              <w:t>.</w:t>
            </w:r>
            <w:r w:rsidR="00132A84" w:rsidRPr="007F555B">
              <w:rPr>
                <w:rFonts w:asciiTheme="minorHAnsi" w:hAnsiTheme="minorHAnsi" w:cstheme="minorHAnsi"/>
                <w:color w:val="auto"/>
                <w:lang w:val="en-US"/>
              </w:rPr>
              <w:t>8g/m²</w:t>
            </w:r>
          </w:p>
        </w:tc>
      </w:tr>
      <w:tr w:rsidR="00132A84" w:rsidRPr="007F555B" w14:paraId="224487E6" w14:textId="77777777" w:rsidTr="00724A2C">
        <w:trPr>
          <w:trHeight w:val="315"/>
          <w:jc w:val="center"/>
        </w:trPr>
        <w:tc>
          <w:tcPr>
            <w:tcW w:w="4945" w:type="dxa"/>
            <w:shd w:val="clear" w:color="auto" w:fill="auto"/>
            <w:noWrap/>
          </w:tcPr>
          <w:p w14:paraId="5FC8BC32"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2</w:t>
            </w:r>
          </w:p>
        </w:tc>
        <w:tc>
          <w:tcPr>
            <w:tcW w:w="4036" w:type="dxa"/>
            <w:shd w:val="clear" w:color="auto" w:fill="auto"/>
            <w:noWrap/>
          </w:tcPr>
          <w:p w14:paraId="32E8A667" w14:textId="3FC24F93" w:rsidR="00132A84" w:rsidRPr="007F555B" w:rsidRDefault="007F555B" w:rsidP="00724A2C">
            <w:pPr>
              <w:pStyle w:val="Default"/>
              <w:rPr>
                <w:rFonts w:asciiTheme="minorHAnsi" w:hAnsiTheme="minorHAnsi" w:cstheme="minorHAnsi"/>
                <w:color w:val="auto"/>
                <w:lang w:val="en-US"/>
              </w:rPr>
            </w:pPr>
            <w:r w:rsidRPr="007F555B">
              <w:rPr>
                <w:rFonts w:asciiTheme="minorHAnsi" w:hAnsiTheme="minorHAnsi" w:cstheme="minorHAnsi"/>
                <w:color w:val="auto"/>
                <w:lang w:val="en-US"/>
              </w:rPr>
              <w:t>Tinned</w:t>
            </w:r>
            <w:r w:rsidR="00132A84" w:rsidRPr="007F555B">
              <w:rPr>
                <w:rFonts w:asciiTheme="minorHAnsi" w:hAnsiTheme="minorHAnsi" w:cstheme="minorHAnsi"/>
                <w:color w:val="auto"/>
                <w:lang w:val="en-US"/>
              </w:rPr>
              <w:t xml:space="preserve"> &gt;2</w:t>
            </w:r>
            <w:r w:rsidR="009256AA">
              <w:rPr>
                <w:rFonts w:asciiTheme="minorHAnsi" w:hAnsiTheme="minorHAnsi" w:cstheme="minorHAnsi"/>
                <w:color w:val="auto"/>
                <w:lang w:val="en-US"/>
              </w:rPr>
              <w:t>.</w:t>
            </w:r>
            <w:r w:rsidR="00132A84" w:rsidRPr="007F555B">
              <w:rPr>
                <w:rFonts w:asciiTheme="minorHAnsi" w:hAnsiTheme="minorHAnsi" w:cstheme="minorHAnsi"/>
                <w:color w:val="auto"/>
                <w:lang w:val="en-US"/>
              </w:rPr>
              <w:t xml:space="preserve">8g/m² </w:t>
            </w:r>
            <w:r w:rsidR="009256AA">
              <w:rPr>
                <w:rFonts w:asciiTheme="minorHAnsi" w:hAnsiTheme="minorHAnsi" w:cstheme="minorHAnsi"/>
                <w:color w:val="auto"/>
                <w:lang w:val="en-US"/>
              </w:rPr>
              <w:t>to</w:t>
            </w:r>
            <w:r w:rsidR="00132A84" w:rsidRPr="007F555B">
              <w:rPr>
                <w:rFonts w:asciiTheme="minorHAnsi" w:hAnsiTheme="minorHAnsi" w:cstheme="minorHAnsi"/>
                <w:color w:val="auto"/>
                <w:lang w:val="en-US"/>
              </w:rPr>
              <w:t xml:space="preserve"> ≤5</w:t>
            </w:r>
            <w:r w:rsidR="009256AA">
              <w:rPr>
                <w:rFonts w:asciiTheme="minorHAnsi" w:hAnsiTheme="minorHAnsi" w:cstheme="minorHAnsi"/>
                <w:color w:val="auto"/>
                <w:lang w:val="en-US"/>
              </w:rPr>
              <w:t>.</w:t>
            </w:r>
            <w:r w:rsidR="00132A84" w:rsidRPr="007F555B">
              <w:rPr>
                <w:rFonts w:asciiTheme="minorHAnsi" w:hAnsiTheme="minorHAnsi" w:cstheme="minorHAnsi"/>
                <w:color w:val="auto"/>
                <w:lang w:val="en-US"/>
              </w:rPr>
              <w:t>6g/m²</w:t>
            </w:r>
          </w:p>
        </w:tc>
      </w:tr>
      <w:tr w:rsidR="00132A84" w:rsidRPr="007F555B" w14:paraId="36F98653" w14:textId="77777777" w:rsidTr="00724A2C">
        <w:trPr>
          <w:trHeight w:val="315"/>
          <w:jc w:val="center"/>
        </w:trPr>
        <w:tc>
          <w:tcPr>
            <w:tcW w:w="4945" w:type="dxa"/>
            <w:shd w:val="clear" w:color="auto" w:fill="auto"/>
            <w:noWrap/>
          </w:tcPr>
          <w:p w14:paraId="3A1E4B29"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3</w:t>
            </w:r>
          </w:p>
        </w:tc>
        <w:tc>
          <w:tcPr>
            <w:tcW w:w="4036" w:type="dxa"/>
            <w:shd w:val="clear" w:color="auto" w:fill="auto"/>
            <w:noWrap/>
          </w:tcPr>
          <w:p w14:paraId="37363E1C" w14:textId="2FA3277C" w:rsidR="00132A84" w:rsidRPr="007F555B" w:rsidRDefault="007F555B" w:rsidP="00724A2C">
            <w:pPr>
              <w:pStyle w:val="Default"/>
              <w:rPr>
                <w:rFonts w:asciiTheme="minorHAnsi" w:hAnsiTheme="minorHAnsi" w:cstheme="minorHAnsi"/>
                <w:color w:val="auto"/>
                <w:lang w:val="en-US"/>
              </w:rPr>
            </w:pPr>
            <w:r>
              <w:rPr>
                <w:rFonts w:asciiTheme="minorHAnsi" w:hAnsiTheme="minorHAnsi" w:cstheme="minorHAnsi"/>
                <w:color w:val="auto"/>
                <w:lang w:val="en-US"/>
              </w:rPr>
              <w:t>T</w:t>
            </w:r>
            <w:r w:rsidRPr="007F555B">
              <w:rPr>
                <w:rFonts w:asciiTheme="minorHAnsi" w:hAnsiTheme="minorHAnsi" w:cstheme="minorHAnsi"/>
                <w:color w:val="auto"/>
                <w:lang w:val="en-US"/>
              </w:rPr>
              <w:t>inned</w:t>
            </w:r>
            <w:r w:rsidRPr="007F555B">
              <w:rPr>
                <w:rFonts w:asciiTheme="minorHAnsi" w:hAnsiTheme="minorHAnsi" w:cstheme="minorHAnsi"/>
                <w:color w:val="auto"/>
                <w:lang w:val="en-US"/>
              </w:rPr>
              <w:t xml:space="preserve"> </w:t>
            </w:r>
            <w:r w:rsidR="00132A84" w:rsidRPr="007F555B">
              <w:rPr>
                <w:rFonts w:asciiTheme="minorHAnsi" w:hAnsiTheme="minorHAnsi" w:cstheme="minorHAnsi"/>
                <w:color w:val="auto"/>
                <w:lang w:val="en-US"/>
              </w:rPr>
              <w:t xml:space="preserve"> &gt;5</w:t>
            </w:r>
            <w:r w:rsidR="009256AA">
              <w:rPr>
                <w:rFonts w:asciiTheme="minorHAnsi" w:hAnsiTheme="minorHAnsi" w:cstheme="minorHAnsi"/>
                <w:color w:val="auto"/>
                <w:lang w:val="en-US"/>
              </w:rPr>
              <w:t>.</w:t>
            </w:r>
            <w:r w:rsidR="00132A84" w:rsidRPr="007F555B">
              <w:rPr>
                <w:rFonts w:asciiTheme="minorHAnsi" w:hAnsiTheme="minorHAnsi" w:cstheme="minorHAnsi"/>
                <w:color w:val="auto"/>
                <w:lang w:val="en-US"/>
              </w:rPr>
              <w:t xml:space="preserve">6g/m² </w:t>
            </w:r>
            <w:r w:rsidR="009256AA">
              <w:rPr>
                <w:rFonts w:asciiTheme="minorHAnsi" w:hAnsiTheme="minorHAnsi" w:cstheme="minorHAnsi"/>
                <w:color w:val="auto"/>
                <w:lang w:val="en-US"/>
              </w:rPr>
              <w:t>to</w:t>
            </w:r>
            <w:r w:rsidR="00132A84" w:rsidRPr="007F555B">
              <w:rPr>
                <w:rFonts w:asciiTheme="minorHAnsi" w:hAnsiTheme="minorHAnsi" w:cstheme="minorHAnsi"/>
                <w:color w:val="auto"/>
                <w:lang w:val="en-US"/>
              </w:rPr>
              <w:t xml:space="preserve"> 8</w:t>
            </w:r>
            <w:r w:rsidR="009256AA">
              <w:rPr>
                <w:rFonts w:asciiTheme="minorHAnsi" w:hAnsiTheme="minorHAnsi" w:cstheme="minorHAnsi"/>
                <w:color w:val="auto"/>
                <w:lang w:val="en-US"/>
              </w:rPr>
              <w:t>.</w:t>
            </w:r>
            <w:r w:rsidR="00132A84" w:rsidRPr="007F555B">
              <w:rPr>
                <w:rFonts w:asciiTheme="minorHAnsi" w:hAnsiTheme="minorHAnsi" w:cstheme="minorHAnsi"/>
                <w:color w:val="auto"/>
                <w:lang w:val="en-US"/>
              </w:rPr>
              <w:t>4g/m²</w:t>
            </w:r>
          </w:p>
        </w:tc>
      </w:tr>
      <w:tr w:rsidR="00132A84" w:rsidRPr="007F555B" w14:paraId="5D178E07" w14:textId="77777777" w:rsidTr="00724A2C">
        <w:trPr>
          <w:trHeight w:val="315"/>
          <w:jc w:val="center"/>
        </w:trPr>
        <w:tc>
          <w:tcPr>
            <w:tcW w:w="4945" w:type="dxa"/>
            <w:shd w:val="clear" w:color="auto" w:fill="auto"/>
            <w:noWrap/>
          </w:tcPr>
          <w:p w14:paraId="1DA2E2F0"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C</w:t>
            </w:r>
            <w:r w:rsidRPr="00F538CE">
              <w:rPr>
                <w:rFonts w:asciiTheme="minorHAnsi" w:hAnsiTheme="minorHAnsi" w:cstheme="minorHAnsi"/>
                <w:b/>
                <w:bCs/>
                <w:color w:val="auto"/>
              </w:rPr>
              <w:t>4</w:t>
            </w:r>
          </w:p>
        </w:tc>
        <w:tc>
          <w:tcPr>
            <w:tcW w:w="4036" w:type="dxa"/>
            <w:shd w:val="clear" w:color="auto" w:fill="auto"/>
            <w:noWrap/>
          </w:tcPr>
          <w:p w14:paraId="0CE8E14A" w14:textId="0991E440" w:rsidR="00132A84" w:rsidRPr="007F555B" w:rsidRDefault="007F555B" w:rsidP="00724A2C">
            <w:pPr>
              <w:pStyle w:val="Default"/>
              <w:rPr>
                <w:rFonts w:asciiTheme="minorHAnsi" w:hAnsiTheme="minorHAnsi" w:cstheme="minorHAnsi"/>
                <w:color w:val="auto"/>
                <w:lang w:val="en-US"/>
              </w:rPr>
            </w:pPr>
            <w:r w:rsidRPr="007F555B">
              <w:rPr>
                <w:rFonts w:asciiTheme="minorHAnsi" w:hAnsiTheme="minorHAnsi" w:cstheme="minorHAnsi"/>
                <w:color w:val="auto"/>
                <w:lang w:val="en-US"/>
              </w:rPr>
              <w:t>Tinned</w:t>
            </w:r>
            <w:r w:rsidR="00132A84" w:rsidRPr="007F555B">
              <w:rPr>
                <w:rFonts w:asciiTheme="minorHAnsi" w:hAnsiTheme="minorHAnsi" w:cstheme="minorHAnsi"/>
                <w:color w:val="auto"/>
                <w:lang w:val="en-US"/>
              </w:rPr>
              <w:t xml:space="preserve"> &gt; 8</w:t>
            </w:r>
            <w:r w:rsidR="009256AA">
              <w:rPr>
                <w:rFonts w:asciiTheme="minorHAnsi" w:hAnsiTheme="minorHAnsi" w:cstheme="minorHAnsi"/>
                <w:color w:val="auto"/>
                <w:lang w:val="en-US"/>
              </w:rPr>
              <w:t>.</w:t>
            </w:r>
            <w:r w:rsidR="00132A84" w:rsidRPr="007F555B">
              <w:rPr>
                <w:rFonts w:asciiTheme="minorHAnsi" w:hAnsiTheme="minorHAnsi" w:cstheme="minorHAnsi"/>
                <w:color w:val="auto"/>
                <w:lang w:val="en-US"/>
              </w:rPr>
              <w:t xml:space="preserve">4g/m² </w:t>
            </w:r>
            <w:r w:rsidR="009256AA">
              <w:rPr>
                <w:rFonts w:asciiTheme="minorHAnsi" w:hAnsiTheme="minorHAnsi" w:cstheme="minorHAnsi"/>
                <w:color w:val="auto"/>
                <w:lang w:val="en-US"/>
              </w:rPr>
              <w:t>to</w:t>
            </w:r>
            <w:r w:rsidR="00132A84" w:rsidRPr="007F555B">
              <w:rPr>
                <w:rFonts w:asciiTheme="minorHAnsi" w:hAnsiTheme="minorHAnsi" w:cstheme="minorHAnsi"/>
                <w:color w:val="auto"/>
                <w:lang w:val="en-US"/>
              </w:rPr>
              <w:t xml:space="preserve"> 11</w:t>
            </w:r>
            <w:r w:rsidR="009256AA">
              <w:rPr>
                <w:rFonts w:asciiTheme="minorHAnsi" w:hAnsiTheme="minorHAnsi" w:cstheme="minorHAnsi"/>
                <w:color w:val="auto"/>
                <w:lang w:val="en-US"/>
              </w:rPr>
              <w:t>.</w:t>
            </w:r>
            <w:r w:rsidR="00132A84" w:rsidRPr="007F555B">
              <w:rPr>
                <w:rFonts w:asciiTheme="minorHAnsi" w:hAnsiTheme="minorHAnsi" w:cstheme="minorHAnsi"/>
                <w:color w:val="auto"/>
                <w:lang w:val="en-US"/>
              </w:rPr>
              <w:t>2g/m²</w:t>
            </w:r>
          </w:p>
        </w:tc>
      </w:tr>
      <w:tr w:rsidR="00132A84" w:rsidRPr="00F538CE" w14:paraId="0FBEA299" w14:textId="77777777" w:rsidTr="00724A2C">
        <w:trPr>
          <w:trHeight w:val="315"/>
          <w:jc w:val="center"/>
        </w:trPr>
        <w:tc>
          <w:tcPr>
            <w:tcW w:w="4945" w:type="dxa"/>
            <w:shd w:val="clear" w:color="auto" w:fill="auto"/>
            <w:noWrap/>
          </w:tcPr>
          <w:p w14:paraId="6BB07A95"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C5</w:t>
            </w:r>
          </w:p>
        </w:tc>
        <w:tc>
          <w:tcPr>
            <w:tcW w:w="4036" w:type="dxa"/>
            <w:shd w:val="clear" w:color="auto" w:fill="auto"/>
            <w:noWrap/>
          </w:tcPr>
          <w:p w14:paraId="6C5B9060" w14:textId="15AEEC39" w:rsidR="00132A84" w:rsidRPr="00FF21BF" w:rsidRDefault="009256AA" w:rsidP="00724A2C">
            <w:pPr>
              <w:pStyle w:val="Default"/>
              <w:rPr>
                <w:rFonts w:asciiTheme="minorHAnsi" w:hAnsiTheme="minorHAnsi" w:cstheme="minorHAnsi"/>
                <w:color w:val="auto"/>
              </w:rPr>
            </w:pPr>
            <w:r w:rsidRPr="007F555B">
              <w:rPr>
                <w:rFonts w:asciiTheme="minorHAnsi" w:hAnsiTheme="minorHAnsi" w:cstheme="minorHAnsi"/>
                <w:color w:val="auto"/>
                <w:lang w:val="en-US"/>
              </w:rPr>
              <w:t>Tinned</w:t>
            </w:r>
            <w:r w:rsidR="00132A84" w:rsidRPr="00B674EE">
              <w:rPr>
                <w:rFonts w:asciiTheme="minorHAnsi" w:hAnsiTheme="minorHAnsi" w:cstheme="minorHAnsi"/>
                <w:color w:val="auto"/>
              </w:rPr>
              <w:t xml:space="preserve"> &gt;11</w:t>
            </w:r>
            <w:r>
              <w:rPr>
                <w:rFonts w:asciiTheme="minorHAnsi" w:hAnsiTheme="minorHAnsi" w:cstheme="minorHAnsi"/>
                <w:color w:val="auto"/>
              </w:rPr>
              <w:t>.</w:t>
            </w:r>
            <w:r w:rsidR="00132A84" w:rsidRPr="00B674EE">
              <w:rPr>
                <w:rFonts w:asciiTheme="minorHAnsi" w:hAnsiTheme="minorHAnsi" w:cstheme="minorHAnsi"/>
                <w:color w:val="auto"/>
              </w:rPr>
              <w:t>2g/m²</w:t>
            </w:r>
          </w:p>
        </w:tc>
      </w:tr>
      <w:tr w:rsidR="00132A84" w:rsidRPr="00F538CE" w14:paraId="42FBD846" w14:textId="77777777" w:rsidTr="00724A2C">
        <w:trPr>
          <w:trHeight w:val="315"/>
          <w:jc w:val="center"/>
        </w:trPr>
        <w:tc>
          <w:tcPr>
            <w:tcW w:w="4945" w:type="dxa"/>
            <w:shd w:val="clear" w:color="auto" w:fill="auto"/>
            <w:noWrap/>
          </w:tcPr>
          <w:p w14:paraId="1F707477"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C6</w:t>
            </w:r>
          </w:p>
        </w:tc>
        <w:tc>
          <w:tcPr>
            <w:tcW w:w="4036" w:type="dxa"/>
            <w:shd w:val="clear" w:color="auto" w:fill="auto"/>
            <w:noWrap/>
          </w:tcPr>
          <w:p w14:paraId="3830CB81" w14:textId="15C59108" w:rsidR="00132A84" w:rsidRPr="00FF21BF" w:rsidRDefault="00132A84" w:rsidP="00724A2C">
            <w:pPr>
              <w:pStyle w:val="Default"/>
              <w:rPr>
                <w:rFonts w:asciiTheme="minorHAnsi" w:hAnsiTheme="minorHAnsi" w:cstheme="minorHAnsi"/>
                <w:color w:val="auto"/>
              </w:rPr>
            </w:pPr>
            <w:proofErr w:type="spellStart"/>
            <w:r w:rsidRPr="00B01871">
              <w:rPr>
                <w:rFonts w:asciiTheme="minorHAnsi" w:hAnsiTheme="minorHAnsi" w:cstheme="minorHAnsi"/>
                <w:color w:val="auto"/>
              </w:rPr>
              <w:t>C</w:t>
            </w:r>
            <w:r w:rsidR="009256AA">
              <w:rPr>
                <w:rFonts w:asciiTheme="minorHAnsi" w:hAnsiTheme="minorHAnsi" w:cstheme="minorHAnsi"/>
                <w:color w:val="auto"/>
              </w:rPr>
              <w:t>hromed</w:t>
            </w:r>
            <w:proofErr w:type="spellEnd"/>
            <w:r w:rsidRPr="00B01871">
              <w:rPr>
                <w:rFonts w:asciiTheme="minorHAnsi" w:hAnsiTheme="minorHAnsi" w:cstheme="minorHAnsi"/>
                <w:color w:val="auto"/>
              </w:rPr>
              <w:t xml:space="preserve"> ≤60mg/m²</w:t>
            </w:r>
          </w:p>
        </w:tc>
      </w:tr>
      <w:tr w:rsidR="00132A84" w:rsidRPr="009256AA" w14:paraId="22E7E620" w14:textId="77777777" w:rsidTr="00724A2C">
        <w:trPr>
          <w:trHeight w:val="315"/>
          <w:jc w:val="center"/>
        </w:trPr>
        <w:tc>
          <w:tcPr>
            <w:tcW w:w="4945" w:type="dxa"/>
            <w:shd w:val="clear" w:color="auto" w:fill="auto"/>
            <w:noWrap/>
          </w:tcPr>
          <w:p w14:paraId="52A4C90D"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C7</w:t>
            </w:r>
          </w:p>
        </w:tc>
        <w:tc>
          <w:tcPr>
            <w:tcW w:w="4036" w:type="dxa"/>
            <w:shd w:val="clear" w:color="auto" w:fill="auto"/>
            <w:noWrap/>
          </w:tcPr>
          <w:p w14:paraId="16C1C67A" w14:textId="4D11AF01" w:rsidR="00132A84" w:rsidRPr="009256AA" w:rsidRDefault="009256AA" w:rsidP="00724A2C">
            <w:pPr>
              <w:pStyle w:val="Default"/>
              <w:rPr>
                <w:rFonts w:asciiTheme="minorHAnsi" w:hAnsiTheme="minorHAnsi" w:cstheme="minorHAnsi"/>
                <w:color w:val="auto"/>
                <w:lang w:val="en-US"/>
              </w:rPr>
            </w:pPr>
            <w:r w:rsidRPr="009256AA">
              <w:rPr>
                <w:rFonts w:asciiTheme="minorHAnsi" w:hAnsiTheme="minorHAnsi" w:cstheme="minorHAnsi"/>
                <w:color w:val="auto"/>
                <w:lang w:val="en-US"/>
              </w:rPr>
              <w:t>Chromed</w:t>
            </w:r>
            <w:r w:rsidR="00132A84" w:rsidRPr="009256AA">
              <w:rPr>
                <w:rFonts w:asciiTheme="minorHAnsi" w:hAnsiTheme="minorHAnsi" w:cstheme="minorHAnsi"/>
                <w:color w:val="auto"/>
                <w:lang w:val="en-US"/>
              </w:rPr>
              <w:t xml:space="preserve"> &gt;60mg/m² a ≤75mg/m²</w:t>
            </w:r>
          </w:p>
        </w:tc>
      </w:tr>
      <w:tr w:rsidR="00132A84" w:rsidRPr="00F538CE" w14:paraId="54E4D2A6" w14:textId="77777777" w:rsidTr="00724A2C">
        <w:trPr>
          <w:trHeight w:val="315"/>
          <w:jc w:val="center"/>
        </w:trPr>
        <w:tc>
          <w:tcPr>
            <w:tcW w:w="4945" w:type="dxa"/>
            <w:shd w:val="clear" w:color="auto" w:fill="auto"/>
            <w:noWrap/>
          </w:tcPr>
          <w:p w14:paraId="35742F1F"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C8</w:t>
            </w:r>
          </w:p>
        </w:tc>
        <w:tc>
          <w:tcPr>
            <w:tcW w:w="4036" w:type="dxa"/>
            <w:shd w:val="clear" w:color="auto" w:fill="auto"/>
            <w:noWrap/>
          </w:tcPr>
          <w:p w14:paraId="45407567" w14:textId="7D98726E" w:rsidR="00132A84" w:rsidRPr="00FF21BF" w:rsidRDefault="009256AA" w:rsidP="00724A2C">
            <w:pPr>
              <w:pStyle w:val="Default"/>
              <w:rPr>
                <w:rFonts w:asciiTheme="minorHAnsi" w:hAnsiTheme="minorHAnsi" w:cstheme="minorHAnsi"/>
                <w:color w:val="auto"/>
              </w:rPr>
            </w:pPr>
            <w:proofErr w:type="spellStart"/>
            <w:r w:rsidRPr="00B01871">
              <w:rPr>
                <w:rFonts w:asciiTheme="minorHAnsi" w:hAnsiTheme="minorHAnsi" w:cstheme="minorHAnsi"/>
                <w:color w:val="auto"/>
              </w:rPr>
              <w:t>C</w:t>
            </w:r>
            <w:r>
              <w:rPr>
                <w:rFonts w:asciiTheme="minorHAnsi" w:hAnsiTheme="minorHAnsi" w:cstheme="minorHAnsi"/>
                <w:color w:val="auto"/>
              </w:rPr>
              <w:t>hromed</w:t>
            </w:r>
            <w:proofErr w:type="spellEnd"/>
            <w:r w:rsidR="00132A84" w:rsidRPr="00733AD2">
              <w:rPr>
                <w:rFonts w:asciiTheme="minorHAnsi" w:hAnsiTheme="minorHAnsi" w:cstheme="minorHAnsi"/>
                <w:color w:val="auto"/>
              </w:rPr>
              <w:t xml:space="preserve"> &gt;75mg/m²</w:t>
            </w:r>
          </w:p>
        </w:tc>
      </w:tr>
    </w:tbl>
    <w:p w14:paraId="69720929" w14:textId="77777777" w:rsidR="00132A84" w:rsidRDefault="00132A84" w:rsidP="00132A84">
      <w:pPr>
        <w:ind w:right="-199"/>
        <w:jc w:val="both"/>
        <w:rPr>
          <w:rFonts w:cstheme="minorHAnsi"/>
          <w:iCs/>
        </w:rPr>
      </w:pPr>
    </w:p>
    <w:p w14:paraId="5B27A57D" w14:textId="77777777" w:rsidR="009256AA" w:rsidRDefault="009256AA" w:rsidP="00132A84">
      <w:pPr>
        <w:ind w:right="-199"/>
        <w:jc w:val="both"/>
        <w:rPr>
          <w:rFonts w:cstheme="minorHAnsi"/>
          <w:iCs/>
        </w:rPr>
      </w:pPr>
    </w:p>
    <w:p w14:paraId="1BC6A713" w14:textId="77777777" w:rsidR="009256AA" w:rsidRDefault="009256AA" w:rsidP="00132A84">
      <w:pPr>
        <w:ind w:right="-199"/>
        <w:jc w:val="both"/>
        <w:rPr>
          <w:rFonts w:cstheme="minorHAnsi"/>
          <w:iCs/>
        </w:rPr>
      </w:pPr>
    </w:p>
    <w:p w14:paraId="5131C5DF" w14:textId="77777777" w:rsidR="009256AA" w:rsidRDefault="009256AA" w:rsidP="00132A84">
      <w:pPr>
        <w:ind w:right="-199"/>
        <w:jc w:val="both"/>
        <w:rPr>
          <w:rFonts w:cstheme="minorHAnsi"/>
          <w:iCs/>
        </w:rPr>
      </w:pPr>
    </w:p>
    <w:p w14:paraId="566FF1A3" w14:textId="77777777" w:rsidR="009256AA" w:rsidRDefault="009256AA" w:rsidP="00132A84">
      <w:pPr>
        <w:ind w:right="-199"/>
        <w:jc w:val="both"/>
        <w:rPr>
          <w:rFonts w:cstheme="minorHAnsi"/>
          <w:iCs/>
        </w:rPr>
      </w:pPr>
    </w:p>
    <w:p w14:paraId="5B23BF5C" w14:textId="0D5FEF3D" w:rsidR="009256AA" w:rsidRPr="00D400FC" w:rsidRDefault="009256AA" w:rsidP="009256AA">
      <w:pPr>
        <w:ind w:firstLine="708"/>
        <w:jc w:val="both"/>
        <w:rPr>
          <w:rFonts w:ascii="Calibri" w:hAnsi="Calibri" w:cs="Calibri"/>
          <w:sz w:val="24"/>
          <w:szCs w:val="24"/>
          <w:lang w:val="en-US"/>
        </w:rPr>
      </w:pPr>
      <w:r w:rsidRPr="00EC7F81">
        <w:rPr>
          <w:rFonts w:cstheme="minorHAnsi"/>
          <w:b/>
          <w:sz w:val="24"/>
          <w:szCs w:val="24"/>
          <w:lang w:val="en-US"/>
        </w:rPr>
        <w:lastRenderedPageBreak/>
        <w:t>Characteristic</w:t>
      </w:r>
      <w:r w:rsidRPr="00D400FC">
        <w:rPr>
          <w:rFonts w:cstheme="minorHAnsi"/>
          <w:b/>
          <w:sz w:val="24"/>
          <w:szCs w:val="24"/>
          <w:lang w:val="en-US"/>
        </w:rPr>
        <w:t xml:space="preserve"> </w:t>
      </w:r>
      <w:r>
        <w:rPr>
          <w:rFonts w:cstheme="minorHAnsi"/>
          <w:b/>
          <w:sz w:val="24"/>
          <w:szCs w:val="24"/>
          <w:lang w:val="en-US"/>
        </w:rPr>
        <w:t>4</w:t>
      </w:r>
      <w:r w:rsidRPr="00D400FC">
        <w:rPr>
          <w:rFonts w:cstheme="minorHAnsi"/>
          <w:b/>
          <w:sz w:val="24"/>
          <w:szCs w:val="24"/>
          <w:lang w:val="en-US"/>
        </w:rPr>
        <w:t xml:space="preserve">: </w:t>
      </w:r>
      <w:r>
        <w:rPr>
          <w:rFonts w:cstheme="minorHAnsi"/>
          <w:bCs/>
          <w:sz w:val="24"/>
          <w:szCs w:val="24"/>
          <w:lang w:val="en-US"/>
        </w:rPr>
        <w:t>in</w:t>
      </w:r>
      <w:r w:rsidRPr="00597E58">
        <w:rPr>
          <w:rFonts w:cstheme="minorHAnsi"/>
          <w:bCs/>
          <w:sz w:val="24"/>
          <w:szCs w:val="24"/>
          <w:lang w:val="en-US"/>
        </w:rPr>
        <w:t xml:space="preserve">ternal </w:t>
      </w:r>
      <w:r>
        <w:rPr>
          <w:rFonts w:ascii="Calibri" w:hAnsi="Calibri" w:cs="Calibri"/>
          <w:sz w:val="24"/>
          <w:szCs w:val="24"/>
          <w:lang w:val="en-US"/>
        </w:rPr>
        <w:t xml:space="preserve">coating weight </w:t>
      </w:r>
      <w:r w:rsidRPr="00D400FC">
        <w:rPr>
          <w:rFonts w:ascii="Calibri" w:hAnsi="Calibri" w:cs="Calibri"/>
          <w:sz w:val="24"/>
          <w:szCs w:val="24"/>
          <w:lang w:val="en-US"/>
        </w:rPr>
        <w:t>, as specified below:</w:t>
      </w:r>
    </w:p>
    <w:p w14:paraId="7A71D599" w14:textId="77777777" w:rsidR="00132A84" w:rsidRPr="009256AA" w:rsidRDefault="00132A84" w:rsidP="00132A84">
      <w:pPr>
        <w:ind w:right="-199"/>
        <w:rPr>
          <w:rFonts w:cstheme="minorHAnsi"/>
          <w:b/>
          <w:sz w:val="24"/>
          <w:szCs w:val="24"/>
          <w:lang w:val="en-US"/>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9256AA" w:rsidRPr="00F538CE" w14:paraId="5FE159EF" w14:textId="77777777" w:rsidTr="00724A2C">
        <w:trPr>
          <w:trHeight w:val="50"/>
          <w:jc w:val="center"/>
        </w:trPr>
        <w:tc>
          <w:tcPr>
            <w:tcW w:w="4945" w:type="dxa"/>
            <w:shd w:val="clear" w:color="auto" w:fill="auto"/>
            <w:noWrap/>
            <w:vAlign w:val="bottom"/>
            <w:hideMark/>
          </w:tcPr>
          <w:p w14:paraId="7C1C35E8" w14:textId="20123D94" w:rsidR="009256AA" w:rsidRPr="00F538CE" w:rsidRDefault="009256AA" w:rsidP="009256AA">
            <w:pPr>
              <w:rPr>
                <w:rFonts w:cstheme="minorHAnsi"/>
                <w:b/>
                <w:bCs/>
                <w:sz w:val="24"/>
                <w:szCs w:val="24"/>
              </w:rPr>
            </w:pPr>
            <w:proofErr w:type="spellStart"/>
            <w:r>
              <w:rPr>
                <w:rFonts w:cstheme="minorHAnsi"/>
                <w:b/>
                <w:bCs/>
                <w:sz w:val="24"/>
                <w:szCs w:val="24"/>
              </w:rPr>
              <w:t>Code</w:t>
            </w:r>
            <w:proofErr w:type="spellEnd"/>
          </w:p>
        </w:tc>
        <w:tc>
          <w:tcPr>
            <w:tcW w:w="4036" w:type="dxa"/>
            <w:shd w:val="clear" w:color="auto" w:fill="auto"/>
            <w:noWrap/>
            <w:vAlign w:val="bottom"/>
            <w:hideMark/>
          </w:tcPr>
          <w:p w14:paraId="614CF1B3" w14:textId="50E98B80" w:rsidR="009256AA" w:rsidRPr="00F538CE" w:rsidRDefault="009256AA" w:rsidP="009256AA">
            <w:pPr>
              <w:rPr>
                <w:rFonts w:cstheme="minorHAnsi"/>
                <w:b/>
                <w:bCs/>
                <w:sz w:val="24"/>
                <w:szCs w:val="24"/>
              </w:rPr>
            </w:pPr>
            <w:proofErr w:type="spellStart"/>
            <w:r>
              <w:rPr>
                <w:rFonts w:cstheme="minorHAnsi"/>
                <w:b/>
                <w:bCs/>
                <w:sz w:val="24"/>
                <w:szCs w:val="24"/>
              </w:rPr>
              <w:t>Specification</w:t>
            </w:r>
            <w:proofErr w:type="spellEnd"/>
          </w:p>
        </w:tc>
      </w:tr>
      <w:tr w:rsidR="009256AA" w:rsidRPr="009256AA" w14:paraId="4858E3B8" w14:textId="77777777" w:rsidTr="00724A2C">
        <w:trPr>
          <w:trHeight w:val="315"/>
          <w:jc w:val="center"/>
        </w:trPr>
        <w:tc>
          <w:tcPr>
            <w:tcW w:w="4945" w:type="dxa"/>
            <w:shd w:val="clear" w:color="auto" w:fill="auto"/>
            <w:noWrap/>
          </w:tcPr>
          <w:p w14:paraId="634413F8" w14:textId="77777777" w:rsidR="009256AA" w:rsidRPr="00F538CE" w:rsidRDefault="009256AA" w:rsidP="009256AA">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1</w:t>
            </w:r>
          </w:p>
        </w:tc>
        <w:tc>
          <w:tcPr>
            <w:tcW w:w="4036" w:type="dxa"/>
            <w:shd w:val="clear" w:color="auto" w:fill="auto"/>
            <w:noWrap/>
          </w:tcPr>
          <w:p w14:paraId="45BEEB62" w14:textId="76C1F94A" w:rsidR="009256AA" w:rsidRPr="009256AA" w:rsidRDefault="009256AA" w:rsidP="009256AA">
            <w:pPr>
              <w:pStyle w:val="Default"/>
              <w:rPr>
                <w:rFonts w:asciiTheme="minorHAnsi" w:hAnsiTheme="minorHAnsi" w:cstheme="minorHAnsi"/>
                <w:color w:val="auto"/>
                <w:lang w:val="en-US"/>
              </w:rPr>
            </w:pPr>
            <w:r w:rsidRPr="007F555B">
              <w:rPr>
                <w:rFonts w:asciiTheme="minorHAnsi" w:hAnsiTheme="minorHAnsi" w:cstheme="minorHAnsi"/>
                <w:color w:val="auto"/>
                <w:lang w:val="en-US"/>
              </w:rPr>
              <w:t>Tinned ≥1g/m² to ≤2</w:t>
            </w:r>
            <w:r>
              <w:rPr>
                <w:rFonts w:asciiTheme="minorHAnsi" w:hAnsiTheme="minorHAnsi" w:cstheme="minorHAnsi"/>
                <w:color w:val="auto"/>
                <w:lang w:val="en-US"/>
              </w:rPr>
              <w:t>.</w:t>
            </w:r>
            <w:r w:rsidRPr="007F555B">
              <w:rPr>
                <w:rFonts w:asciiTheme="minorHAnsi" w:hAnsiTheme="minorHAnsi" w:cstheme="minorHAnsi"/>
                <w:color w:val="auto"/>
                <w:lang w:val="en-US"/>
              </w:rPr>
              <w:t>8g/m²</w:t>
            </w:r>
          </w:p>
        </w:tc>
      </w:tr>
      <w:tr w:rsidR="009256AA" w:rsidRPr="009256AA" w14:paraId="46DD5108" w14:textId="77777777" w:rsidTr="00724A2C">
        <w:trPr>
          <w:trHeight w:val="315"/>
          <w:jc w:val="center"/>
        </w:trPr>
        <w:tc>
          <w:tcPr>
            <w:tcW w:w="4945" w:type="dxa"/>
            <w:shd w:val="clear" w:color="auto" w:fill="auto"/>
            <w:noWrap/>
          </w:tcPr>
          <w:p w14:paraId="1524F0E0" w14:textId="77777777" w:rsidR="009256AA" w:rsidRPr="00F538CE" w:rsidRDefault="009256AA" w:rsidP="009256AA">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2</w:t>
            </w:r>
          </w:p>
        </w:tc>
        <w:tc>
          <w:tcPr>
            <w:tcW w:w="4036" w:type="dxa"/>
            <w:shd w:val="clear" w:color="auto" w:fill="auto"/>
            <w:noWrap/>
          </w:tcPr>
          <w:p w14:paraId="45396B7C" w14:textId="3D1A5F3E" w:rsidR="009256AA" w:rsidRPr="009256AA" w:rsidRDefault="009256AA" w:rsidP="009256AA">
            <w:pPr>
              <w:pStyle w:val="Default"/>
              <w:rPr>
                <w:rFonts w:asciiTheme="minorHAnsi" w:hAnsiTheme="minorHAnsi" w:cstheme="minorHAnsi"/>
                <w:color w:val="auto"/>
                <w:lang w:val="en-US"/>
              </w:rPr>
            </w:pPr>
            <w:r w:rsidRPr="007F555B">
              <w:rPr>
                <w:rFonts w:asciiTheme="minorHAnsi" w:hAnsiTheme="minorHAnsi" w:cstheme="minorHAnsi"/>
                <w:color w:val="auto"/>
                <w:lang w:val="en-US"/>
              </w:rPr>
              <w:t>Tinned &gt;2</w:t>
            </w:r>
            <w:r>
              <w:rPr>
                <w:rFonts w:asciiTheme="minorHAnsi" w:hAnsiTheme="minorHAnsi" w:cstheme="minorHAnsi"/>
                <w:color w:val="auto"/>
                <w:lang w:val="en-US"/>
              </w:rPr>
              <w:t>.</w:t>
            </w:r>
            <w:r w:rsidRPr="007F555B">
              <w:rPr>
                <w:rFonts w:asciiTheme="minorHAnsi" w:hAnsiTheme="minorHAnsi" w:cstheme="minorHAnsi"/>
                <w:color w:val="auto"/>
                <w:lang w:val="en-US"/>
              </w:rPr>
              <w:t xml:space="preserve">8g/m² </w:t>
            </w:r>
            <w:r>
              <w:rPr>
                <w:rFonts w:asciiTheme="minorHAnsi" w:hAnsiTheme="minorHAnsi" w:cstheme="minorHAnsi"/>
                <w:color w:val="auto"/>
                <w:lang w:val="en-US"/>
              </w:rPr>
              <w:t>to</w:t>
            </w:r>
            <w:r w:rsidRPr="007F555B">
              <w:rPr>
                <w:rFonts w:asciiTheme="minorHAnsi" w:hAnsiTheme="minorHAnsi" w:cstheme="minorHAnsi"/>
                <w:color w:val="auto"/>
                <w:lang w:val="en-US"/>
              </w:rPr>
              <w:t xml:space="preserve"> ≤5</w:t>
            </w:r>
            <w:r>
              <w:rPr>
                <w:rFonts w:asciiTheme="minorHAnsi" w:hAnsiTheme="minorHAnsi" w:cstheme="minorHAnsi"/>
                <w:color w:val="auto"/>
                <w:lang w:val="en-US"/>
              </w:rPr>
              <w:t>.</w:t>
            </w:r>
            <w:r w:rsidRPr="007F555B">
              <w:rPr>
                <w:rFonts w:asciiTheme="minorHAnsi" w:hAnsiTheme="minorHAnsi" w:cstheme="minorHAnsi"/>
                <w:color w:val="auto"/>
                <w:lang w:val="en-US"/>
              </w:rPr>
              <w:t>6g/m²</w:t>
            </w:r>
          </w:p>
        </w:tc>
      </w:tr>
      <w:tr w:rsidR="009256AA" w:rsidRPr="009256AA" w14:paraId="7DF7418C" w14:textId="77777777" w:rsidTr="00724A2C">
        <w:trPr>
          <w:trHeight w:val="315"/>
          <w:jc w:val="center"/>
        </w:trPr>
        <w:tc>
          <w:tcPr>
            <w:tcW w:w="4945" w:type="dxa"/>
            <w:shd w:val="clear" w:color="auto" w:fill="auto"/>
            <w:noWrap/>
          </w:tcPr>
          <w:p w14:paraId="337A89B5" w14:textId="77777777" w:rsidR="009256AA" w:rsidRPr="00F538CE" w:rsidRDefault="009256AA" w:rsidP="009256AA">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3</w:t>
            </w:r>
          </w:p>
        </w:tc>
        <w:tc>
          <w:tcPr>
            <w:tcW w:w="4036" w:type="dxa"/>
            <w:shd w:val="clear" w:color="auto" w:fill="auto"/>
            <w:noWrap/>
          </w:tcPr>
          <w:p w14:paraId="7F01AA82" w14:textId="102FB71F" w:rsidR="009256AA" w:rsidRPr="009256AA" w:rsidRDefault="009256AA" w:rsidP="009256AA">
            <w:pPr>
              <w:pStyle w:val="Default"/>
              <w:rPr>
                <w:rFonts w:asciiTheme="minorHAnsi" w:hAnsiTheme="minorHAnsi" w:cstheme="minorHAnsi"/>
                <w:color w:val="auto"/>
                <w:lang w:val="en-US"/>
              </w:rPr>
            </w:pPr>
            <w:r>
              <w:rPr>
                <w:rFonts w:asciiTheme="minorHAnsi" w:hAnsiTheme="minorHAnsi" w:cstheme="minorHAnsi"/>
                <w:color w:val="auto"/>
                <w:lang w:val="en-US"/>
              </w:rPr>
              <w:t>T</w:t>
            </w:r>
            <w:r w:rsidRPr="007F555B">
              <w:rPr>
                <w:rFonts w:asciiTheme="minorHAnsi" w:hAnsiTheme="minorHAnsi" w:cstheme="minorHAnsi"/>
                <w:color w:val="auto"/>
                <w:lang w:val="en-US"/>
              </w:rPr>
              <w:t>inned  &gt;5</w:t>
            </w:r>
            <w:r>
              <w:rPr>
                <w:rFonts w:asciiTheme="minorHAnsi" w:hAnsiTheme="minorHAnsi" w:cstheme="minorHAnsi"/>
                <w:color w:val="auto"/>
                <w:lang w:val="en-US"/>
              </w:rPr>
              <w:t>.</w:t>
            </w:r>
            <w:r w:rsidRPr="007F555B">
              <w:rPr>
                <w:rFonts w:asciiTheme="minorHAnsi" w:hAnsiTheme="minorHAnsi" w:cstheme="minorHAnsi"/>
                <w:color w:val="auto"/>
                <w:lang w:val="en-US"/>
              </w:rPr>
              <w:t xml:space="preserve">6g/m² </w:t>
            </w:r>
            <w:r>
              <w:rPr>
                <w:rFonts w:asciiTheme="minorHAnsi" w:hAnsiTheme="minorHAnsi" w:cstheme="minorHAnsi"/>
                <w:color w:val="auto"/>
                <w:lang w:val="en-US"/>
              </w:rPr>
              <w:t>to</w:t>
            </w:r>
            <w:r w:rsidRPr="007F555B">
              <w:rPr>
                <w:rFonts w:asciiTheme="minorHAnsi" w:hAnsiTheme="minorHAnsi" w:cstheme="minorHAnsi"/>
                <w:color w:val="auto"/>
                <w:lang w:val="en-US"/>
              </w:rPr>
              <w:t xml:space="preserve"> 8</w:t>
            </w:r>
            <w:r>
              <w:rPr>
                <w:rFonts w:asciiTheme="minorHAnsi" w:hAnsiTheme="minorHAnsi" w:cstheme="minorHAnsi"/>
                <w:color w:val="auto"/>
                <w:lang w:val="en-US"/>
              </w:rPr>
              <w:t>.</w:t>
            </w:r>
            <w:r w:rsidRPr="007F555B">
              <w:rPr>
                <w:rFonts w:asciiTheme="minorHAnsi" w:hAnsiTheme="minorHAnsi" w:cstheme="minorHAnsi"/>
                <w:color w:val="auto"/>
                <w:lang w:val="en-US"/>
              </w:rPr>
              <w:t>4g/m²</w:t>
            </w:r>
          </w:p>
        </w:tc>
      </w:tr>
      <w:tr w:rsidR="009256AA" w:rsidRPr="009256AA" w14:paraId="4F9E4D8D" w14:textId="77777777" w:rsidTr="00724A2C">
        <w:trPr>
          <w:trHeight w:val="315"/>
          <w:jc w:val="center"/>
        </w:trPr>
        <w:tc>
          <w:tcPr>
            <w:tcW w:w="4945" w:type="dxa"/>
            <w:shd w:val="clear" w:color="auto" w:fill="auto"/>
            <w:noWrap/>
          </w:tcPr>
          <w:p w14:paraId="119A8FAC" w14:textId="77777777" w:rsidR="009256AA" w:rsidRDefault="009256AA" w:rsidP="009256AA">
            <w:pPr>
              <w:pStyle w:val="Default"/>
              <w:rPr>
                <w:rFonts w:asciiTheme="minorHAnsi" w:hAnsiTheme="minorHAnsi" w:cstheme="minorHAnsi"/>
                <w:b/>
                <w:bCs/>
                <w:color w:val="auto"/>
              </w:rPr>
            </w:pPr>
            <w:r>
              <w:rPr>
                <w:rFonts w:asciiTheme="minorHAnsi" w:hAnsiTheme="minorHAnsi" w:cstheme="minorHAnsi"/>
                <w:b/>
                <w:bCs/>
                <w:color w:val="auto"/>
              </w:rPr>
              <w:t>D</w:t>
            </w:r>
            <w:r w:rsidRPr="00F538CE">
              <w:rPr>
                <w:rFonts w:asciiTheme="minorHAnsi" w:hAnsiTheme="minorHAnsi" w:cstheme="minorHAnsi"/>
                <w:b/>
                <w:bCs/>
                <w:color w:val="auto"/>
              </w:rPr>
              <w:t>4</w:t>
            </w:r>
          </w:p>
        </w:tc>
        <w:tc>
          <w:tcPr>
            <w:tcW w:w="4036" w:type="dxa"/>
            <w:shd w:val="clear" w:color="auto" w:fill="auto"/>
            <w:noWrap/>
          </w:tcPr>
          <w:p w14:paraId="71867E0B" w14:textId="7D9BD9DF" w:rsidR="009256AA" w:rsidRPr="009256AA" w:rsidRDefault="009256AA" w:rsidP="009256AA">
            <w:pPr>
              <w:pStyle w:val="Default"/>
              <w:rPr>
                <w:rFonts w:asciiTheme="minorHAnsi" w:hAnsiTheme="minorHAnsi" w:cstheme="minorHAnsi"/>
                <w:color w:val="auto"/>
                <w:lang w:val="en-US"/>
              </w:rPr>
            </w:pPr>
            <w:r w:rsidRPr="007F555B">
              <w:rPr>
                <w:rFonts w:asciiTheme="minorHAnsi" w:hAnsiTheme="minorHAnsi" w:cstheme="minorHAnsi"/>
                <w:color w:val="auto"/>
                <w:lang w:val="en-US"/>
              </w:rPr>
              <w:t>Tinned &gt; 8</w:t>
            </w:r>
            <w:r>
              <w:rPr>
                <w:rFonts w:asciiTheme="minorHAnsi" w:hAnsiTheme="minorHAnsi" w:cstheme="minorHAnsi"/>
                <w:color w:val="auto"/>
                <w:lang w:val="en-US"/>
              </w:rPr>
              <w:t>.</w:t>
            </w:r>
            <w:r w:rsidRPr="007F555B">
              <w:rPr>
                <w:rFonts w:asciiTheme="minorHAnsi" w:hAnsiTheme="minorHAnsi" w:cstheme="minorHAnsi"/>
                <w:color w:val="auto"/>
                <w:lang w:val="en-US"/>
              </w:rPr>
              <w:t xml:space="preserve">4g/m² </w:t>
            </w:r>
            <w:r>
              <w:rPr>
                <w:rFonts w:asciiTheme="minorHAnsi" w:hAnsiTheme="minorHAnsi" w:cstheme="minorHAnsi"/>
                <w:color w:val="auto"/>
                <w:lang w:val="en-US"/>
              </w:rPr>
              <w:t>to</w:t>
            </w:r>
            <w:r w:rsidRPr="007F555B">
              <w:rPr>
                <w:rFonts w:asciiTheme="minorHAnsi" w:hAnsiTheme="minorHAnsi" w:cstheme="minorHAnsi"/>
                <w:color w:val="auto"/>
                <w:lang w:val="en-US"/>
              </w:rPr>
              <w:t xml:space="preserve"> 11</w:t>
            </w:r>
            <w:r>
              <w:rPr>
                <w:rFonts w:asciiTheme="minorHAnsi" w:hAnsiTheme="minorHAnsi" w:cstheme="minorHAnsi"/>
                <w:color w:val="auto"/>
                <w:lang w:val="en-US"/>
              </w:rPr>
              <w:t>.</w:t>
            </w:r>
            <w:r w:rsidRPr="007F555B">
              <w:rPr>
                <w:rFonts w:asciiTheme="minorHAnsi" w:hAnsiTheme="minorHAnsi" w:cstheme="minorHAnsi"/>
                <w:color w:val="auto"/>
                <w:lang w:val="en-US"/>
              </w:rPr>
              <w:t>2g/m²</w:t>
            </w:r>
          </w:p>
        </w:tc>
      </w:tr>
      <w:tr w:rsidR="009256AA" w:rsidRPr="00F538CE" w14:paraId="5276E172" w14:textId="77777777" w:rsidTr="00724A2C">
        <w:trPr>
          <w:trHeight w:val="315"/>
          <w:jc w:val="center"/>
        </w:trPr>
        <w:tc>
          <w:tcPr>
            <w:tcW w:w="4945" w:type="dxa"/>
            <w:shd w:val="clear" w:color="auto" w:fill="auto"/>
            <w:noWrap/>
          </w:tcPr>
          <w:p w14:paraId="0712073F" w14:textId="77777777" w:rsidR="009256AA" w:rsidRDefault="009256AA" w:rsidP="009256AA">
            <w:pPr>
              <w:pStyle w:val="Default"/>
              <w:rPr>
                <w:rFonts w:asciiTheme="minorHAnsi" w:hAnsiTheme="minorHAnsi" w:cstheme="minorHAnsi"/>
                <w:b/>
                <w:bCs/>
                <w:color w:val="auto"/>
              </w:rPr>
            </w:pPr>
            <w:r>
              <w:rPr>
                <w:rFonts w:asciiTheme="minorHAnsi" w:hAnsiTheme="minorHAnsi" w:cstheme="minorHAnsi"/>
                <w:b/>
                <w:bCs/>
                <w:color w:val="auto"/>
              </w:rPr>
              <w:t>D5</w:t>
            </w:r>
          </w:p>
        </w:tc>
        <w:tc>
          <w:tcPr>
            <w:tcW w:w="4036" w:type="dxa"/>
            <w:shd w:val="clear" w:color="auto" w:fill="auto"/>
            <w:noWrap/>
          </w:tcPr>
          <w:p w14:paraId="59ACBA60" w14:textId="717251AA" w:rsidR="009256AA" w:rsidRPr="00FF21BF" w:rsidRDefault="009256AA" w:rsidP="009256AA">
            <w:pPr>
              <w:pStyle w:val="Default"/>
              <w:rPr>
                <w:rFonts w:asciiTheme="minorHAnsi" w:hAnsiTheme="minorHAnsi" w:cstheme="minorHAnsi"/>
                <w:color w:val="auto"/>
              </w:rPr>
            </w:pPr>
            <w:r w:rsidRPr="007F555B">
              <w:rPr>
                <w:rFonts w:asciiTheme="minorHAnsi" w:hAnsiTheme="minorHAnsi" w:cstheme="minorHAnsi"/>
                <w:color w:val="auto"/>
                <w:lang w:val="en-US"/>
              </w:rPr>
              <w:t>Tinned</w:t>
            </w:r>
            <w:r w:rsidRPr="00B674EE">
              <w:rPr>
                <w:rFonts w:asciiTheme="minorHAnsi" w:hAnsiTheme="minorHAnsi" w:cstheme="minorHAnsi"/>
                <w:color w:val="auto"/>
              </w:rPr>
              <w:t xml:space="preserve"> &gt;11</w:t>
            </w:r>
            <w:r>
              <w:rPr>
                <w:rFonts w:asciiTheme="minorHAnsi" w:hAnsiTheme="minorHAnsi" w:cstheme="minorHAnsi"/>
                <w:color w:val="auto"/>
              </w:rPr>
              <w:t>.</w:t>
            </w:r>
            <w:r w:rsidRPr="00B674EE">
              <w:rPr>
                <w:rFonts w:asciiTheme="minorHAnsi" w:hAnsiTheme="minorHAnsi" w:cstheme="minorHAnsi"/>
                <w:color w:val="auto"/>
              </w:rPr>
              <w:t>2g/m²</w:t>
            </w:r>
          </w:p>
        </w:tc>
      </w:tr>
      <w:tr w:rsidR="009256AA" w:rsidRPr="00F538CE" w14:paraId="71598FDD" w14:textId="77777777" w:rsidTr="00724A2C">
        <w:trPr>
          <w:trHeight w:val="315"/>
          <w:jc w:val="center"/>
        </w:trPr>
        <w:tc>
          <w:tcPr>
            <w:tcW w:w="4945" w:type="dxa"/>
            <w:shd w:val="clear" w:color="auto" w:fill="auto"/>
            <w:noWrap/>
          </w:tcPr>
          <w:p w14:paraId="35B3B3D2" w14:textId="77777777" w:rsidR="009256AA" w:rsidRDefault="009256AA" w:rsidP="009256AA">
            <w:pPr>
              <w:pStyle w:val="Default"/>
              <w:rPr>
                <w:rFonts w:asciiTheme="minorHAnsi" w:hAnsiTheme="minorHAnsi" w:cstheme="minorHAnsi"/>
                <w:b/>
                <w:bCs/>
                <w:color w:val="auto"/>
              </w:rPr>
            </w:pPr>
            <w:r>
              <w:rPr>
                <w:rFonts w:asciiTheme="minorHAnsi" w:hAnsiTheme="minorHAnsi" w:cstheme="minorHAnsi"/>
                <w:b/>
                <w:bCs/>
                <w:color w:val="auto"/>
              </w:rPr>
              <w:t>D6</w:t>
            </w:r>
          </w:p>
        </w:tc>
        <w:tc>
          <w:tcPr>
            <w:tcW w:w="4036" w:type="dxa"/>
            <w:shd w:val="clear" w:color="auto" w:fill="auto"/>
            <w:noWrap/>
          </w:tcPr>
          <w:p w14:paraId="4A065E39" w14:textId="11520F80" w:rsidR="009256AA" w:rsidRPr="00FF21BF" w:rsidRDefault="009256AA" w:rsidP="009256AA">
            <w:pPr>
              <w:pStyle w:val="Default"/>
              <w:rPr>
                <w:rFonts w:asciiTheme="minorHAnsi" w:hAnsiTheme="minorHAnsi" w:cstheme="minorHAnsi"/>
                <w:color w:val="auto"/>
              </w:rPr>
            </w:pPr>
            <w:proofErr w:type="spellStart"/>
            <w:r w:rsidRPr="00B01871">
              <w:rPr>
                <w:rFonts w:asciiTheme="minorHAnsi" w:hAnsiTheme="minorHAnsi" w:cstheme="minorHAnsi"/>
                <w:color w:val="auto"/>
              </w:rPr>
              <w:t>C</w:t>
            </w:r>
            <w:r>
              <w:rPr>
                <w:rFonts w:asciiTheme="minorHAnsi" w:hAnsiTheme="minorHAnsi" w:cstheme="minorHAnsi"/>
                <w:color w:val="auto"/>
              </w:rPr>
              <w:t>hromed</w:t>
            </w:r>
            <w:proofErr w:type="spellEnd"/>
            <w:r w:rsidRPr="00B01871">
              <w:rPr>
                <w:rFonts w:asciiTheme="minorHAnsi" w:hAnsiTheme="minorHAnsi" w:cstheme="minorHAnsi"/>
                <w:color w:val="auto"/>
              </w:rPr>
              <w:t xml:space="preserve"> ≤60mg/m²</w:t>
            </w:r>
          </w:p>
        </w:tc>
      </w:tr>
      <w:tr w:rsidR="009256AA" w:rsidRPr="009256AA" w14:paraId="2CBB6E9A" w14:textId="77777777" w:rsidTr="00724A2C">
        <w:trPr>
          <w:trHeight w:val="315"/>
          <w:jc w:val="center"/>
        </w:trPr>
        <w:tc>
          <w:tcPr>
            <w:tcW w:w="4945" w:type="dxa"/>
            <w:shd w:val="clear" w:color="auto" w:fill="auto"/>
            <w:noWrap/>
          </w:tcPr>
          <w:p w14:paraId="13F1055A" w14:textId="77777777" w:rsidR="009256AA" w:rsidRDefault="009256AA" w:rsidP="009256AA">
            <w:pPr>
              <w:pStyle w:val="Default"/>
              <w:rPr>
                <w:rFonts w:asciiTheme="minorHAnsi" w:hAnsiTheme="minorHAnsi" w:cstheme="minorHAnsi"/>
                <w:b/>
                <w:bCs/>
                <w:color w:val="auto"/>
              </w:rPr>
            </w:pPr>
            <w:r>
              <w:rPr>
                <w:rFonts w:asciiTheme="minorHAnsi" w:hAnsiTheme="minorHAnsi" w:cstheme="minorHAnsi"/>
                <w:b/>
                <w:bCs/>
                <w:color w:val="auto"/>
              </w:rPr>
              <w:t>D7</w:t>
            </w:r>
          </w:p>
        </w:tc>
        <w:tc>
          <w:tcPr>
            <w:tcW w:w="4036" w:type="dxa"/>
            <w:shd w:val="clear" w:color="auto" w:fill="auto"/>
            <w:noWrap/>
          </w:tcPr>
          <w:p w14:paraId="20670F1C" w14:textId="1179E350" w:rsidR="009256AA" w:rsidRPr="009256AA" w:rsidRDefault="009256AA" w:rsidP="009256AA">
            <w:pPr>
              <w:pStyle w:val="Default"/>
              <w:rPr>
                <w:rFonts w:asciiTheme="minorHAnsi" w:hAnsiTheme="minorHAnsi" w:cstheme="minorHAnsi"/>
                <w:color w:val="auto"/>
                <w:lang w:val="en-US"/>
              </w:rPr>
            </w:pPr>
            <w:r w:rsidRPr="009256AA">
              <w:rPr>
                <w:rFonts w:asciiTheme="minorHAnsi" w:hAnsiTheme="minorHAnsi" w:cstheme="minorHAnsi"/>
                <w:color w:val="auto"/>
                <w:lang w:val="en-US"/>
              </w:rPr>
              <w:t>Chromed &gt;60mg/m² a ≤75mg/m²</w:t>
            </w:r>
          </w:p>
        </w:tc>
      </w:tr>
      <w:tr w:rsidR="009256AA" w:rsidRPr="00F538CE" w14:paraId="32417241" w14:textId="77777777" w:rsidTr="00724A2C">
        <w:trPr>
          <w:trHeight w:val="315"/>
          <w:jc w:val="center"/>
        </w:trPr>
        <w:tc>
          <w:tcPr>
            <w:tcW w:w="4945" w:type="dxa"/>
            <w:shd w:val="clear" w:color="auto" w:fill="auto"/>
            <w:noWrap/>
          </w:tcPr>
          <w:p w14:paraId="2D8EE416" w14:textId="77777777" w:rsidR="009256AA" w:rsidRDefault="009256AA" w:rsidP="009256AA">
            <w:pPr>
              <w:pStyle w:val="Default"/>
              <w:rPr>
                <w:rFonts w:asciiTheme="minorHAnsi" w:hAnsiTheme="minorHAnsi" w:cstheme="minorHAnsi"/>
                <w:b/>
                <w:bCs/>
                <w:color w:val="auto"/>
              </w:rPr>
            </w:pPr>
            <w:r>
              <w:rPr>
                <w:rFonts w:asciiTheme="minorHAnsi" w:hAnsiTheme="minorHAnsi" w:cstheme="minorHAnsi"/>
                <w:b/>
                <w:bCs/>
                <w:color w:val="auto"/>
              </w:rPr>
              <w:t>D8</w:t>
            </w:r>
          </w:p>
        </w:tc>
        <w:tc>
          <w:tcPr>
            <w:tcW w:w="4036" w:type="dxa"/>
            <w:shd w:val="clear" w:color="auto" w:fill="auto"/>
            <w:noWrap/>
          </w:tcPr>
          <w:p w14:paraId="5DD0E72C" w14:textId="319772E1" w:rsidR="009256AA" w:rsidRPr="00FF21BF" w:rsidRDefault="009256AA" w:rsidP="009256AA">
            <w:pPr>
              <w:pStyle w:val="Default"/>
              <w:rPr>
                <w:rFonts w:asciiTheme="minorHAnsi" w:hAnsiTheme="minorHAnsi" w:cstheme="minorHAnsi"/>
                <w:color w:val="auto"/>
              </w:rPr>
            </w:pPr>
            <w:proofErr w:type="spellStart"/>
            <w:r w:rsidRPr="00B01871">
              <w:rPr>
                <w:rFonts w:asciiTheme="minorHAnsi" w:hAnsiTheme="minorHAnsi" w:cstheme="minorHAnsi"/>
                <w:color w:val="auto"/>
              </w:rPr>
              <w:t>C</w:t>
            </w:r>
            <w:r>
              <w:rPr>
                <w:rFonts w:asciiTheme="minorHAnsi" w:hAnsiTheme="minorHAnsi" w:cstheme="minorHAnsi"/>
                <w:color w:val="auto"/>
              </w:rPr>
              <w:t>hromed</w:t>
            </w:r>
            <w:proofErr w:type="spellEnd"/>
            <w:r w:rsidRPr="00733AD2">
              <w:rPr>
                <w:rFonts w:asciiTheme="minorHAnsi" w:hAnsiTheme="minorHAnsi" w:cstheme="minorHAnsi"/>
                <w:color w:val="auto"/>
              </w:rPr>
              <w:t xml:space="preserve"> &gt;75mg/m²</w:t>
            </w:r>
          </w:p>
        </w:tc>
      </w:tr>
    </w:tbl>
    <w:p w14:paraId="13C8F757" w14:textId="77777777" w:rsidR="00132A84" w:rsidRDefault="00132A84" w:rsidP="00132A84">
      <w:pPr>
        <w:ind w:right="-199" w:firstLine="708"/>
        <w:rPr>
          <w:rFonts w:cstheme="minorHAnsi"/>
          <w:b/>
          <w:sz w:val="24"/>
          <w:szCs w:val="24"/>
        </w:rPr>
      </w:pPr>
    </w:p>
    <w:p w14:paraId="07813896" w14:textId="77777777" w:rsidR="00857596" w:rsidRPr="00D400FC" w:rsidRDefault="00857596" w:rsidP="00857596">
      <w:pPr>
        <w:ind w:firstLine="708"/>
        <w:jc w:val="both"/>
        <w:rPr>
          <w:rFonts w:ascii="Calibri" w:hAnsi="Calibri" w:cs="Calibri"/>
          <w:sz w:val="24"/>
          <w:szCs w:val="24"/>
          <w:lang w:val="en-US"/>
        </w:rPr>
      </w:pPr>
      <w:r w:rsidRPr="00EC7F81">
        <w:rPr>
          <w:rFonts w:cstheme="minorHAnsi"/>
          <w:b/>
          <w:sz w:val="24"/>
          <w:szCs w:val="24"/>
          <w:lang w:val="en-US"/>
        </w:rPr>
        <w:t>Characteristic</w:t>
      </w:r>
      <w:r w:rsidR="00132A84" w:rsidRPr="00857596">
        <w:rPr>
          <w:rFonts w:cstheme="minorHAnsi"/>
          <w:b/>
          <w:sz w:val="24"/>
          <w:szCs w:val="24"/>
          <w:lang w:val="en-US"/>
        </w:rPr>
        <w:t xml:space="preserve"> 5: </w:t>
      </w:r>
      <w:r w:rsidR="009256AA" w:rsidRPr="00857596">
        <w:rPr>
          <w:rFonts w:cstheme="minorHAnsi"/>
          <w:bCs/>
          <w:sz w:val="24"/>
          <w:szCs w:val="24"/>
          <w:lang w:val="en-US"/>
        </w:rPr>
        <w:t>form of presentation</w:t>
      </w:r>
      <w:r w:rsidR="00132A84" w:rsidRPr="00857596">
        <w:rPr>
          <w:rFonts w:ascii="Calibri" w:hAnsi="Calibri" w:cs="Calibri"/>
          <w:bCs/>
          <w:sz w:val="24"/>
          <w:szCs w:val="24"/>
          <w:lang w:val="en-US"/>
        </w:rPr>
        <w:t>,</w:t>
      </w:r>
      <w:r w:rsidR="00132A84" w:rsidRPr="00857596">
        <w:rPr>
          <w:rFonts w:ascii="Calibri" w:hAnsi="Calibri" w:cs="Calibri"/>
          <w:sz w:val="24"/>
          <w:szCs w:val="24"/>
          <w:lang w:val="en-US"/>
        </w:rPr>
        <w:t xml:space="preserve"> </w:t>
      </w:r>
      <w:r w:rsidRPr="00D400FC">
        <w:rPr>
          <w:rFonts w:ascii="Calibri" w:hAnsi="Calibri" w:cs="Calibri"/>
          <w:sz w:val="24"/>
          <w:szCs w:val="24"/>
          <w:lang w:val="en-US"/>
        </w:rPr>
        <w:t>as specified below:</w:t>
      </w: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9256AA" w:rsidRPr="00F538CE" w14:paraId="0E7114E6" w14:textId="77777777" w:rsidTr="00724A2C">
        <w:trPr>
          <w:trHeight w:val="50"/>
          <w:jc w:val="center"/>
        </w:trPr>
        <w:tc>
          <w:tcPr>
            <w:tcW w:w="4945" w:type="dxa"/>
            <w:shd w:val="clear" w:color="auto" w:fill="auto"/>
            <w:noWrap/>
            <w:vAlign w:val="bottom"/>
            <w:hideMark/>
          </w:tcPr>
          <w:p w14:paraId="279A977E" w14:textId="41654E96" w:rsidR="009256AA" w:rsidRPr="00F538CE" w:rsidRDefault="009256AA" w:rsidP="009256AA">
            <w:pPr>
              <w:rPr>
                <w:rFonts w:cstheme="minorHAnsi"/>
                <w:b/>
                <w:bCs/>
                <w:sz w:val="24"/>
                <w:szCs w:val="24"/>
              </w:rPr>
            </w:pPr>
            <w:proofErr w:type="spellStart"/>
            <w:r>
              <w:rPr>
                <w:rFonts w:cstheme="minorHAnsi"/>
                <w:b/>
                <w:bCs/>
                <w:sz w:val="24"/>
                <w:szCs w:val="24"/>
              </w:rPr>
              <w:t>Code</w:t>
            </w:r>
            <w:proofErr w:type="spellEnd"/>
          </w:p>
        </w:tc>
        <w:tc>
          <w:tcPr>
            <w:tcW w:w="4036" w:type="dxa"/>
            <w:shd w:val="clear" w:color="auto" w:fill="auto"/>
            <w:noWrap/>
            <w:vAlign w:val="bottom"/>
            <w:hideMark/>
          </w:tcPr>
          <w:p w14:paraId="70B297A9" w14:textId="0A87508E" w:rsidR="009256AA" w:rsidRPr="00F538CE" w:rsidRDefault="009256AA" w:rsidP="009256AA">
            <w:pPr>
              <w:rPr>
                <w:rFonts w:cstheme="minorHAnsi"/>
                <w:b/>
                <w:bCs/>
                <w:sz w:val="24"/>
                <w:szCs w:val="24"/>
              </w:rPr>
            </w:pPr>
            <w:proofErr w:type="spellStart"/>
            <w:r>
              <w:rPr>
                <w:rFonts w:cstheme="minorHAnsi"/>
                <w:b/>
                <w:bCs/>
                <w:sz w:val="24"/>
                <w:szCs w:val="24"/>
              </w:rPr>
              <w:t>Specification</w:t>
            </w:r>
            <w:proofErr w:type="spellEnd"/>
          </w:p>
        </w:tc>
      </w:tr>
      <w:tr w:rsidR="00132A84" w:rsidRPr="00F538CE" w14:paraId="33A6370A" w14:textId="77777777" w:rsidTr="00724A2C">
        <w:trPr>
          <w:trHeight w:val="315"/>
          <w:jc w:val="center"/>
        </w:trPr>
        <w:tc>
          <w:tcPr>
            <w:tcW w:w="4945" w:type="dxa"/>
            <w:shd w:val="clear" w:color="auto" w:fill="auto"/>
            <w:noWrap/>
          </w:tcPr>
          <w:p w14:paraId="233B819D"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1</w:t>
            </w:r>
          </w:p>
        </w:tc>
        <w:tc>
          <w:tcPr>
            <w:tcW w:w="4036" w:type="dxa"/>
            <w:shd w:val="clear" w:color="auto" w:fill="auto"/>
            <w:noWrap/>
          </w:tcPr>
          <w:p w14:paraId="3CE83781" w14:textId="42CA6975" w:rsidR="00132A84" w:rsidRPr="00F538CE" w:rsidRDefault="00B23D65" w:rsidP="00724A2C">
            <w:pPr>
              <w:pStyle w:val="Default"/>
              <w:rPr>
                <w:rFonts w:asciiTheme="minorHAnsi" w:hAnsiTheme="minorHAnsi" w:cstheme="minorHAnsi"/>
                <w:color w:val="auto"/>
              </w:rPr>
            </w:pPr>
            <w:proofErr w:type="spellStart"/>
            <w:r>
              <w:rPr>
                <w:rFonts w:asciiTheme="minorHAnsi" w:hAnsiTheme="minorHAnsi" w:cstheme="minorHAnsi"/>
                <w:color w:val="auto"/>
              </w:rPr>
              <w:t>coil</w:t>
            </w:r>
            <w:proofErr w:type="spellEnd"/>
          </w:p>
        </w:tc>
      </w:tr>
      <w:tr w:rsidR="00132A84" w:rsidRPr="00F538CE" w14:paraId="436C7035" w14:textId="77777777" w:rsidTr="00724A2C">
        <w:trPr>
          <w:trHeight w:val="315"/>
          <w:jc w:val="center"/>
        </w:trPr>
        <w:tc>
          <w:tcPr>
            <w:tcW w:w="4945" w:type="dxa"/>
            <w:shd w:val="clear" w:color="auto" w:fill="auto"/>
            <w:noWrap/>
          </w:tcPr>
          <w:p w14:paraId="0A9A590C"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2</w:t>
            </w:r>
          </w:p>
        </w:tc>
        <w:tc>
          <w:tcPr>
            <w:tcW w:w="4036" w:type="dxa"/>
            <w:shd w:val="clear" w:color="auto" w:fill="auto"/>
            <w:noWrap/>
          </w:tcPr>
          <w:p w14:paraId="5E56CFBD" w14:textId="0025C137" w:rsidR="00132A84" w:rsidRPr="00F538CE" w:rsidRDefault="00B23D65" w:rsidP="00724A2C">
            <w:pPr>
              <w:pStyle w:val="Default"/>
              <w:rPr>
                <w:rFonts w:asciiTheme="minorHAnsi" w:hAnsiTheme="minorHAnsi" w:cstheme="minorHAnsi"/>
                <w:color w:val="auto"/>
              </w:rPr>
            </w:pPr>
            <w:proofErr w:type="spellStart"/>
            <w:r>
              <w:rPr>
                <w:rFonts w:asciiTheme="minorHAnsi" w:hAnsiTheme="minorHAnsi" w:cstheme="minorHAnsi"/>
                <w:color w:val="auto"/>
              </w:rPr>
              <w:t>sheet</w:t>
            </w:r>
            <w:proofErr w:type="spellEnd"/>
          </w:p>
        </w:tc>
      </w:tr>
      <w:tr w:rsidR="00132A84" w:rsidRPr="00F538CE" w14:paraId="67E0F651" w14:textId="77777777" w:rsidTr="00724A2C">
        <w:trPr>
          <w:trHeight w:val="315"/>
          <w:jc w:val="center"/>
        </w:trPr>
        <w:tc>
          <w:tcPr>
            <w:tcW w:w="4945" w:type="dxa"/>
            <w:shd w:val="clear" w:color="auto" w:fill="auto"/>
            <w:noWrap/>
          </w:tcPr>
          <w:p w14:paraId="32198655"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3</w:t>
            </w:r>
          </w:p>
        </w:tc>
        <w:tc>
          <w:tcPr>
            <w:tcW w:w="4036" w:type="dxa"/>
            <w:shd w:val="clear" w:color="auto" w:fill="auto"/>
            <w:noWrap/>
          </w:tcPr>
          <w:p w14:paraId="184345FF" w14:textId="05DA2CA0" w:rsidR="00132A84" w:rsidRPr="00F538CE" w:rsidRDefault="00B23D65" w:rsidP="00724A2C">
            <w:pPr>
              <w:pStyle w:val="Default"/>
              <w:rPr>
                <w:rFonts w:asciiTheme="minorHAnsi" w:hAnsiTheme="minorHAnsi" w:cstheme="minorHAnsi"/>
                <w:color w:val="auto"/>
              </w:rPr>
            </w:pPr>
            <w:proofErr w:type="spellStart"/>
            <w:r>
              <w:rPr>
                <w:rFonts w:asciiTheme="minorHAnsi" w:hAnsiTheme="minorHAnsi" w:cstheme="minorHAnsi"/>
                <w:color w:val="auto"/>
              </w:rPr>
              <w:t>roll</w:t>
            </w:r>
            <w:proofErr w:type="spellEnd"/>
          </w:p>
        </w:tc>
      </w:tr>
    </w:tbl>
    <w:p w14:paraId="3C56617C" w14:textId="77777777" w:rsidR="00132A84" w:rsidRDefault="00132A84" w:rsidP="00132A84">
      <w:pPr>
        <w:ind w:right="-199"/>
        <w:jc w:val="both"/>
        <w:rPr>
          <w:rFonts w:cstheme="minorHAnsi"/>
          <w:iCs/>
        </w:rPr>
      </w:pPr>
    </w:p>
    <w:p w14:paraId="7FCC9E5F" w14:textId="288BDF81" w:rsidR="00857596" w:rsidRPr="00D400FC" w:rsidRDefault="00857596" w:rsidP="00857596">
      <w:pPr>
        <w:ind w:firstLine="708"/>
        <w:jc w:val="both"/>
        <w:rPr>
          <w:rFonts w:ascii="Calibri" w:hAnsi="Calibri" w:cs="Calibri"/>
          <w:sz w:val="24"/>
          <w:szCs w:val="24"/>
          <w:lang w:val="en-US"/>
        </w:rPr>
      </w:pPr>
      <w:r w:rsidRPr="00EC7F81">
        <w:rPr>
          <w:rFonts w:cstheme="minorHAnsi"/>
          <w:b/>
          <w:sz w:val="24"/>
          <w:szCs w:val="24"/>
          <w:lang w:val="en-US"/>
        </w:rPr>
        <w:t>Characteristic</w:t>
      </w:r>
      <w:r w:rsidR="00132A84" w:rsidRPr="00857596">
        <w:rPr>
          <w:rFonts w:cstheme="minorHAnsi"/>
          <w:b/>
          <w:sz w:val="24"/>
          <w:szCs w:val="24"/>
          <w:lang w:val="en-US"/>
        </w:rPr>
        <w:t xml:space="preserve"> 6: </w:t>
      </w:r>
      <w:proofErr w:type="spellStart"/>
      <w:r>
        <w:rPr>
          <w:rFonts w:cstheme="minorHAnsi"/>
          <w:bCs/>
          <w:sz w:val="24"/>
          <w:szCs w:val="24"/>
          <w:lang w:val="en-US"/>
        </w:rPr>
        <w:t>lenght</w:t>
      </w:r>
      <w:proofErr w:type="spellEnd"/>
      <w:r w:rsidR="00132A84" w:rsidRPr="00857596">
        <w:rPr>
          <w:rFonts w:ascii="Calibri" w:hAnsi="Calibri" w:cs="Calibri"/>
          <w:bCs/>
          <w:sz w:val="24"/>
          <w:szCs w:val="24"/>
          <w:lang w:val="en-US"/>
        </w:rPr>
        <w:t>,</w:t>
      </w:r>
      <w:r w:rsidR="00132A84" w:rsidRPr="00857596">
        <w:rPr>
          <w:rFonts w:ascii="Calibri" w:hAnsi="Calibri" w:cs="Calibri"/>
          <w:sz w:val="24"/>
          <w:szCs w:val="24"/>
          <w:lang w:val="en-US"/>
        </w:rPr>
        <w:t xml:space="preserve"> </w:t>
      </w:r>
      <w:r w:rsidRPr="00D400FC">
        <w:rPr>
          <w:rFonts w:ascii="Calibri" w:hAnsi="Calibri" w:cs="Calibri"/>
          <w:sz w:val="24"/>
          <w:szCs w:val="24"/>
          <w:lang w:val="en-US"/>
        </w:rPr>
        <w:t>as specified below:</w:t>
      </w:r>
    </w:p>
    <w:p w14:paraId="75F424C1" w14:textId="67E49826" w:rsidR="00132A84" w:rsidRPr="00857596" w:rsidRDefault="00132A84" w:rsidP="00857596">
      <w:pPr>
        <w:ind w:right="-199" w:firstLine="708"/>
        <w:rPr>
          <w:rFonts w:cstheme="minorHAnsi"/>
          <w:b/>
          <w:sz w:val="24"/>
          <w:szCs w:val="24"/>
          <w:lang w:val="en-US"/>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857596" w:rsidRPr="00F538CE" w14:paraId="3C7D3E73" w14:textId="77777777" w:rsidTr="00724A2C">
        <w:trPr>
          <w:trHeight w:val="50"/>
          <w:jc w:val="center"/>
        </w:trPr>
        <w:tc>
          <w:tcPr>
            <w:tcW w:w="4945" w:type="dxa"/>
            <w:shd w:val="clear" w:color="auto" w:fill="auto"/>
            <w:noWrap/>
            <w:vAlign w:val="bottom"/>
            <w:hideMark/>
          </w:tcPr>
          <w:p w14:paraId="323300D7" w14:textId="77C37862" w:rsidR="00857596" w:rsidRPr="00F538CE" w:rsidRDefault="00857596" w:rsidP="00857596">
            <w:pPr>
              <w:rPr>
                <w:rFonts w:cstheme="minorHAnsi"/>
                <w:b/>
                <w:bCs/>
                <w:sz w:val="24"/>
                <w:szCs w:val="24"/>
              </w:rPr>
            </w:pPr>
            <w:proofErr w:type="spellStart"/>
            <w:r>
              <w:rPr>
                <w:rFonts w:cstheme="minorHAnsi"/>
                <w:b/>
                <w:bCs/>
                <w:sz w:val="24"/>
                <w:szCs w:val="24"/>
              </w:rPr>
              <w:t>Code</w:t>
            </w:r>
            <w:proofErr w:type="spellEnd"/>
          </w:p>
        </w:tc>
        <w:tc>
          <w:tcPr>
            <w:tcW w:w="4036" w:type="dxa"/>
            <w:shd w:val="clear" w:color="auto" w:fill="auto"/>
            <w:noWrap/>
            <w:vAlign w:val="bottom"/>
            <w:hideMark/>
          </w:tcPr>
          <w:p w14:paraId="69B41457" w14:textId="6DE9D6BD" w:rsidR="00857596" w:rsidRPr="00F538CE" w:rsidRDefault="00857596" w:rsidP="00857596">
            <w:pPr>
              <w:rPr>
                <w:rFonts w:cstheme="minorHAnsi"/>
                <w:b/>
                <w:bCs/>
                <w:sz w:val="24"/>
                <w:szCs w:val="24"/>
              </w:rPr>
            </w:pPr>
            <w:proofErr w:type="spellStart"/>
            <w:r>
              <w:rPr>
                <w:rFonts w:cstheme="minorHAnsi"/>
                <w:b/>
                <w:bCs/>
                <w:sz w:val="24"/>
                <w:szCs w:val="24"/>
              </w:rPr>
              <w:t>Specification</w:t>
            </w:r>
            <w:proofErr w:type="spellEnd"/>
          </w:p>
        </w:tc>
      </w:tr>
      <w:tr w:rsidR="00132A84" w:rsidRPr="00F538CE" w14:paraId="1AEA3F14" w14:textId="77777777" w:rsidTr="00724A2C">
        <w:trPr>
          <w:trHeight w:val="315"/>
          <w:jc w:val="center"/>
        </w:trPr>
        <w:tc>
          <w:tcPr>
            <w:tcW w:w="4945" w:type="dxa"/>
            <w:shd w:val="clear" w:color="auto" w:fill="auto"/>
            <w:noWrap/>
          </w:tcPr>
          <w:p w14:paraId="2BD18A62"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1</w:t>
            </w:r>
          </w:p>
        </w:tc>
        <w:tc>
          <w:tcPr>
            <w:tcW w:w="4036" w:type="dxa"/>
            <w:shd w:val="clear" w:color="auto" w:fill="auto"/>
            <w:noWrap/>
          </w:tcPr>
          <w:p w14:paraId="20B6ABD1" w14:textId="37119A9D" w:rsidR="00132A84" w:rsidRPr="00F538CE" w:rsidRDefault="00E9781D" w:rsidP="00724A2C">
            <w:pPr>
              <w:pStyle w:val="Default"/>
              <w:rPr>
                <w:rFonts w:asciiTheme="minorHAnsi" w:hAnsiTheme="minorHAnsi" w:cstheme="minorHAnsi"/>
                <w:color w:val="auto"/>
              </w:rPr>
            </w:pPr>
            <w:proofErr w:type="spellStart"/>
            <w:r>
              <w:rPr>
                <w:rFonts w:asciiTheme="minorHAnsi" w:hAnsiTheme="minorHAnsi" w:cstheme="minorHAnsi"/>
                <w:color w:val="auto"/>
              </w:rPr>
              <w:t>With</w:t>
            </w:r>
            <w:proofErr w:type="spellEnd"/>
            <w:r>
              <w:rPr>
                <w:rFonts w:asciiTheme="minorHAnsi" w:hAnsiTheme="minorHAnsi" w:cstheme="minorHAnsi"/>
                <w:color w:val="auto"/>
              </w:rPr>
              <w:t xml:space="preserve"> no transversal </w:t>
            </w:r>
            <w:proofErr w:type="spellStart"/>
            <w:r>
              <w:rPr>
                <w:rFonts w:asciiTheme="minorHAnsi" w:hAnsiTheme="minorHAnsi" w:cstheme="minorHAnsi"/>
                <w:color w:val="auto"/>
              </w:rPr>
              <w:t>cut</w:t>
            </w:r>
            <w:proofErr w:type="spellEnd"/>
          </w:p>
        </w:tc>
      </w:tr>
      <w:tr w:rsidR="00132A84" w:rsidRPr="00F538CE" w14:paraId="3434F1CC" w14:textId="77777777" w:rsidTr="00724A2C">
        <w:trPr>
          <w:trHeight w:val="315"/>
          <w:jc w:val="center"/>
        </w:trPr>
        <w:tc>
          <w:tcPr>
            <w:tcW w:w="4945" w:type="dxa"/>
            <w:shd w:val="clear" w:color="auto" w:fill="auto"/>
            <w:noWrap/>
          </w:tcPr>
          <w:p w14:paraId="2782A70D"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2</w:t>
            </w:r>
          </w:p>
        </w:tc>
        <w:tc>
          <w:tcPr>
            <w:tcW w:w="4036" w:type="dxa"/>
            <w:shd w:val="clear" w:color="auto" w:fill="auto"/>
            <w:noWrap/>
          </w:tcPr>
          <w:p w14:paraId="5A4F6DD2" w14:textId="291BE40A" w:rsidR="00132A84" w:rsidRPr="00F538CE" w:rsidRDefault="00132A84" w:rsidP="00724A2C">
            <w:pPr>
              <w:pStyle w:val="Default"/>
              <w:rPr>
                <w:rFonts w:asciiTheme="minorHAnsi" w:hAnsiTheme="minorHAnsi" w:cstheme="minorHAnsi"/>
                <w:color w:val="auto"/>
              </w:rPr>
            </w:pPr>
            <w:r w:rsidRPr="00F82A42">
              <w:rPr>
                <w:rFonts w:asciiTheme="minorHAnsi" w:hAnsiTheme="minorHAnsi" w:cstheme="minorHAnsi"/>
                <w:color w:val="auto"/>
              </w:rPr>
              <w:t xml:space="preserve">≥450mm </w:t>
            </w:r>
            <w:proofErr w:type="spellStart"/>
            <w:r w:rsidR="00E9781D">
              <w:rPr>
                <w:rFonts w:asciiTheme="minorHAnsi" w:hAnsiTheme="minorHAnsi" w:cstheme="minorHAnsi"/>
                <w:color w:val="auto"/>
              </w:rPr>
              <w:t>to</w:t>
            </w:r>
            <w:proofErr w:type="spellEnd"/>
            <w:r>
              <w:rPr>
                <w:rFonts w:asciiTheme="minorHAnsi" w:hAnsiTheme="minorHAnsi" w:cstheme="minorHAnsi"/>
                <w:color w:val="auto"/>
              </w:rPr>
              <w:t xml:space="preserve"> </w:t>
            </w:r>
            <w:r w:rsidRPr="00F82A42">
              <w:rPr>
                <w:rFonts w:asciiTheme="minorHAnsi" w:hAnsiTheme="minorHAnsi" w:cstheme="minorHAnsi"/>
                <w:color w:val="auto"/>
              </w:rPr>
              <w:t>&lt;508mm</w:t>
            </w:r>
          </w:p>
        </w:tc>
      </w:tr>
      <w:tr w:rsidR="00132A84" w:rsidRPr="00F538CE" w14:paraId="30A27D71" w14:textId="77777777" w:rsidTr="00724A2C">
        <w:trPr>
          <w:trHeight w:val="315"/>
          <w:jc w:val="center"/>
        </w:trPr>
        <w:tc>
          <w:tcPr>
            <w:tcW w:w="4945" w:type="dxa"/>
            <w:shd w:val="clear" w:color="auto" w:fill="auto"/>
            <w:noWrap/>
          </w:tcPr>
          <w:p w14:paraId="6E2CF726"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3</w:t>
            </w:r>
          </w:p>
        </w:tc>
        <w:tc>
          <w:tcPr>
            <w:tcW w:w="4036" w:type="dxa"/>
            <w:shd w:val="clear" w:color="auto" w:fill="auto"/>
            <w:noWrap/>
          </w:tcPr>
          <w:p w14:paraId="4E12570D" w14:textId="6030834E" w:rsidR="00132A84" w:rsidRPr="00F538CE" w:rsidRDefault="00132A84" w:rsidP="00724A2C">
            <w:pPr>
              <w:pStyle w:val="Default"/>
              <w:rPr>
                <w:rFonts w:asciiTheme="minorHAnsi" w:hAnsiTheme="minorHAnsi" w:cstheme="minorHAnsi"/>
                <w:color w:val="auto"/>
              </w:rPr>
            </w:pPr>
            <w:r w:rsidRPr="00352C6D">
              <w:rPr>
                <w:rFonts w:asciiTheme="minorHAnsi" w:hAnsiTheme="minorHAnsi" w:cstheme="minorHAnsi"/>
                <w:color w:val="auto"/>
              </w:rPr>
              <w:t xml:space="preserve">≥508mm </w:t>
            </w:r>
            <w:proofErr w:type="spellStart"/>
            <w:r w:rsidR="00E9781D">
              <w:rPr>
                <w:rFonts w:asciiTheme="minorHAnsi" w:hAnsiTheme="minorHAnsi" w:cstheme="minorHAnsi"/>
                <w:color w:val="auto"/>
              </w:rPr>
              <w:t>to</w:t>
            </w:r>
            <w:proofErr w:type="spellEnd"/>
            <w:r>
              <w:rPr>
                <w:rFonts w:asciiTheme="minorHAnsi" w:hAnsiTheme="minorHAnsi" w:cstheme="minorHAnsi"/>
                <w:color w:val="auto"/>
              </w:rPr>
              <w:t xml:space="preserve"> </w:t>
            </w:r>
            <w:r w:rsidRPr="00352C6D">
              <w:rPr>
                <w:rFonts w:asciiTheme="minorHAnsi" w:hAnsiTheme="minorHAnsi" w:cstheme="minorHAnsi"/>
                <w:color w:val="auto"/>
              </w:rPr>
              <w:t>&lt;620mm</w:t>
            </w:r>
          </w:p>
        </w:tc>
      </w:tr>
      <w:tr w:rsidR="00132A84" w:rsidRPr="00F538CE" w14:paraId="08FD3CA0" w14:textId="77777777" w:rsidTr="00724A2C">
        <w:trPr>
          <w:trHeight w:val="315"/>
          <w:jc w:val="center"/>
        </w:trPr>
        <w:tc>
          <w:tcPr>
            <w:tcW w:w="4945" w:type="dxa"/>
            <w:shd w:val="clear" w:color="auto" w:fill="auto"/>
            <w:noWrap/>
          </w:tcPr>
          <w:p w14:paraId="64B32B38"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F</w:t>
            </w:r>
            <w:r w:rsidRPr="00F538CE">
              <w:rPr>
                <w:rFonts w:asciiTheme="minorHAnsi" w:hAnsiTheme="minorHAnsi" w:cstheme="minorHAnsi"/>
                <w:b/>
                <w:bCs/>
                <w:color w:val="auto"/>
              </w:rPr>
              <w:t>4</w:t>
            </w:r>
          </w:p>
        </w:tc>
        <w:tc>
          <w:tcPr>
            <w:tcW w:w="4036" w:type="dxa"/>
            <w:shd w:val="clear" w:color="auto" w:fill="auto"/>
            <w:noWrap/>
          </w:tcPr>
          <w:p w14:paraId="488DF503" w14:textId="2F45B05D" w:rsidR="00132A84" w:rsidRPr="00FF21BF" w:rsidRDefault="00132A84" w:rsidP="00724A2C">
            <w:pPr>
              <w:pStyle w:val="Default"/>
              <w:rPr>
                <w:rFonts w:asciiTheme="minorHAnsi" w:hAnsiTheme="minorHAnsi" w:cstheme="minorHAnsi"/>
                <w:color w:val="auto"/>
              </w:rPr>
            </w:pPr>
            <w:r w:rsidRPr="00352C6D">
              <w:rPr>
                <w:rFonts w:asciiTheme="minorHAnsi" w:hAnsiTheme="minorHAnsi" w:cstheme="minorHAnsi"/>
                <w:color w:val="auto"/>
              </w:rPr>
              <w:t xml:space="preserve">≥620mm </w:t>
            </w:r>
            <w:proofErr w:type="spellStart"/>
            <w:r w:rsidR="00E9781D">
              <w:rPr>
                <w:rFonts w:asciiTheme="minorHAnsi" w:hAnsiTheme="minorHAnsi" w:cstheme="minorHAnsi"/>
                <w:color w:val="auto"/>
              </w:rPr>
              <w:t>to</w:t>
            </w:r>
            <w:proofErr w:type="spellEnd"/>
            <w:r w:rsidRPr="00352C6D">
              <w:rPr>
                <w:rFonts w:asciiTheme="minorHAnsi" w:hAnsiTheme="minorHAnsi" w:cstheme="minorHAnsi"/>
                <w:color w:val="auto"/>
              </w:rPr>
              <w:t xml:space="preserve"> &lt;1086mm</w:t>
            </w:r>
          </w:p>
        </w:tc>
      </w:tr>
      <w:tr w:rsidR="00132A84" w:rsidRPr="00F538CE" w14:paraId="514F528F" w14:textId="77777777" w:rsidTr="00724A2C">
        <w:trPr>
          <w:trHeight w:val="315"/>
          <w:jc w:val="center"/>
        </w:trPr>
        <w:tc>
          <w:tcPr>
            <w:tcW w:w="4945" w:type="dxa"/>
            <w:shd w:val="clear" w:color="auto" w:fill="auto"/>
            <w:noWrap/>
          </w:tcPr>
          <w:p w14:paraId="760B7301"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F5</w:t>
            </w:r>
          </w:p>
        </w:tc>
        <w:tc>
          <w:tcPr>
            <w:tcW w:w="4036" w:type="dxa"/>
            <w:shd w:val="clear" w:color="auto" w:fill="auto"/>
            <w:noWrap/>
          </w:tcPr>
          <w:p w14:paraId="3047E600" w14:textId="167E8526" w:rsidR="00132A84" w:rsidRPr="00FF21BF" w:rsidRDefault="00132A84" w:rsidP="00724A2C">
            <w:pPr>
              <w:pStyle w:val="Default"/>
              <w:rPr>
                <w:rFonts w:asciiTheme="minorHAnsi" w:hAnsiTheme="minorHAnsi" w:cstheme="minorHAnsi"/>
                <w:color w:val="auto"/>
              </w:rPr>
            </w:pPr>
            <w:r w:rsidRPr="00352C6D">
              <w:rPr>
                <w:rFonts w:asciiTheme="minorHAnsi" w:hAnsiTheme="minorHAnsi" w:cstheme="minorHAnsi"/>
                <w:color w:val="auto"/>
              </w:rPr>
              <w:t xml:space="preserve">≥1086mm </w:t>
            </w:r>
            <w:proofErr w:type="spellStart"/>
            <w:r w:rsidR="00E9781D">
              <w:rPr>
                <w:rFonts w:asciiTheme="minorHAnsi" w:hAnsiTheme="minorHAnsi" w:cstheme="minorHAnsi"/>
                <w:color w:val="auto"/>
              </w:rPr>
              <w:t>to</w:t>
            </w:r>
            <w:proofErr w:type="spellEnd"/>
            <w:r w:rsidRPr="00352C6D">
              <w:rPr>
                <w:rFonts w:asciiTheme="minorHAnsi" w:hAnsiTheme="minorHAnsi" w:cstheme="minorHAnsi"/>
                <w:color w:val="auto"/>
              </w:rPr>
              <w:t xml:space="preserve"> &lt;1174mm</w:t>
            </w:r>
          </w:p>
        </w:tc>
      </w:tr>
      <w:tr w:rsidR="00132A84" w:rsidRPr="00F538CE" w14:paraId="77664149" w14:textId="77777777" w:rsidTr="00724A2C">
        <w:trPr>
          <w:trHeight w:val="315"/>
          <w:jc w:val="center"/>
        </w:trPr>
        <w:tc>
          <w:tcPr>
            <w:tcW w:w="4945" w:type="dxa"/>
            <w:shd w:val="clear" w:color="auto" w:fill="auto"/>
            <w:noWrap/>
          </w:tcPr>
          <w:p w14:paraId="6B1F1981"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F6</w:t>
            </w:r>
          </w:p>
        </w:tc>
        <w:tc>
          <w:tcPr>
            <w:tcW w:w="4036" w:type="dxa"/>
            <w:shd w:val="clear" w:color="auto" w:fill="auto"/>
            <w:noWrap/>
          </w:tcPr>
          <w:p w14:paraId="232256BC" w14:textId="77777777" w:rsidR="00132A84" w:rsidRPr="00FF21BF" w:rsidRDefault="00132A84" w:rsidP="00724A2C">
            <w:pPr>
              <w:pStyle w:val="Default"/>
              <w:rPr>
                <w:rFonts w:asciiTheme="minorHAnsi" w:hAnsiTheme="minorHAnsi" w:cstheme="minorHAnsi"/>
                <w:color w:val="auto"/>
              </w:rPr>
            </w:pPr>
            <w:r w:rsidRPr="00352C6D">
              <w:rPr>
                <w:rFonts w:asciiTheme="minorHAnsi" w:hAnsiTheme="minorHAnsi" w:cstheme="minorHAnsi"/>
                <w:color w:val="auto"/>
              </w:rPr>
              <w:t>≥1174mm</w:t>
            </w:r>
          </w:p>
        </w:tc>
      </w:tr>
    </w:tbl>
    <w:p w14:paraId="28E3894E" w14:textId="77777777" w:rsidR="00132A84" w:rsidRDefault="00132A84" w:rsidP="00132A84">
      <w:pPr>
        <w:ind w:right="-199"/>
        <w:jc w:val="both"/>
        <w:rPr>
          <w:rFonts w:cstheme="minorHAnsi"/>
          <w:iCs/>
        </w:rPr>
      </w:pPr>
    </w:p>
    <w:p w14:paraId="7CAFA742" w14:textId="77777777" w:rsidR="00E9781D" w:rsidRDefault="00E9781D" w:rsidP="00132A84">
      <w:pPr>
        <w:ind w:right="-199"/>
        <w:jc w:val="both"/>
        <w:rPr>
          <w:rFonts w:cstheme="minorHAnsi"/>
          <w:iCs/>
        </w:rPr>
      </w:pPr>
    </w:p>
    <w:p w14:paraId="055D8A4B" w14:textId="77777777" w:rsidR="00E9781D" w:rsidRDefault="00E9781D" w:rsidP="00132A84">
      <w:pPr>
        <w:ind w:right="-199"/>
        <w:jc w:val="both"/>
        <w:rPr>
          <w:rFonts w:cstheme="minorHAnsi"/>
          <w:iCs/>
        </w:rPr>
      </w:pPr>
    </w:p>
    <w:p w14:paraId="3A52A5F3" w14:textId="77777777" w:rsidR="00E9781D" w:rsidRDefault="00E9781D" w:rsidP="00132A84">
      <w:pPr>
        <w:ind w:right="-199"/>
        <w:jc w:val="both"/>
        <w:rPr>
          <w:rFonts w:cstheme="minorHAnsi"/>
          <w:iCs/>
        </w:rPr>
      </w:pPr>
    </w:p>
    <w:p w14:paraId="3C172B82" w14:textId="77777777" w:rsidR="00132A84" w:rsidRDefault="00132A84" w:rsidP="00132A84">
      <w:pPr>
        <w:ind w:right="-199"/>
        <w:jc w:val="both"/>
        <w:rPr>
          <w:rFonts w:cstheme="minorHAnsi"/>
          <w:iCs/>
        </w:rPr>
      </w:pPr>
    </w:p>
    <w:p w14:paraId="5FED0094" w14:textId="5CB1F1F6" w:rsidR="00132A84" w:rsidRPr="00F538CE" w:rsidRDefault="00F42012" w:rsidP="00132A84">
      <w:pPr>
        <w:ind w:right="-199" w:firstLine="708"/>
        <w:rPr>
          <w:rFonts w:ascii="Calibri" w:hAnsi="Calibri" w:cs="Calibri"/>
          <w:sz w:val="24"/>
          <w:szCs w:val="24"/>
        </w:rPr>
      </w:pPr>
      <w:proofErr w:type="spellStart"/>
      <w:r w:rsidRPr="00F42012">
        <w:rPr>
          <w:rFonts w:cstheme="minorHAnsi"/>
          <w:b/>
          <w:sz w:val="24"/>
          <w:szCs w:val="24"/>
        </w:rPr>
        <w:lastRenderedPageBreak/>
        <w:t>Characteristic</w:t>
      </w:r>
      <w:proofErr w:type="spellEnd"/>
      <w:r w:rsidR="00132A84" w:rsidRPr="00F538CE">
        <w:rPr>
          <w:rFonts w:cstheme="minorHAnsi"/>
          <w:b/>
          <w:sz w:val="24"/>
          <w:szCs w:val="24"/>
        </w:rPr>
        <w:t xml:space="preserve"> </w:t>
      </w:r>
      <w:r w:rsidR="00132A84">
        <w:rPr>
          <w:rFonts w:cstheme="minorHAnsi"/>
          <w:b/>
          <w:sz w:val="24"/>
          <w:szCs w:val="24"/>
        </w:rPr>
        <w:t>7</w:t>
      </w:r>
      <w:r w:rsidR="00132A84" w:rsidRPr="00F538CE">
        <w:rPr>
          <w:rFonts w:cstheme="minorHAnsi"/>
          <w:b/>
          <w:sz w:val="24"/>
          <w:szCs w:val="24"/>
        </w:rPr>
        <w:t>:</w:t>
      </w:r>
      <w:r w:rsidR="00132A84">
        <w:rPr>
          <w:rFonts w:cstheme="minorHAnsi"/>
          <w:b/>
          <w:sz w:val="24"/>
          <w:szCs w:val="24"/>
        </w:rPr>
        <w:t xml:space="preserve"> </w:t>
      </w:r>
      <w:proofErr w:type="spellStart"/>
      <w:r>
        <w:rPr>
          <w:rFonts w:cstheme="minorHAnsi"/>
          <w:bCs/>
          <w:sz w:val="24"/>
          <w:szCs w:val="24"/>
        </w:rPr>
        <w:t>temper</w:t>
      </w:r>
      <w:proofErr w:type="spellEnd"/>
      <w:r>
        <w:rPr>
          <w:rFonts w:cstheme="minorHAnsi"/>
          <w:bCs/>
          <w:sz w:val="24"/>
          <w:szCs w:val="24"/>
        </w:rPr>
        <w:t xml:space="preserve"> grade</w:t>
      </w:r>
      <w:r w:rsidR="00132A84" w:rsidRPr="00733AD2">
        <w:rPr>
          <w:rFonts w:ascii="Calibri" w:hAnsi="Calibri" w:cs="Calibri"/>
          <w:bCs/>
          <w:sz w:val="24"/>
          <w:szCs w:val="24"/>
        </w:rPr>
        <w:t>,</w:t>
      </w:r>
      <w:r w:rsidR="00132A84" w:rsidRPr="00F538CE">
        <w:rPr>
          <w:rFonts w:ascii="Calibri" w:hAnsi="Calibri" w:cs="Calibri"/>
          <w:sz w:val="24"/>
          <w:szCs w:val="24"/>
        </w:rPr>
        <w:t xml:space="preserve"> </w:t>
      </w:r>
      <w:r w:rsidRPr="00F42012">
        <w:rPr>
          <w:rFonts w:ascii="Calibri" w:hAnsi="Calibri" w:cs="Calibri"/>
          <w:sz w:val="24"/>
          <w:szCs w:val="24"/>
        </w:rPr>
        <w:t xml:space="preserve">as </w:t>
      </w:r>
      <w:proofErr w:type="spellStart"/>
      <w:r w:rsidRPr="00F42012">
        <w:rPr>
          <w:rFonts w:ascii="Calibri" w:hAnsi="Calibri" w:cs="Calibri"/>
          <w:sz w:val="24"/>
          <w:szCs w:val="24"/>
        </w:rPr>
        <w:t>specified</w:t>
      </w:r>
      <w:proofErr w:type="spellEnd"/>
      <w:r w:rsidRPr="00F42012">
        <w:rPr>
          <w:rFonts w:ascii="Calibri" w:hAnsi="Calibri" w:cs="Calibri"/>
          <w:sz w:val="24"/>
          <w:szCs w:val="24"/>
        </w:rPr>
        <w:t xml:space="preserve"> </w:t>
      </w:r>
      <w:r w:rsidRPr="00F42012">
        <w:rPr>
          <w:rFonts w:ascii="Calibri" w:hAnsi="Calibri" w:cs="Calibri"/>
          <w:sz w:val="24"/>
          <w:szCs w:val="24"/>
        </w:rPr>
        <w:t>i</w:t>
      </w:r>
      <w:r>
        <w:rPr>
          <w:rFonts w:ascii="Calibri" w:hAnsi="Calibri" w:cs="Calibri"/>
          <w:sz w:val="24"/>
          <w:szCs w:val="24"/>
        </w:rPr>
        <w:t xml:space="preserve">n </w:t>
      </w:r>
      <w:proofErr w:type="spellStart"/>
      <w:r>
        <w:rPr>
          <w:rFonts w:ascii="Calibri" w:hAnsi="Calibri" w:cs="Calibri"/>
          <w:sz w:val="24"/>
          <w:szCs w:val="24"/>
        </w:rPr>
        <w:t>the</w:t>
      </w:r>
      <w:proofErr w:type="spellEnd"/>
      <w:r>
        <w:rPr>
          <w:rFonts w:ascii="Calibri" w:hAnsi="Calibri" w:cs="Calibri"/>
          <w:sz w:val="24"/>
          <w:szCs w:val="24"/>
        </w:rPr>
        <w:t xml:space="preserve"> </w:t>
      </w:r>
      <w:proofErr w:type="spellStart"/>
      <w:r w:rsidR="007F0874">
        <w:rPr>
          <w:rFonts w:ascii="Calibri" w:hAnsi="Calibri" w:cs="Calibri"/>
          <w:sz w:val="24"/>
          <w:szCs w:val="24"/>
        </w:rPr>
        <w:t>regulations</w:t>
      </w:r>
      <w:proofErr w:type="spellEnd"/>
      <w:r w:rsidR="007F0874">
        <w:rPr>
          <w:rFonts w:ascii="Calibri" w:hAnsi="Calibri" w:cs="Calibri"/>
          <w:sz w:val="24"/>
          <w:szCs w:val="24"/>
        </w:rPr>
        <w:t xml:space="preserve"> </w:t>
      </w:r>
      <w:proofErr w:type="spellStart"/>
      <w:r w:rsidR="007F0874">
        <w:rPr>
          <w:rFonts w:ascii="Calibri" w:hAnsi="Calibri" w:cs="Calibri"/>
          <w:sz w:val="24"/>
          <w:szCs w:val="24"/>
        </w:rPr>
        <w:t>below</w:t>
      </w:r>
      <w:proofErr w:type="spellEnd"/>
      <w:r w:rsidR="007F0874">
        <w:rPr>
          <w:rFonts w:ascii="Calibri" w:hAnsi="Calibri" w:cs="Calibri"/>
          <w:sz w:val="24"/>
          <w:szCs w:val="24"/>
        </w:rPr>
        <w:t xml:space="preserve"> </w:t>
      </w:r>
      <w:proofErr w:type="spellStart"/>
      <w:r w:rsidR="007F0874">
        <w:rPr>
          <w:rFonts w:ascii="Calibri" w:hAnsi="Calibri" w:cs="Calibri"/>
          <w:sz w:val="24"/>
          <w:szCs w:val="24"/>
        </w:rPr>
        <w:t>or</w:t>
      </w:r>
      <w:proofErr w:type="spellEnd"/>
      <w:r w:rsidR="007F0874">
        <w:rPr>
          <w:rFonts w:ascii="Calibri" w:hAnsi="Calibri" w:cs="Calibri"/>
          <w:sz w:val="24"/>
          <w:szCs w:val="24"/>
        </w:rPr>
        <w:t xml:space="preserve"> in </w:t>
      </w:r>
      <w:proofErr w:type="spellStart"/>
      <w:r w:rsidR="007F0874">
        <w:rPr>
          <w:rFonts w:ascii="Calibri" w:hAnsi="Calibri" w:cs="Calibri"/>
          <w:sz w:val="24"/>
          <w:szCs w:val="24"/>
        </w:rPr>
        <w:t>the</w:t>
      </w:r>
      <w:proofErr w:type="spellEnd"/>
      <w:r w:rsidR="007F0874">
        <w:rPr>
          <w:rFonts w:ascii="Calibri" w:hAnsi="Calibri" w:cs="Calibri"/>
          <w:sz w:val="24"/>
          <w:szCs w:val="24"/>
        </w:rPr>
        <w:t xml:space="preserve"> </w:t>
      </w:r>
      <w:proofErr w:type="spellStart"/>
      <w:r w:rsidR="007F0874">
        <w:rPr>
          <w:rFonts w:ascii="Calibri" w:hAnsi="Calibri" w:cs="Calibri"/>
          <w:sz w:val="24"/>
          <w:szCs w:val="24"/>
        </w:rPr>
        <w:t>equivalent</w:t>
      </w:r>
      <w:proofErr w:type="spellEnd"/>
      <w:r w:rsidR="007F0874">
        <w:rPr>
          <w:rFonts w:ascii="Calibri" w:hAnsi="Calibri" w:cs="Calibri"/>
          <w:sz w:val="24"/>
          <w:szCs w:val="24"/>
        </w:rPr>
        <w:t xml:space="preserve"> </w:t>
      </w:r>
      <w:proofErr w:type="spellStart"/>
      <w:r w:rsidR="007F0874">
        <w:rPr>
          <w:rFonts w:ascii="Calibri" w:hAnsi="Calibri" w:cs="Calibri"/>
          <w:sz w:val="24"/>
          <w:szCs w:val="24"/>
        </w:rPr>
        <w:t>international</w:t>
      </w:r>
      <w:proofErr w:type="spellEnd"/>
      <w:r w:rsidR="007F0874">
        <w:rPr>
          <w:rFonts w:ascii="Calibri" w:hAnsi="Calibri" w:cs="Calibri"/>
          <w:sz w:val="24"/>
          <w:szCs w:val="24"/>
        </w:rPr>
        <w:t xml:space="preserve"> </w:t>
      </w:r>
      <w:proofErr w:type="spellStart"/>
      <w:r w:rsidR="007F0874">
        <w:rPr>
          <w:rFonts w:ascii="Calibri" w:hAnsi="Calibri" w:cs="Calibri"/>
          <w:sz w:val="24"/>
          <w:szCs w:val="24"/>
        </w:rPr>
        <w:t>regulations</w:t>
      </w:r>
      <w:proofErr w:type="spellEnd"/>
      <w:r w:rsidR="007F0874">
        <w:rPr>
          <w:rFonts w:ascii="Calibri" w:hAnsi="Calibri" w:cs="Calibri"/>
          <w:sz w:val="24"/>
          <w:szCs w:val="24"/>
        </w:rPr>
        <w:t>:</w:t>
      </w:r>
      <w:r>
        <w:rPr>
          <w:rFonts w:ascii="Calibri" w:hAnsi="Calibri" w:cs="Calibri"/>
          <w:sz w:val="24"/>
          <w:szCs w:val="24"/>
        </w:rPr>
        <w:t xml:space="preserve"> </w:t>
      </w: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7F0874" w:rsidRPr="00F538CE" w14:paraId="3C86E646" w14:textId="77777777" w:rsidTr="00724A2C">
        <w:trPr>
          <w:trHeight w:val="50"/>
          <w:jc w:val="center"/>
        </w:trPr>
        <w:tc>
          <w:tcPr>
            <w:tcW w:w="4945" w:type="dxa"/>
            <w:shd w:val="clear" w:color="auto" w:fill="auto"/>
            <w:noWrap/>
            <w:vAlign w:val="bottom"/>
            <w:hideMark/>
          </w:tcPr>
          <w:p w14:paraId="74AECEF6" w14:textId="09C3489F" w:rsidR="007F0874" w:rsidRPr="00F538CE" w:rsidRDefault="007F0874" w:rsidP="007F0874">
            <w:pPr>
              <w:rPr>
                <w:rFonts w:cstheme="minorHAnsi"/>
                <w:b/>
                <w:bCs/>
                <w:sz w:val="24"/>
                <w:szCs w:val="24"/>
              </w:rPr>
            </w:pPr>
            <w:proofErr w:type="spellStart"/>
            <w:r>
              <w:rPr>
                <w:rFonts w:cstheme="minorHAnsi"/>
                <w:b/>
                <w:bCs/>
                <w:sz w:val="24"/>
                <w:szCs w:val="24"/>
              </w:rPr>
              <w:t>Code</w:t>
            </w:r>
            <w:proofErr w:type="spellEnd"/>
          </w:p>
        </w:tc>
        <w:tc>
          <w:tcPr>
            <w:tcW w:w="4036" w:type="dxa"/>
            <w:shd w:val="clear" w:color="auto" w:fill="auto"/>
            <w:noWrap/>
            <w:vAlign w:val="bottom"/>
            <w:hideMark/>
          </w:tcPr>
          <w:p w14:paraId="714699CB" w14:textId="733F390D" w:rsidR="007F0874" w:rsidRPr="00F538CE" w:rsidRDefault="007F0874" w:rsidP="007F0874">
            <w:pPr>
              <w:rPr>
                <w:rFonts w:cstheme="minorHAnsi"/>
                <w:b/>
                <w:bCs/>
                <w:sz w:val="24"/>
                <w:szCs w:val="24"/>
              </w:rPr>
            </w:pPr>
            <w:proofErr w:type="spellStart"/>
            <w:r>
              <w:rPr>
                <w:rFonts w:cstheme="minorHAnsi"/>
                <w:b/>
                <w:bCs/>
                <w:sz w:val="24"/>
                <w:szCs w:val="24"/>
              </w:rPr>
              <w:t>Specification</w:t>
            </w:r>
            <w:proofErr w:type="spellEnd"/>
          </w:p>
        </w:tc>
      </w:tr>
      <w:tr w:rsidR="00132A84" w:rsidRPr="00F538CE" w14:paraId="01FDFA0E" w14:textId="77777777" w:rsidTr="00724A2C">
        <w:trPr>
          <w:trHeight w:val="315"/>
          <w:jc w:val="center"/>
        </w:trPr>
        <w:tc>
          <w:tcPr>
            <w:tcW w:w="4945" w:type="dxa"/>
            <w:shd w:val="clear" w:color="auto" w:fill="auto"/>
            <w:noWrap/>
          </w:tcPr>
          <w:p w14:paraId="1E3CEA11"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1</w:t>
            </w:r>
          </w:p>
        </w:tc>
        <w:tc>
          <w:tcPr>
            <w:tcW w:w="4036" w:type="dxa"/>
            <w:shd w:val="clear" w:color="auto" w:fill="auto"/>
            <w:noWrap/>
          </w:tcPr>
          <w:p w14:paraId="21EC5177"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color w:val="auto"/>
              </w:rPr>
              <w:t xml:space="preserve">NBR </w:t>
            </w:r>
            <w:r w:rsidRPr="00ED4996">
              <w:rPr>
                <w:rFonts w:asciiTheme="minorHAnsi" w:hAnsiTheme="minorHAnsi" w:cstheme="minorHAnsi"/>
                <w:color w:val="auto"/>
              </w:rPr>
              <w:t>T50</w:t>
            </w:r>
          </w:p>
        </w:tc>
      </w:tr>
      <w:tr w:rsidR="00132A84" w:rsidRPr="00922472" w14:paraId="0791B2E5" w14:textId="77777777" w:rsidTr="00724A2C">
        <w:trPr>
          <w:trHeight w:val="315"/>
          <w:jc w:val="center"/>
        </w:trPr>
        <w:tc>
          <w:tcPr>
            <w:tcW w:w="4945" w:type="dxa"/>
            <w:shd w:val="clear" w:color="auto" w:fill="auto"/>
            <w:noWrap/>
          </w:tcPr>
          <w:p w14:paraId="076EAAEE"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2</w:t>
            </w:r>
          </w:p>
        </w:tc>
        <w:tc>
          <w:tcPr>
            <w:tcW w:w="4036" w:type="dxa"/>
            <w:shd w:val="clear" w:color="auto" w:fill="auto"/>
            <w:noWrap/>
          </w:tcPr>
          <w:p w14:paraId="3BA016A6" w14:textId="77777777" w:rsidR="00132A84" w:rsidRPr="00922472" w:rsidRDefault="00132A84" w:rsidP="00724A2C">
            <w:pPr>
              <w:pStyle w:val="Default"/>
              <w:rPr>
                <w:rFonts w:asciiTheme="minorHAnsi" w:hAnsiTheme="minorHAnsi" w:cstheme="minorHAnsi"/>
                <w:color w:val="auto"/>
                <w:lang w:val="fr-FR"/>
              </w:rPr>
            </w:pPr>
            <w:r>
              <w:rPr>
                <w:rFonts w:asciiTheme="minorHAnsi" w:hAnsiTheme="minorHAnsi" w:cstheme="minorHAnsi"/>
                <w:color w:val="auto"/>
              </w:rPr>
              <w:t>NBR</w:t>
            </w:r>
            <w:r w:rsidRPr="00ED4996">
              <w:rPr>
                <w:rFonts w:asciiTheme="minorHAnsi" w:hAnsiTheme="minorHAnsi" w:cstheme="minorHAnsi"/>
                <w:color w:val="auto"/>
              </w:rPr>
              <w:t xml:space="preserve"> T52</w:t>
            </w:r>
          </w:p>
        </w:tc>
      </w:tr>
      <w:tr w:rsidR="00132A84" w:rsidRPr="00922472" w14:paraId="75BFDC77" w14:textId="77777777" w:rsidTr="00724A2C">
        <w:trPr>
          <w:trHeight w:val="315"/>
          <w:jc w:val="center"/>
        </w:trPr>
        <w:tc>
          <w:tcPr>
            <w:tcW w:w="4945" w:type="dxa"/>
            <w:shd w:val="clear" w:color="auto" w:fill="auto"/>
            <w:noWrap/>
          </w:tcPr>
          <w:p w14:paraId="7B88A227"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3</w:t>
            </w:r>
          </w:p>
        </w:tc>
        <w:tc>
          <w:tcPr>
            <w:tcW w:w="4036" w:type="dxa"/>
            <w:shd w:val="clear" w:color="auto" w:fill="auto"/>
            <w:noWrap/>
          </w:tcPr>
          <w:p w14:paraId="43C19D64" w14:textId="77777777" w:rsidR="00132A84" w:rsidRPr="00F538CE" w:rsidRDefault="00132A84" w:rsidP="00724A2C">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T57</w:t>
            </w:r>
          </w:p>
        </w:tc>
      </w:tr>
      <w:tr w:rsidR="00132A84" w:rsidRPr="00922472" w14:paraId="0701A7E3" w14:textId="77777777" w:rsidTr="00724A2C">
        <w:trPr>
          <w:trHeight w:val="315"/>
          <w:jc w:val="center"/>
        </w:trPr>
        <w:tc>
          <w:tcPr>
            <w:tcW w:w="4945" w:type="dxa"/>
            <w:shd w:val="clear" w:color="auto" w:fill="auto"/>
            <w:noWrap/>
          </w:tcPr>
          <w:p w14:paraId="5C79CAF3"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G</w:t>
            </w:r>
            <w:r w:rsidRPr="00F538CE">
              <w:rPr>
                <w:rFonts w:asciiTheme="minorHAnsi" w:hAnsiTheme="minorHAnsi" w:cstheme="minorHAnsi"/>
                <w:b/>
                <w:bCs/>
                <w:color w:val="auto"/>
              </w:rPr>
              <w:t>4</w:t>
            </w:r>
          </w:p>
        </w:tc>
        <w:tc>
          <w:tcPr>
            <w:tcW w:w="4036" w:type="dxa"/>
            <w:shd w:val="clear" w:color="auto" w:fill="auto"/>
            <w:noWrap/>
          </w:tcPr>
          <w:p w14:paraId="476BA0B9" w14:textId="77777777" w:rsidR="00132A84" w:rsidRPr="00FF21BF" w:rsidRDefault="00132A84" w:rsidP="00724A2C">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T61</w:t>
            </w:r>
          </w:p>
        </w:tc>
      </w:tr>
      <w:tr w:rsidR="00132A84" w:rsidRPr="00922472" w14:paraId="04906CA0" w14:textId="77777777" w:rsidTr="00724A2C">
        <w:trPr>
          <w:trHeight w:val="315"/>
          <w:jc w:val="center"/>
        </w:trPr>
        <w:tc>
          <w:tcPr>
            <w:tcW w:w="4945" w:type="dxa"/>
            <w:shd w:val="clear" w:color="auto" w:fill="auto"/>
            <w:noWrap/>
          </w:tcPr>
          <w:p w14:paraId="6592584C"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G5</w:t>
            </w:r>
          </w:p>
        </w:tc>
        <w:tc>
          <w:tcPr>
            <w:tcW w:w="4036" w:type="dxa"/>
            <w:shd w:val="clear" w:color="auto" w:fill="auto"/>
            <w:noWrap/>
          </w:tcPr>
          <w:p w14:paraId="3A525B96" w14:textId="77777777" w:rsidR="00132A84" w:rsidRPr="00FF21BF" w:rsidRDefault="00132A84" w:rsidP="00724A2C">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T65</w:t>
            </w:r>
          </w:p>
        </w:tc>
      </w:tr>
      <w:tr w:rsidR="00132A84" w:rsidRPr="00F538CE" w14:paraId="2E9F6D68" w14:textId="77777777" w:rsidTr="00724A2C">
        <w:trPr>
          <w:trHeight w:val="315"/>
          <w:jc w:val="center"/>
        </w:trPr>
        <w:tc>
          <w:tcPr>
            <w:tcW w:w="4945" w:type="dxa"/>
            <w:shd w:val="clear" w:color="auto" w:fill="auto"/>
            <w:noWrap/>
          </w:tcPr>
          <w:p w14:paraId="33A3F584"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G6</w:t>
            </w:r>
          </w:p>
        </w:tc>
        <w:tc>
          <w:tcPr>
            <w:tcW w:w="4036" w:type="dxa"/>
            <w:shd w:val="clear" w:color="auto" w:fill="auto"/>
            <w:noWrap/>
          </w:tcPr>
          <w:p w14:paraId="340E960E" w14:textId="77777777" w:rsidR="00132A84" w:rsidRPr="00FF21BF" w:rsidRDefault="00132A84" w:rsidP="00724A2C">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DR520</w:t>
            </w:r>
          </w:p>
        </w:tc>
      </w:tr>
      <w:tr w:rsidR="00132A84" w:rsidRPr="00922472" w14:paraId="63D7DEB2" w14:textId="77777777" w:rsidTr="00724A2C">
        <w:trPr>
          <w:trHeight w:val="315"/>
          <w:jc w:val="center"/>
        </w:trPr>
        <w:tc>
          <w:tcPr>
            <w:tcW w:w="4945" w:type="dxa"/>
            <w:shd w:val="clear" w:color="auto" w:fill="auto"/>
            <w:noWrap/>
          </w:tcPr>
          <w:p w14:paraId="3534EBD9"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G7</w:t>
            </w:r>
          </w:p>
        </w:tc>
        <w:tc>
          <w:tcPr>
            <w:tcW w:w="4036" w:type="dxa"/>
            <w:shd w:val="clear" w:color="auto" w:fill="auto"/>
            <w:noWrap/>
          </w:tcPr>
          <w:p w14:paraId="4A48BF18" w14:textId="77777777" w:rsidR="00132A84" w:rsidRPr="00FF21BF" w:rsidRDefault="00132A84" w:rsidP="00724A2C">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DR550</w:t>
            </w:r>
          </w:p>
        </w:tc>
      </w:tr>
      <w:tr w:rsidR="00132A84" w:rsidRPr="00F538CE" w14:paraId="33775835" w14:textId="77777777" w:rsidTr="00724A2C">
        <w:trPr>
          <w:trHeight w:val="315"/>
          <w:jc w:val="center"/>
        </w:trPr>
        <w:tc>
          <w:tcPr>
            <w:tcW w:w="4945" w:type="dxa"/>
            <w:shd w:val="clear" w:color="auto" w:fill="auto"/>
            <w:noWrap/>
          </w:tcPr>
          <w:p w14:paraId="6B8750D7"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G8</w:t>
            </w:r>
          </w:p>
        </w:tc>
        <w:tc>
          <w:tcPr>
            <w:tcW w:w="4036" w:type="dxa"/>
            <w:shd w:val="clear" w:color="auto" w:fill="auto"/>
            <w:noWrap/>
          </w:tcPr>
          <w:p w14:paraId="413543D0" w14:textId="77777777" w:rsidR="00132A84" w:rsidRPr="00FF21BF" w:rsidRDefault="00132A84" w:rsidP="00724A2C">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DR620</w:t>
            </w:r>
          </w:p>
        </w:tc>
      </w:tr>
      <w:tr w:rsidR="00132A84" w:rsidRPr="00F538CE" w14:paraId="5BE5F641" w14:textId="77777777" w:rsidTr="00724A2C">
        <w:trPr>
          <w:trHeight w:val="315"/>
          <w:jc w:val="center"/>
        </w:trPr>
        <w:tc>
          <w:tcPr>
            <w:tcW w:w="4945" w:type="dxa"/>
            <w:shd w:val="clear" w:color="auto" w:fill="auto"/>
            <w:noWrap/>
          </w:tcPr>
          <w:p w14:paraId="047FB456" w14:textId="77777777" w:rsidR="00132A84" w:rsidRDefault="00132A84" w:rsidP="00724A2C">
            <w:pPr>
              <w:pStyle w:val="Default"/>
              <w:rPr>
                <w:rFonts w:asciiTheme="minorHAnsi" w:hAnsiTheme="minorHAnsi" w:cstheme="minorHAnsi"/>
                <w:b/>
                <w:bCs/>
                <w:color w:val="auto"/>
              </w:rPr>
            </w:pPr>
            <w:r>
              <w:rPr>
                <w:rFonts w:asciiTheme="minorHAnsi" w:hAnsiTheme="minorHAnsi" w:cstheme="minorHAnsi"/>
                <w:b/>
                <w:bCs/>
                <w:color w:val="auto"/>
              </w:rPr>
              <w:t>G9</w:t>
            </w:r>
          </w:p>
        </w:tc>
        <w:tc>
          <w:tcPr>
            <w:tcW w:w="4036" w:type="dxa"/>
            <w:shd w:val="clear" w:color="auto" w:fill="auto"/>
            <w:noWrap/>
          </w:tcPr>
          <w:p w14:paraId="3235FADE" w14:textId="77777777" w:rsidR="00132A84" w:rsidRPr="00733AD2" w:rsidRDefault="00132A84" w:rsidP="00724A2C">
            <w:pPr>
              <w:pStyle w:val="Default"/>
              <w:rPr>
                <w:rFonts w:asciiTheme="minorHAnsi" w:hAnsiTheme="minorHAnsi" w:cstheme="minorHAnsi"/>
                <w:color w:val="auto"/>
              </w:rPr>
            </w:pPr>
            <w:r>
              <w:rPr>
                <w:rFonts w:asciiTheme="minorHAnsi" w:hAnsiTheme="minorHAnsi" w:cstheme="minorHAnsi"/>
                <w:color w:val="auto"/>
              </w:rPr>
              <w:t>Outros</w:t>
            </w:r>
          </w:p>
        </w:tc>
      </w:tr>
    </w:tbl>
    <w:p w14:paraId="20251320" w14:textId="77777777" w:rsidR="00132A84" w:rsidRDefault="00132A84" w:rsidP="00132A84">
      <w:pPr>
        <w:ind w:right="-199"/>
        <w:jc w:val="both"/>
        <w:rPr>
          <w:rFonts w:cstheme="minorHAnsi"/>
          <w:iCs/>
        </w:rPr>
      </w:pPr>
    </w:p>
    <w:p w14:paraId="5687B5A7" w14:textId="3E941C72" w:rsidR="00132A84" w:rsidRPr="00F538CE" w:rsidRDefault="00132A84" w:rsidP="00132A84">
      <w:pPr>
        <w:ind w:right="-199"/>
        <w:rPr>
          <w:rFonts w:cstheme="minorHAnsi"/>
          <w:sz w:val="24"/>
          <w:szCs w:val="24"/>
        </w:rPr>
      </w:pPr>
      <w:r w:rsidRPr="00F538CE">
        <w:rPr>
          <w:rFonts w:cstheme="minorHAnsi"/>
          <w:b/>
          <w:sz w:val="24"/>
          <w:szCs w:val="24"/>
        </w:rPr>
        <w:t xml:space="preserve">  </w:t>
      </w:r>
      <w:r w:rsidRPr="00F538CE">
        <w:rPr>
          <w:rFonts w:cstheme="minorHAnsi"/>
          <w:sz w:val="24"/>
          <w:szCs w:val="24"/>
        </w:rPr>
        <w:t xml:space="preserve">         Exempl</w:t>
      </w:r>
      <w:r w:rsidR="007F0874">
        <w:rPr>
          <w:rFonts w:cstheme="minorHAnsi"/>
          <w:sz w:val="24"/>
          <w:szCs w:val="24"/>
        </w:rPr>
        <w:t>e</w:t>
      </w:r>
      <w:r w:rsidRPr="00F538CE">
        <w:rPr>
          <w:rFonts w:cstheme="minorHAnsi"/>
          <w:sz w:val="24"/>
          <w:szCs w:val="24"/>
        </w:rPr>
        <w:t xml:space="preserve"> </w:t>
      </w:r>
      <w:r w:rsidR="007F0874">
        <w:rPr>
          <w:rFonts w:cstheme="minorHAnsi"/>
          <w:sz w:val="24"/>
          <w:szCs w:val="24"/>
        </w:rPr>
        <w:t>of</w:t>
      </w:r>
      <w:r w:rsidRPr="00F538CE">
        <w:rPr>
          <w:rFonts w:cstheme="minorHAnsi"/>
          <w:sz w:val="24"/>
          <w:szCs w:val="24"/>
        </w:rPr>
        <w:t xml:space="preserve"> CODIP: A1B2</w:t>
      </w:r>
      <w:r>
        <w:rPr>
          <w:rFonts w:cstheme="minorHAnsi"/>
          <w:sz w:val="24"/>
          <w:szCs w:val="24"/>
        </w:rPr>
        <w:t>C1D1E1F4G1</w:t>
      </w:r>
    </w:p>
    <w:p w14:paraId="25441C7A" w14:textId="77777777" w:rsidR="00475A6B" w:rsidRPr="00132A84" w:rsidRDefault="00475A6B" w:rsidP="00A63308">
      <w:pPr>
        <w:ind w:left="360" w:hanging="360"/>
        <w:jc w:val="both"/>
        <w:rPr>
          <w:rFonts w:cstheme="minorHAnsi"/>
          <w:b/>
          <w:sz w:val="24"/>
          <w:szCs w:val="24"/>
        </w:rPr>
      </w:pP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w:t>
      </w:r>
      <w:proofErr w:type="gramStart"/>
      <w:r w:rsidRPr="00BB4922">
        <w:rPr>
          <w:rFonts w:cstheme="minorHAnsi"/>
          <w:sz w:val="24"/>
          <w:szCs w:val="24"/>
          <w:lang w:val="en-US"/>
        </w:rPr>
        <w:t>i.e.</w:t>
      </w:r>
      <w:proofErr w:type="gramEnd"/>
      <w:r w:rsidRPr="00BB4922">
        <w:rPr>
          <w:rFonts w:cstheme="minorHAnsi"/>
          <w:sz w:val="24"/>
          <w:szCs w:val="24"/>
          <w:lang w:val="en-US"/>
        </w:rPr>
        <w:t xml:space="preserv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xml:space="preserve">. Indicate whether this material is reintroduced in the production cycle or reused in any way, </w:t>
      </w:r>
      <w:proofErr w:type="gramStart"/>
      <w:r w:rsidRPr="00BB4922">
        <w:rPr>
          <w:rFonts w:cstheme="minorHAnsi"/>
          <w:sz w:val="24"/>
          <w:szCs w:val="24"/>
          <w:lang w:val="en-US"/>
        </w:rPr>
        <w:t>sold</w:t>
      </w:r>
      <w:proofErr w:type="gramEnd"/>
      <w:r w:rsidRPr="00BB4922">
        <w:rPr>
          <w:rFonts w:cstheme="minorHAnsi"/>
          <w:sz w:val="24"/>
          <w:szCs w:val="24"/>
          <w:lang w:val="en-US"/>
        </w:rPr>
        <w:t xml:space="preserve">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6.1.7 State your company’s usual production regime (</w:t>
      </w:r>
      <w:proofErr w:type="gramStart"/>
      <w:r w:rsidRPr="00BB4922">
        <w:rPr>
          <w:rFonts w:cstheme="minorHAnsi"/>
          <w:sz w:val="24"/>
          <w:szCs w:val="24"/>
          <w:lang w:val="en-US"/>
        </w:rPr>
        <w:t>i.e.</w:t>
      </w:r>
      <w:proofErr w:type="gramEnd"/>
      <w:r w:rsidRPr="00BB4922">
        <w:rPr>
          <w:rFonts w:cstheme="minorHAnsi"/>
          <w:sz w:val="24"/>
          <w:szCs w:val="24"/>
          <w:lang w:val="en-US"/>
        </w:rPr>
        <w:t xml:space="preserv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number of normal shifts and hours of plant </w:t>
      </w:r>
      <w:proofErr w:type="gramStart"/>
      <w:r w:rsidRPr="00BB4922">
        <w:rPr>
          <w:rFonts w:eastAsia="Times New Roman" w:cstheme="minorHAnsi"/>
          <w:color w:val="000000"/>
          <w:sz w:val="24"/>
          <w:szCs w:val="24"/>
          <w:lang w:val="en"/>
        </w:rPr>
        <w:t>operation;</w:t>
      </w:r>
      <w:proofErr w:type="gramEnd"/>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machinery and equipment in </w:t>
      </w:r>
      <w:proofErr w:type="gramStart"/>
      <w:r w:rsidRPr="00BB4922">
        <w:rPr>
          <w:rFonts w:eastAsia="Times New Roman" w:cstheme="minorHAnsi"/>
          <w:color w:val="000000"/>
          <w:sz w:val="24"/>
          <w:szCs w:val="24"/>
          <w:lang w:val="en"/>
        </w:rPr>
        <w:t>operation;</w:t>
      </w:r>
      <w:proofErr w:type="gramEnd"/>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BB4922">
        <w:rPr>
          <w:rFonts w:eastAsia="Times New Roman" w:cstheme="minorHAnsi"/>
          <w:color w:val="000000"/>
          <w:sz w:val="24"/>
          <w:szCs w:val="24"/>
          <w:lang w:val="en"/>
        </w:rPr>
        <w:t>etc.;</w:t>
      </w:r>
      <w:proofErr w:type="gramEnd"/>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xml:space="preserve">, raw materials, </w:t>
      </w:r>
      <w:proofErr w:type="gramStart"/>
      <w:r w:rsidRPr="00BB4922">
        <w:rPr>
          <w:rFonts w:eastAsia="Times New Roman" w:cstheme="minorHAnsi"/>
          <w:color w:val="000000"/>
          <w:sz w:val="24"/>
          <w:szCs w:val="24"/>
          <w:lang w:val="en"/>
        </w:rPr>
        <w:t>utilities</w:t>
      </w:r>
      <w:proofErr w:type="gramEnd"/>
      <w:r w:rsidRPr="00BB4922">
        <w:rPr>
          <w:rFonts w:eastAsia="Times New Roman" w:cstheme="minorHAnsi"/>
          <w:color w:val="000000"/>
          <w:sz w:val="24"/>
          <w:szCs w:val="24"/>
          <w:lang w:val="en"/>
        </w:rPr>
        <w:t xml:space="preserve">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 xml:space="preserve">center is most overloaded or responsible for the slowest step in the production </w:t>
      </w:r>
      <w:proofErr w:type="gramStart"/>
      <w:r w:rsidRPr="00BB4922">
        <w:rPr>
          <w:rFonts w:cstheme="minorHAnsi"/>
          <w:color w:val="000000"/>
          <w:sz w:val="24"/>
          <w:szCs w:val="24"/>
          <w:lang w:val="en"/>
        </w:rPr>
        <w:t>process, since</w:t>
      </w:r>
      <w:proofErr w:type="gramEnd"/>
      <w:r w:rsidRPr="00BB4922">
        <w:rPr>
          <w:rFonts w:cstheme="minorHAnsi"/>
          <w:color w:val="000000"/>
          <w:sz w:val="24"/>
          <w:szCs w:val="24"/>
          <w:lang w:val="en"/>
        </w:rPr>
        <w:t xml:space="preserv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lastRenderedPageBreak/>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6.2.1 State whether your company purchases raw materials, inputs, </w:t>
      </w:r>
      <w:proofErr w:type="gramStart"/>
      <w:r w:rsidRPr="00BB4922">
        <w:rPr>
          <w:rFonts w:cstheme="minorHAnsi"/>
          <w:sz w:val="24"/>
          <w:szCs w:val="24"/>
          <w:lang w:val="en-US"/>
        </w:rPr>
        <w:t>services</w:t>
      </w:r>
      <w:proofErr w:type="gramEnd"/>
      <w:r w:rsidRPr="00BB4922">
        <w:rPr>
          <w:rFonts w:cstheme="minorHAnsi"/>
          <w:sz w:val="24"/>
          <w:szCs w:val="24"/>
          <w:lang w:val="en-US"/>
        </w:rPr>
        <w:t xml:space="preserve">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345A64"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7B95B5FD" w14:textId="4F1DB7C4" w:rsidR="00A63308" w:rsidRPr="00BB4922" w:rsidRDefault="00F851FB" w:rsidP="007373FE">
      <w:pPr>
        <w:rPr>
          <w:rFonts w:cstheme="minorHAnsi"/>
          <w:b/>
          <w:sz w:val="24"/>
          <w:szCs w:val="24"/>
          <w:lang w:val="en-US"/>
        </w:rPr>
      </w:pPr>
      <w:r w:rsidRPr="00BB4922">
        <w:rPr>
          <w:rFonts w:cstheme="minorHAnsi"/>
          <w:b/>
          <w:sz w:val="24"/>
          <w:szCs w:val="24"/>
          <w:lang w:val="en-US"/>
        </w:rPr>
        <w:br w:type="page"/>
      </w:r>
      <w:r w:rsidR="00576861"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8B968"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7373FE">
        <w:rPr>
          <w:rFonts w:cstheme="minorHAnsi"/>
          <w:b/>
          <w:sz w:val="24"/>
          <w:szCs w:val="24"/>
          <w:lang w:val="en-US"/>
        </w:rPr>
        <w:t xml:space="preserve">       </w:t>
      </w:r>
      <w:r w:rsidR="00A63308" w:rsidRPr="00BB4922">
        <w:rPr>
          <w:rFonts w:cstheme="minorHAnsi"/>
          <w:b/>
          <w:sz w:val="24"/>
          <w:szCs w:val="24"/>
          <w:lang w:val="en-US"/>
        </w:rPr>
        <w:t>IV – D</w:t>
      </w:r>
      <w:r w:rsidR="00576861"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w:t>
      </w:r>
      <w:proofErr w:type="spellStart"/>
      <w:r w:rsidRPr="00BB4922">
        <w:rPr>
          <w:rFonts w:cstheme="minorHAnsi"/>
          <w:sz w:val="24"/>
          <w:szCs w:val="24"/>
          <w:lang w:val="en-US"/>
        </w:rPr>
        <w:t>i</w:t>
      </w:r>
      <w:proofErr w:type="spellEnd"/>
      <w:r w:rsidRPr="00BB4922">
        <w:rPr>
          <w:rFonts w:cstheme="minorHAnsi"/>
          <w:sz w:val="24"/>
          <w:szCs w:val="24"/>
          <w:lang w:val="en-US"/>
        </w:rPr>
        <w:t xml:space="preserve">) Sales in the domestic </w:t>
      </w:r>
      <w:proofErr w:type="gramStart"/>
      <w:r w:rsidRPr="00BB4922">
        <w:rPr>
          <w:rFonts w:cstheme="minorHAnsi"/>
          <w:sz w:val="24"/>
          <w:szCs w:val="24"/>
          <w:lang w:val="en-US"/>
        </w:rPr>
        <w:t>market;</w:t>
      </w:r>
      <w:proofErr w:type="gramEnd"/>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w:t>
      </w:r>
      <w:proofErr w:type="spellStart"/>
      <w:r w:rsidRPr="00BB4922">
        <w:rPr>
          <w:rFonts w:cstheme="minorHAnsi"/>
          <w:sz w:val="24"/>
          <w:szCs w:val="24"/>
          <w:lang w:val="en-US"/>
        </w:rPr>
        <w:t>i</w:t>
      </w:r>
      <w:proofErr w:type="spellEnd"/>
      <w:r w:rsidRPr="00BB4922">
        <w:rPr>
          <w:rFonts w:cstheme="minorHAnsi"/>
          <w:sz w:val="24"/>
          <w:szCs w:val="24"/>
          <w:lang w:val="en-US"/>
        </w:rPr>
        <w:t>),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w:t>
      </w:r>
      <w:proofErr w:type="spellStart"/>
      <w:r w:rsidRPr="00BB4922">
        <w:rPr>
          <w:rFonts w:cstheme="minorHAnsi"/>
          <w:sz w:val="24"/>
          <w:szCs w:val="24"/>
          <w:lang w:val="en-US"/>
        </w:rPr>
        <w:t>i</w:t>
      </w:r>
      <w:proofErr w:type="spellEnd"/>
      <w:r w:rsidRPr="00BB4922">
        <w:rPr>
          <w:rFonts w:cstheme="minorHAnsi"/>
          <w:sz w:val="24"/>
          <w:szCs w:val="24"/>
          <w:lang w:val="en-US"/>
        </w:rPr>
        <w:t>),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w:t>
      </w:r>
      <w:proofErr w:type="spellStart"/>
      <w:r w:rsidRPr="00BB4922">
        <w:rPr>
          <w:rFonts w:cstheme="minorHAnsi"/>
          <w:sz w:val="24"/>
          <w:szCs w:val="24"/>
          <w:lang w:val="en-US"/>
        </w:rPr>
        <w:t>i</w:t>
      </w:r>
      <w:proofErr w:type="spellEnd"/>
      <w:r w:rsidRPr="00BB4922">
        <w:rPr>
          <w:rFonts w:cstheme="minorHAnsi"/>
          <w:sz w:val="24"/>
          <w:szCs w:val="24"/>
          <w:lang w:val="en-US"/>
        </w:rPr>
        <w:t>),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8.1.4 Report whether there are any restrictions to direct sales and to sales performed by intermediaries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especially concerning volume, </w:t>
      </w:r>
      <w:r w:rsidR="00771EE8" w:rsidRPr="00BB4922">
        <w:rPr>
          <w:rFonts w:cstheme="minorHAnsi"/>
          <w:sz w:val="24"/>
          <w:szCs w:val="24"/>
          <w:lang w:val="en-US"/>
        </w:rPr>
        <w:t xml:space="preserve">geographical </w:t>
      </w:r>
      <w:proofErr w:type="gramStart"/>
      <w:r w:rsidR="00771EE8" w:rsidRPr="00BB4922">
        <w:rPr>
          <w:rFonts w:cstheme="minorHAnsi"/>
          <w:sz w:val="24"/>
          <w:szCs w:val="24"/>
          <w:lang w:val="en-US"/>
        </w:rPr>
        <w:t>scope</w:t>
      </w:r>
      <w:proofErr w:type="gramEnd"/>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w:t>
      </w:r>
      <w:proofErr w:type="spellStart"/>
      <w:r w:rsidRPr="00BB4922">
        <w:rPr>
          <w:rFonts w:cstheme="minorHAnsi"/>
          <w:sz w:val="24"/>
          <w:szCs w:val="24"/>
          <w:lang w:val="en-US"/>
        </w:rPr>
        <w:t>i</w:t>
      </w:r>
      <w:proofErr w:type="spellEnd"/>
      <w:r w:rsidRPr="00BB4922">
        <w:rPr>
          <w:rFonts w:cstheme="minorHAnsi"/>
          <w:sz w:val="24"/>
          <w:szCs w:val="24"/>
          <w:lang w:val="en-US"/>
        </w:rPr>
        <w:t>),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w:t>
      </w:r>
      <w:proofErr w:type="gramStart"/>
      <w:r w:rsidRPr="00BB4922">
        <w:rPr>
          <w:rFonts w:cstheme="minorHAnsi"/>
          <w:sz w:val="24"/>
          <w:szCs w:val="24"/>
          <w:lang w:val="en-US"/>
        </w:rPr>
        <w:t>sale</w:t>
      </w:r>
      <w:proofErr w:type="gramEnd"/>
      <w:r w:rsidRPr="00BB4922">
        <w:rPr>
          <w:rFonts w:cstheme="minorHAnsi"/>
          <w:sz w:val="24"/>
          <w:szCs w:val="24"/>
          <w:lang w:val="en-US"/>
        </w:rPr>
        <w:t xml:space="preserv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w:t>
      </w:r>
      <w:proofErr w:type="gramStart"/>
      <w:r w:rsidRPr="00BB4922">
        <w:rPr>
          <w:rFonts w:cstheme="minorHAnsi"/>
          <w:sz w:val="24"/>
          <w:szCs w:val="24"/>
          <w:lang w:val="en-US"/>
        </w:rPr>
        <w:t>sales</w:t>
      </w:r>
      <w:proofErr w:type="gramEnd"/>
      <w:r w:rsidRPr="00BB4922">
        <w:rPr>
          <w:rFonts w:cstheme="minorHAnsi"/>
          <w:sz w:val="24"/>
          <w:szCs w:val="24"/>
          <w:lang w:val="en-US"/>
        </w:rPr>
        <w:t xml:space="preserve">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666989"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666989"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7D7D63"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0A90A"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77777777"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BB4922">
        <w:rPr>
          <w:rFonts w:cstheme="minorHAnsi"/>
          <w:i/>
          <w:sz w:val="24"/>
          <w:szCs w:val="24"/>
          <w:lang w:val="en-US"/>
        </w:rPr>
        <w:t xml:space="preserve">the like </w:t>
      </w:r>
      <w:r w:rsidRPr="00BB4922">
        <w:rPr>
          <w:rFonts w:cstheme="minorHAnsi"/>
          <w:i/>
          <w:sz w:val="24"/>
          <w:szCs w:val="24"/>
          <w:lang w:val="en-US"/>
        </w:rPr>
        <w:t xml:space="preserve">product. It is requested, thereby, that your company provides information </w:t>
      </w:r>
      <w:r w:rsidR="0028184E" w:rsidRPr="00BB4922">
        <w:rPr>
          <w:rFonts w:cstheme="minorHAnsi"/>
          <w:i/>
          <w:sz w:val="24"/>
          <w:szCs w:val="24"/>
          <w:lang w:val="en-US"/>
        </w:rPr>
        <w:t>about sales in the domestic market, exports to t</w:t>
      </w:r>
      <w:r w:rsidRPr="00BB4922">
        <w:rPr>
          <w:rFonts w:cstheme="minorHAnsi"/>
          <w:i/>
          <w:sz w:val="24"/>
          <w:szCs w:val="24"/>
          <w:lang w:val="en-US"/>
        </w:rPr>
        <w:t xml:space="preserve">hird-country </w:t>
      </w:r>
      <w:r w:rsidR="0028184E" w:rsidRPr="00BB4922">
        <w:rPr>
          <w:rFonts w:cstheme="minorHAnsi"/>
          <w:i/>
          <w:sz w:val="24"/>
          <w:szCs w:val="24"/>
          <w:lang w:val="en-US"/>
        </w:rPr>
        <w:t xml:space="preserve">markets </w:t>
      </w:r>
      <w:r w:rsidRPr="00BB4922">
        <w:rPr>
          <w:rFonts w:cstheme="minorHAnsi"/>
          <w:i/>
          <w:sz w:val="24"/>
          <w:szCs w:val="24"/>
          <w:lang w:val="en-US"/>
        </w:rPr>
        <w:t xml:space="preserve">and costs incurred by your company in product manufacturing, </w:t>
      </w:r>
      <w:proofErr w:type="gramStart"/>
      <w:r w:rsidRPr="00BB4922">
        <w:rPr>
          <w:rFonts w:cstheme="minorHAnsi"/>
          <w:i/>
          <w:sz w:val="24"/>
          <w:szCs w:val="24"/>
          <w:lang w:val="en-US"/>
        </w:rPr>
        <w:t>distribution</w:t>
      </w:r>
      <w:proofErr w:type="gramEnd"/>
      <w:r w:rsidRPr="00BB4922">
        <w:rPr>
          <w:rFonts w:cstheme="minorHAnsi"/>
          <w:i/>
          <w:sz w:val="24"/>
          <w:szCs w:val="24"/>
          <w:lang w:val="en-US"/>
        </w:rPr>
        <w:t xml:space="preserve"> and sales.</w:t>
      </w:r>
      <w:r w:rsidR="0041394A" w:rsidRPr="00BB4922">
        <w:rPr>
          <w:rFonts w:cstheme="minorHAnsi"/>
          <w:lang w:val="en-US"/>
        </w:rPr>
        <w:t xml:space="preserve"> </w:t>
      </w:r>
      <w:r w:rsidR="0041394A" w:rsidRPr="00BB4922">
        <w:rPr>
          <w:rFonts w:cstheme="minorHAnsi"/>
          <w:i/>
          <w:sz w:val="24"/>
          <w:szCs w:val="24"/>
          <w:lang w:val="en-US"/>
        </w:rPr>
        <w:t>It is important that all available data be reported by the company.</w:t>
      </w:r>
      <w:r w:rsidRPr="00BB4922">
        <w:rPr>
          <w:rFonts w:cstheme="minorHAnsi"/>
          <w:i/>
          <w:sz w:val="24"/>
          <w:szCs w:val="24"/>
          <w:lang w:val="en-US"/>
        </w:rPr>
        <w:t xml:space="preserve"> </w:t>
      </w:r>
      <w:r w:rsidRPr="00BB4922">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BB4922">
        <w:rPr>
          <w:rFonts w:cstheme="minorHAnsi"/>
          <w:bCs/>
          <w:i/>
          <w:sz w:val="24"/>
          <w:szCs w:val="24"/>
          <w:lang w:val="en-US"/>
        </w:rPr>
        <w:t>The aggregation of r</w:t>
      </w:r>
      <w:r w:rsidRPr="00BB4922">
        <w:rPr>
          <w:rFonts w:cstheme="minorHAnsi"/>
          <w:bCs/>
          <w:i/>
          <w:sz w:val="24"/>
          <w:szCs w:val="24"/>
          <w:lang w:val="en-US"/>
        </w:rPr>
        <w:t xml:space="preserve">eported information must be reconciled with your accounting system and with the information reported in Appendix </w:t>
      </w:r>
      <w:r w:rsidR="008F1010" w:rsidRPr="00BB4922">
        <w:rPr>
          <w:rFonts w:cstheme="minorHAnsi"/>
          <w:bCs/>
          <w:i/>
          <w:sz w:val="24"/>
          <w:szCs w:val="24"/>
          <w:lang w:val="en-US"/>
        </w:rPr>
        <w:t>VIII</w:t>
      </w:r>
      <w:r w:rsidRPr="00BB4922">
        <w:rPr>
          <w:rFonts w:cstheme="minorHAnsi"/>
          <w:bCs/>
          <w:i/>
          <w:sz w:val="24"/>
          <w:szCs w:val="24"/>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4B3C2"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xml:space="preserve">, it is requested that you fill fields 38.0 to </w:t>
      </w:r>
      <w:proofErr w:type="gramStart"/>
      <w:r w:rsidRPr="00BB4922">
        <w:rPr>
          <w:rFonts w:cstheme="minorHAnsi"/>
          <w:sz w:val="24"/>
          <w:szCs w:val="24"/>
          <w:lang w:val="en-US"/>
        </w:rPr>
        <w:t>45.0</w:t>
      </w:r>
      <w:proofErr w:type="gramEnd"/>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proofErr w:type="gramStart"/>
      <w:r w:rsidRPr="00BB4922">
        <w:rPr>
          <w:rFonts w:cstheme="minorHAnsi"/>
          <w:sz w:val="24"/>
          <w:szCs w:val="24"/>
          <w:lang w:val="en-US"/>
        </w:rPr>
        <w:t>format</w:t>
      </w:r>
      <w:proofErr w:type="gramEnd"/>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proofErr w:type="gramStart"/>
      <w:r w:rsidRPr="00BB4922">
        <w:rPr>
          <w:rFonts w:cstheme="minorHAnsi"/>
          <w:sz w:val="24"/>
          <w:szCs w:val="24"/>
          <w:lang w:val="en-US"/>
        </w:rPr>
        <w:t>format</w:t>
      </w:r>
      <w:proofErr w:type="gramEnd"/>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421FBCF5"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w:t>
      </w:r>
      <w:r w:rsidR="002108D8" w:rsidRPr="00BB4922">
        <w:rPr>
          <w:rFonts w:cstheme="minorHAnsi"/>
          <w:b/>
          <w:bCs/>
          <w:sz w:val="24"/>
          <w:szCs w:val="24"/>
          <w:lang w:val="en-US"/>
        </w:rPr>
        <w:t>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A26C3"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w:t>
      </w:r>
      <w:proofErr w:type="gramStart"/>
      <w:r w:rsidRPr="00BB4922">
        <w:rPr>
          <w:rFonts w:cstheme="minorHAnsi"/>
          <w:bCs/>
          <w:sz w:val="24"/>
          <w:szCs w:val="24"/>
          <w:lang w:val="en-US"/>
        </w:rPr>
        <w:t>how</w:t>
      </w:r>
      <w:proofErr w:type="gramEnd"/>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proofErr w:type="gramStart"/>
      <w:r w:rsidRPr="00BB4922">
        <w:rPr>
          <w:rFonts w:cstheme="minorHAnsi"/>
          <w:sz w:val="24"/>
          <w:szCs w:val="24"/>
          <w:lang w:val="en-US"/>
        </w:rPr>
        <w:t>necessity</w:t>
      </w:r>
      <w:proofErr w:type="gramEnd"/>
      <w:r w:rsidRPr="00BB4922">
        <w:rPr>
          <w:rFonts w:cstheme="minorHAnsi"/>
          <w:sz w:val="24"/>
          <w:szCs w:val="24"/>
          <w:lang w:val="en-US"/>
        </w:rPr>
        <w:t xml:space="preserve">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Default="00A63308" w:rsidP="00A63308">
      <w:pPr>
        <w:spacing w:line="240" w:lineRule="auto"/>
        <w:ind w:left="2126" w:hanging="2126"/>
        <w:jc w:val="both"/>
        <w:rPr>
          <w:rFonts w:cstheme="minorHAnsi"/>
          <w:bCs/>
          <w:sz w:val="24"/>
          <w:szCs w:val="24"/>
          <w:lang w:val="en-US"/>
        </w:rPr>
      </w:pPr>
    </w:p>
    <w:p w14:paraId="2592DB28" w14:textId="77777777" w:rsidR="00F35951" w:rsidRPr="00BB4922" w:rsidRDefault="00F35951"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lastRenderedPageBreak/>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w:t>
      </w:r>
      <w:r w:rsidRPr="00BB4922">
        <w:rPr>
          <w:rFonts w:cstheme="minorHAnsi"/>
          <w:sz w:val="24"/>
          <w:szCs w:val="24"/>
          <w:lang w:val="en-US"/>
        </w:rPr>
        <w:lastRenderedPageBreak/>
        <w:t xml:space="preserve">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w:t>
      </w:r>
      <w:proofErr w:type="gramStart"/>
      <w:r w:rsidRPr="00BB4922">
        <w:rPr>
          <w:rFonts w:cstheme="minorHAnsi"/>
          <w:sz w:val="24"/>
          <w:szCs w:val="24"/>
          <w:lang w:val="en-US"/>
        </w:rPr>
        <w:t>34.0</w:t>
      </w:r>
      <w:proofErr w:type="gramEnd"/>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r w:rsidR="00023431" w:rsidRPr="00BB4922">
        <w:rPr>
          <w:rFonts w:cstheme="minorHAnsi"/>
          <w:sz w:val="24"/>
          <w:szCs w:val="24"/>
          <w:lang w:val="en-US"/>
        </w:rPr>
        <w:t>manufacturing</w:t>
      </w:r>
      <w:r w:rsidRPr="00BB4922">
        <w:rPr>
          <w:rFonts w:cstheme="minorHAnsi"/>
          <w:sz w:val="24"/>
          <w:szCs w:val="24"/>
          <w:lang w:val="en-US"/>
        </w:rPr>
        <w:t>to</w:t>
      </w:r>
      <w:proofErr w:type="spell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 xml:space="preserve">Thereby,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666989"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666989"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666989"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666989"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w:t>
            </w:r>
            <w:proofErr w:type="gramStart"/>
            <w:r w:rsidRPr="00BB4922">
              <w:rPr>
                <w:rFonts w:cstheme="minorHAnsi"/>
                <w:sz w:val="24"/>
                <w:szCs w:val="24"/>
                <w:lang w:val="en-US"/>
              </w:rPr>
              <w:t>e.g.</w:t>
            </w:r>
            <w:proofErr w:type="gramEnd"/>
            <w:r w:rsidRPr="00BB4922">
              <w:rPr>
                <w:rFonts w:cstheme="minorHAnsi"/>
                <w:sz w:val="24"/>
                <w:szCs w:val="24"/>
                <w:lang w:val="en-US"/>
              </w:rPr>
              <w:t xml:space="preserve">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666989"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666989"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666989"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 xml:space="preserve">In addition, report, in the column to the right, the unit consumption which refers to direct labor, </w:t>
            </w:r>
            <w:proofErr w:type="spellStart"/>
            <w:r w:rsidRPr="00BB4922">
              <w:rPr>
                <w:rFonts w:cstheme="minorHAnsi"/>
                <w:sz w:val="24"/>
                <w:szCs w:val="24"/>
                <w:lang w:val="en-US"/>
              </w:rPr>
              <w:t>i</w:t>
            </w:r>
            <w:proofErr w:type="spellEnd"/>
            <w:r w:rsidRPr="00BB4922">
              <w:rPr>
                <w:rFonts w:cstheme="minorHAnsi"/>
                <w:sz w:val="24"/>
                <w:szCs w:val="24"/>
                <w:lang w:val="en-US"/>
              </w:rPr>
              <w:t>. e., the number of hours worked needed to the manufacturing of one unit of the product.</w:t>
            </w:r>
          </w:p>
        </w:tc>
      </w:tr>
      <w:tr w:rsidR="008D2CE0" w:rsidRPr="00666989"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666989"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666989"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666989"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666989"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666989"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666989"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666989"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CE524B"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CC53C"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930A2"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proofErr w:type="gramStart"/>
      <w:r w:rsidRPr="00BB4922">
        <w:rPr>
          <w:rFonts w:cstheme="minorHAnsi"/>
          <w:sz w:val="24"/>
          <w:szCs w:val="24"/>
          <w:lang w:val="en-US"/>
        </w:rPr>
        <w:t>format</w:t>
      </w:r>
      <w:proofErr w:type="gramEnd"/>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proofErr w:type="gramStart"/>
      <w:r w:rsidRPr="00BB4922">
        <w:rPr>
          <w:rFonts w:cstheme="minorHAnsi"/>
          <w:sz w:val="24"/>
          <w:szCs w:val="24"/>
          <w:lang w:val="en-US"/>
        </w:rPr>
        <w:t>format</w:t>
      </w:r>
      <w:proofErr w:type="gramEnd"/>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0DEE4595"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w:t>
      </w:r>
      <w:r w:rsidR="00201C61" w:rsidRPr="00BB4922">
        <w:rPr>
          <w:rFonts w:cstheme="minorHAnsi"/>
          <w:b/>
          <w:bCs/>
          <w:sz w:val="24"/>
          <w:szCs w:val="24"/>
          <w:lang w:val="en-US"/>
        </w:rPr>
        <w:t>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 xml:space="preserv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525AA"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proofErr w:type="gramStart"/>
      <w:r w:rsidRPr="00BB4922">
        <w:rPr>
          <w:rFonts w:cstheme="minorHAnsi"/>
          <w:sz w:val="24"/>
          <w:szCs w:val="24"/>
          <w:lang w:val="en-US"/>
        </w:rPr>
        <w:t>necessity</w:t>
      </w:r>
      <w:proofErr w:type="gramEnd"/>
      <w:r w:rsidRPr="00BB4922">
        <w:rPr>
          <w:rFonts w:cstheme="minorHAnsi"/>
          <w:sz w:val="24"/>
          <w:szCs w:val="24"/>
          <w:lang w:val="en-US"/>
        </w:rPr>
        <w:t xml:space="preserve">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666989"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proofErr w:type="gramStart"/>
      <w:r w:rsidRPr="00BB4922">
        <w:rPr>
          <w:rFonts w:cstheme="minorHAnsi"/>
          <w:sz w:val="24"/>
          <w:szCs w:val="24"/>
          <w:lang w:val="en-US"/>
        </w:rPr>
        <w:t>on the basis of</w:t>
      </w:r>
      <w:proofErr w:type="gramEnd"/>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0AE775"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w:t>
      </w:r>
      <w:proofErr w:type="gramStart"/>
      <w:r w:rsidRPr="00BB4922">
        <w:rPr>
          <w:rFonts w:cstheme="minorHAnsi"/>
          <w:sz w:val="24"/>
          <w:szCs w:val="24"/>
          <w:lang w:val="en-US"/>
        </w:rPr>
        <w:t>such</w:t>
      </w:r>
      <w:proofErr w:type="gramEnd"/>
      <w:r w:rsidRPr="00BB4922">
        <w:rPr>
          <w:rFonts w:cstheme="minorHAnsi"/>
          <w:sz w:val="24"/>
          <w:szCs w:val="24"/>
          <w:lang w:val="en-US"/>
        </w:rPr>
        <w:t xml:space="preserve">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13"/>
      <w:headerReference w:type="default" r:id="rId14"/>
      <w:footerReference w:type="even" r:id="rId15"/>
      <w:footerReference w:type="default" r:id="rId16"/>
      <w:headerReference w:type="first" r:id="rId17"/>
      <w:footerReference w:type="first" r:id="rId18"/>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4BEB4" w14:textId="77777777" w:rsidR="005B5076" w:rsidRDefault="005B5076">
      <w:pPr>
        <w:spacing w:after="0" w:line="240" w:lineRule="auto"/>
      </w:pPr>
      <w:r>
        <w:separator/>
      </w:r>
    </w:p>
  </w:endnote>
  <w:endnote w:type="continuationSeparator" w:id="0">
    <w:p w14:paraId="6533C5CB" w14:textId="77777777" w:rsidR="005B5076" w:rsidRDefault="005B5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2214D" w14:textId="77777777" w:rsidR="005B5076" w:rsidRDefault="005B5076">
      <w:pPr>
        <w:spacing w:after="0" w:line="240" w:lineRule="auto"/>
      </w:pPr>
      <w:r>
        <w:separator/>
      </w:r>
    </w:p>
  </w:footnote>
  <w:footnote w:type="continuationSeparator" w:id="0">
    <w:p w14:paraId="013BEA94" w14:textId="77777777" w:rsidR="005B5076" w:rsidRDefault="005B50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7495C10"/>
    <w:multiLevelType w:val="hybridMultilevel"/>
    <w:tmpl w:val="35F6A1C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8"/>
  </w:num>
  <w:num w:numId="2" w16cid:durableId="1257597672">
    <w:abstractNumId w:val="6"/>
  </w:num>
  <w:num w:numId="3" w16cid:durableId="32191264">
    <w:abstractNumId w:val="5"/>
  </w:num>
  <w:num w:numId="4" w16cid:durableId="771779543">
    <w:abstractNumId w:val="0"/>
  </w:num>
  <w:num w:numId="5" w16cid:durableId="536042824">
    <w:abstractNumId w:val="10"/>
  </w:num>
  <w:num w:numId="6" w16cid:durableId="311447612">
    <w:abstractNumId w:val="3"/>
  </w:num>
  <w:num w:numId="7" w16cid:durableId="1380132509">
    <w:abstractNumId w:val="9"/>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 w:numId="11" w16cid:durableId="93259329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37A0"/>
    <w:rsid w:val="00125E6A"/>
    <w:rsid w:val="00126B5D"/>
    <w:rsid w:val="00132A84"/>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107A"/>
    <w:rsid w:val="001A5B33"/>
    <w:rsid w:val="001B111A"/>
    <w:rsid w:val="001B1A98"/>
    <w:rsid w:val="001B4CE3"/>
    <w:rsid w:val="001B57FB"/>
    <w:rsid w:val="001C56B4"/>
    <w:rsid w:val="001C798D"/>
    <w:rsid w:val="001D2127"/>
    <w:rsid w:val="001D280A"/>
    <w:rsid w:val="001D463B"/>
    <w:rsid w:val="001D6577"/>
    <w:rsid w:val="001D75CD"/>
    <w:rsid w:val="001E5DE3"/>
    <w:rsid w:val="001E7C4D"/>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3D87"/>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05A9"/>
    <w:rsid w:val="003A2177"/>
    <w:rsid w:val="003A3B1C"/>
    <w:rsid w:val="003A4120"/>
    <w:rsid w:val="003A6151"/>
    <w:rsid w:val="003B0429"/>
    <w:rsid w:val="003B4C02"/>
    <w:rsid w:val="003B698B"/>
    <w:rsid w:val="003C1010"/>
    <w:rsid w:val="003C2922"/>
    <w:rsid w:val="003C4373"/>
    <w:rsid w:val="003C54DF"/>
    <w:rsid w:val="003C5720"/>
    <w:rsid w:val="003C580F"/>
    <w:rsid w:val="003D0023"/>
    <w:rsid w:val="003D2F2A"/>
    <w:rsid w:val="003D2FA9"/>
    <w:rsid w:val="003D32D4"/>
    <w:rsid w:val="003E19EE"/>
    <w:rsid w:val="003E1E81"/>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1EBF"/>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405E"/>
    <w:rsid w:val="004C569B"/>
    <w:rsid w:val="004D5404"/>
    <w:rsid w:val="004E4C23"/>
    <w:rsid w:val="004E4FC6"/>
    <w:rsid w:val="004F33D9"/>
    <w:rsid w:val="004F406F"/>
    <w:rsid w:val="004F590B"/>
    <w:rsid w:val="004F76A9"/>
    <w:rsid w:val="00502462"/>
    <w:rsid w:val="0050532B"/>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97E58"/>
    <w:rsid w:val="005A2D54"/>
    <w:rsid w:val="005B2C90"/>
    <w:rsid w:val="005B4381"/>
    <w:rsid w:val="005B5076"/>
    <w:rsid w:val="005B7B3B"/>
    <w:rsid w:val="005C227C"/>
    <w:rsid w:val="005C2E81"/>
    <w:rsid w:val="005C68D5"/>
    <w:rsid w:val="005D189A"/>
    <w:rsid w:val="005D23EB"/>
    <w:rsid w:val="005D383B"/>
    <w:rsid w:val="005D3F1F"/>
    <w:rsid w:val="005D4E7B"/>
    <w:rsid w:val="005D621E"/>
    <w:rsid w:val="005D68FA"/>
    <w:rsid w:val="005E3866"/>
    <w:rsid w:val="005E5820"/>
    <w:rsid w:val="00601833"/>
    <w:rsid w:val="00601BDD"/>
    <w:rsid w:val="00607022"/>
    <w:rsid w:val="006070BF"/>
    <w:rsid w:val="00611485"/>
    <w:rsid w:val="00615DCC"/>
    <w:rsid w:val="00617131"/>
    <w:rsid w:val="00617151"/>
    <w:rsid w:val="00617CA4"/>
    <w:rsid w:val="006222FB"/>
    <w:rsid w:val="006314CC"/>
    <w:rsid w:val="00632096"/>
    <w:rsid w:val="0063530B"/>
    <w:rsid w:val="00637CD6"/>
    <w:rsid w:val="00641921"/>
    <w:rsid w:val="006444C5"/>
    <w:rsid w:val="006467D9"/>
    <w:rsid w:val="00646F0C"/>
    <w:rsid w:val="006504E3"/>
    <w:rsid w:val="00651AC2"/>
    <w:rsid w:val="00666989"/>
    <w:rsid w:val="0067026F"/>
    <w:rsid w:val="00674DEA"/>
    <w:rsid w:val="00675D0A"/>
    <w:rsid w:val="00686BB7"/>
    <w:rsid w:val="00686CB2"/>
    <w:rsid w:val="0069155D"/>
    <w:rsid w:val="0069167F"/>
    <w:rsid w:val="006A3F0F"/>
    <w:rsid w:val="006A51CA"/>
    <w:rsid w:val="006A5E19"/>
    <w:rsid w:val="006B0739"/>
    <w:rsid w:val="006B4FC0"/>
    <w:rsid w:val="006B515B"/>
    <w:rsid w:val="006B5504"/>
    <w:rsid w:val="006B67FE"/>
    <w:rsid w:val="006C1F5A"/>
    <w:rsid w:val="006C3323"/>
    <w:rsid w:val="006D0693"/>
    <w:rsid w:val="006D1671"/>
    <w:rsid w:val="006D2378"/>
    <w:rsid w:val="006D32BA"/>
    <w:rsid w:val="006D3816"/>
    <w:rsid w:val="006D3CC5"/>
    <w:rsid w:val="006E0824"/>
    <w:rsid w:val="006E0C54"/>
    <w:rsid w:val="006E7A35"/>
    <w:rsid w:val="006F12CC"/>
    <w:rsid w:val="00705688"/>
    <w:rsid w:val="00705F76"/>
    <w:rsid w:val="0071145F"/>
    <w:rsid w:val="00712F40"/>
    <w:rsid w:val="00714AB8"/>
    <w:rsid w:val="007233D8"/>
    <w:rsid w:val="00726DFF"/>
    <w:rsid w:val="00730463"/>
    <w:rsid w:val="00731ADC"/>
    <w:rsid w:val="00732A72"/>
    <w:rsid w:val="00734A7B"/>
    <w:rsid w:val="00735E8E"/>
    <w:rsid w:val="007373FE"/>
    <w:rsid w:val="00742031"/>
    <w:rsid w:val="00742505"/>
    <w:rsid w:val="00746039"/>
    <w:rsid w:val="0075644D"/>
    <w:rsid w:val="00756D61"/>
    <w:rsid w:val="00761623"/>
    <w:rsid w:val="00762CD7"/>
    <w:rsid w:val="00764B45"/>
    <w:rsid w:val="00765C1F"/>
    <w:rsid w:val="00765DD6"/>
    <w:rsid w:val="00767BE6"/>
    <w:rsid w:val="00771EE8"/>
    <w:rsid w:val="007817D8"/>
    <w:rsid w:val="00782AEF"/>
    <w:rsid w:val="00786DA5"/>
    <w:rsid w:val="007874CA"/>
    <w:rsid w:val="007874F0"/>
    <w:rsid w:val="007A2D30"/>
    <w:rsid w:val="007A3F66"/>
    <w:rsid w:val="007A56D1"/>
    <w:rsid w:val="007B279D"/>
    <w:rsid w:val="007B4809"/>
    <w:rsid w:val="007B4FCB"/>
    <w:rsid w:val="007B5F15"/>
    <w:rsid w:val="007B7A5D"/>
    <w:rsid w:val="007C20AE"/>
    <w:rsid w:val="007C28E9"/>
    <w:rsid w:val="007C3C40"/>
    <w:rsid w:val="007C6346"/>
    <w:rsid w:val="007D0893"/>
    <w:rsid w:val="007D306D"/>
    <w:rsid w:val="007D3DE2"/>
    <w:rsid w:val="007D474D"/>
    <w:rsid w:val="007D5608"/>
    <w:rsid w:val="007E1ACA"/>
    <w:rsid w:val="007E76EE"/>
    <w:rsid w:val="007F0874"/>
    <w:rsid w:val="007F555B"/>
    <w:rsid w:val="007F7684"/>
    <w:rsid w:val="0080175B"/>
    <w:rsid w:val="00801D32"/>
    <w:rsid w:val="008058B6"/>
    <w:rsid w:val="00812FBA"/>
    <w:rsid w:val="008135C0"/>
    <w:rsid w:val="00813BBC"/>
    <w:rsid w:val="00813C17"/>
    <w:rsid w:val="00815AFB"/>
    <w:rsid w:val="00815E3A"/>
    <w:rsid w:val="0081716A"/>
    <w:rsid w:val="008206DE"/>
    <w:rsid w:val="008218B8"/>
    <w:rsid w:val="00822B80"/>
    <w:rsid w:val="00823E85"/>
    <w:rsid w:val="00826C82"/>
    <w:rsid w:val="0082752F"/>
    <w:rsid w:val="00832020"/>
    <w:rsid w:val="00835861"/>
    <w:rsid w:val="00836DAA"/>
    <w:rsid w:val="0084120E"/>
    <w:rsid w:val="008433E9"/>
    <w:rsid w:val="00847B63"/>
    <w:rsid w:val="008526E7"/>
    <w:rsid w:val="008534DE"/>
    <w:rsid w:val="00854030"/>
    <w:rsid w:val="00857596"/>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256AA"/>
    <w:rsid w:val="00933D86"/>
    <w:rsid w:val="009366A5"/>
    <w:rsid w:val="00940020"/>
    <w:rsid w:val="009405E1"/>
    <w:rsid w:val="0094173D"/>
    <w:rsid w:val="00943685"/>
    <w:rsid w:val="00947A41"/>
    <w:rsid w:val="0095390A"/>
    <w:rsid w:val="00957BC3"/>
    <w:rsid w:val="009642CE"/>
    <w:rsid w:val="0096624D"/>
    <w:rsid w:val="009675F6"/>
    <w:rsid w:val="009748E2"/>
    <w:rsid w:val="0099323E"/>
    <w:rsid w:val="0099693E"/>
    <w:rsid w:val="009A1459"/>
    <w:rsid w:val="009A23F1"/>
    <w:rsid w:val="009A2706"/>
    <w:rsid w:val="009B0FB7"/>
    <w:rsid w:val="009B7107"/>
    <w:rsid w:val="009C1D82"/>
    <w:rsid w:val="009D1EDF"/>
    <w:rsid w:val="009D6823"/>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339D"/>
    <w:rsid w:val="00A535FB"/>
    <w:rsid w:val="00A63308"/>
    <w:rsid w:val="00A7335D"/>
    <w:rsid w:val="00A74E22"/>
    <w:rsid w:val="00A82854"/>
    <w:rsid w:val="00A87FF0"/>
    <w:rsid w:val="00A92D4D"/>
    <w:rsid w:val="00A94E6D"/>
    <w:rsid w:val="00A95976"/>
    <w:rsid w:val="00AA1963"/>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20B"/>
    <w:rsid w:val="00B1164B"/>
    <w:rsid w:val="00B1196A"/>
    <w:rsid w:val="00B13969"/>
    <w:rsid w:val="00B17209"/>
    <w:rsid w:val="00B227C4"/>
    <w:rsid w:val="00B23D65"/>
    <w:rsid w:val="00B247C2"/>
    <w:rsid w:val="00B24A1A"/>
    <w:rsid w:val="00B32AC7"/>
    <w:rsid w:val="00B3764E"/>
    <w:rsid w:val="00B41E30"/>
    <w:rsid w:val="00B4391F"/>
    <w:rsid w:val="00B45ED8"/>
    <w:rsid w:val="00B46869"/>
    <w:rsid w:val="00B50E7E"/>
    <w:rsid w:val="00B54E60"/>
    <w:rsid w:val="00B630E9"/>
    <w:rsid w:val="00B7759B"/>
    <w:rsid w:val="00B803BC"/>
    <w:rsid w:val="00B80F81"/>
    <w:rsid w:val="00B84EF1"/>
    <w:rsid w:val="00B86777"/>
    <w:rsid w:val="00B90C78"/>
    <w:rsid w:val="00B9316B"/>
    <w:rsid w:val="00B9772B"/>
    <w:rsid w:val="00BA0FA2"/>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31CD6"/>
    <w:rsid w:val="00C32C0D"/>
    <w:rsid w:val="00C40E24"/>
    <w:rsid w:val="00C43601"/>
    <w:rsid w:val="00C44266"/>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D1F3A"/>
    <w:rsid w:val="00CE44A9"/>
    <w:rsid w:val="00CE6372"/>
    <w:rsid w:val="00CE6953"/>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0FC"/>
    <w:rsid w:val="00D40C66"/>
    <w:rsid w:val="00D414ED"/>
    <w:rsid w:val="00D45C0C"/>
    <w:rsid w:val="00D46136"/>
    <w:rsid w:val="00D46D03"/>
    <w:rsid w:val="00D471C0"/>
    <w:rsid w:val="00D47DE4"/>
    <w:rsid w:val="00D5041D"/>
    <w:rsid w:val="00D5369D"/>
    <w:rsid w:val="00D61BB1"/>
    <w:rsid w:val="00D67FD3"/>
    <w:rsid w:val="00D72FF8"/>
    <w:rsid w:val="00D75574"/>
    <w:rsid w:val="00D765D0"/>
    <w:rsid w:val="00D766D5"/>
    <w:rsid w:val="00D80555"/>
    <w:rsid w:val="00D84553"/>
    <w:rsid w:val="00D8549C"/>
    <w:rsid w:val="00D87492"/>
    <w:rsid w:val="00D90670"/>
    <w:rsid w:val="00D95F46"/>
    <w:rsid w:val="00DA70CC"/>
    <w:rsid w:val="00DB1035"/>
    <w:rsid w:val="00DB690E"/>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0616"/>
    <w:rsid w:val="00E53F31"/>
    <w:rsid w:val="00E63619"/>
    <w:rsid w:val="00E6741D"/>
    <w:rsid w:val="00E71185"/>
    <w:rsid w:val="00E71F4B"/>
    <w:rsid w:val="00E72607"/>
    <w:rsid w:val="00E737CA"/>
    <w:rsid w:val="00E74041"/>
    <w:rsid w:val="00E800FD"/>
    <w:rsid w:val="00E809BE"/>
    <w:rsid w:val="00E80E5C"/>
    <w:rsid w:val="00E87D1D"/>
    <w:rsid w:val="00E90ABD"/>
    <w:rsid w:val="00E91518"/>
    <w:rsid w:val="00E95911"/>
    <w:rsid w:val="00E9781D"/>
    <w:rsid w:val="00EA306F"/>
    <w:rsid w:val="00EA435C"/>
    <w:rsid w:val="00EA538D"/>
    <w:rsid w:val="00EA5AF7"/>
    <w:rsid w:val="00EB48E0"/>
    <w:rsid w:val="00EB4F27"/>
    <w:rsid w:val="00EC36C9"/>
    <w:rsid w:val="00EC7F81"/>
    <w:rsid w:val="00ED04BF"/>
    <w:rsid w:val="00ED35B7"/>
    <w:rsid w:val="00ED5034"/>
    <w:rsid w:val="00EE37A1"/>
    <w:rsid w:val="00EF24BE"/>
    <w:rsid w:val="00EF2AF1"/>
    <w:rsid w:val="00EF4AB6"/>
    <w:rsid w:val="00EF4CE2"/>
    <w:rsid w:val="00F006CC"/>
    <w:rsid w:val="00F01FFF"/>
    <w:rsid w:val="00F02B90"/>
    <w:rsid w:val="00F03021"/>
    <w:rsid w:val="00F0642B"/>
    <w:rsid w:val="00F10281"/>
    <w:rsid w:val="00F122A6"/>
    <w:rsid w:val="00F14CD1"/>
    <w:rsid w:val="00F14E0C"/>
    <w:rsid w:val="00F1581E"/>
    <w:rsid w:val="00F20780"/>
    <w:rsid w:val="00F23C50"/>
    <w:rsid w:val="00F241FD"/>
    <w:rsid w:val="00F268CB"/>
    <w:rsid w:val="00F27F89"/>
    <w:rsid w:val="00F31A2D"/>
    <w:rsid w:val="00F32EA8"/>
    <w:rsid w:val="00F3340E"/>
    <w:rsid w:val="00F33664"/>
    <w:rsid w:val="00F35951"/>
    <w:rsid w:val="00F36B50"/>
    <w:rsid w:val="00F409D1"/>
    <w:rsid w:val="00F42012"/>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94F55"/>
    <w:rsid w:val="00F969CD"/>
    <w:rsid w:val="00FB2220"/>
    <w:rsid w:val="00FB4EEA"/>
    <w:rsid w:val="00FB6ACA"/>
    <w:rsid w:val="00FC17B9"/>
    <w:rsid w:val="00FC2820"/>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customStyle="1" w:styleId="hps">
    <w:name w:val="hps"/>
    <w:basedOn w:val="Fontepargpadro"/>
    <w:rsid w:val="006B515B"/>
  </w:style>
  <w:style w:type="character" w:styleId="MenoPendente">
    <w:name w:val="Unresolved Mention"/>
    <w:basedOn w:val="Fontepargpadro"/>
    <w:uiPriority w:val="99"/>
    <w:semiHidden/>
    <w:unhideWhenUsed/>
    <w:rsid w:val="006B5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71775273">
      <w:bodyDiv w:val="1"/>
      <w:marLeft w:val="0"/>
      <w:marRight w:val="0"/>
      <w:marTop w:val="0"/>
      <w:marBottom w:val="0"/>
      <w:divBdr>
        <w:top w:val="none" w:sz="0" w:space="0" w:color="auto"/>
        <w:left w:val="none" w:sz="0" w:space="0" w:color="auto"/>
        <w:bottom w:val="none" w:sz="0" w:space="0" w:color="auto"/>
        <w:right w:val="none" w:sz="0" w:space="0" w:color="auto"/>
      </w:divBdr>
      <w:divsChild>
        <w:div w:id="1381050294">
          <w:marLeft w:val="0"/>
          <w:marRight w:val="0"/>
          <w:marTop w:val="0"/>
          <w:marBottom w:val="0"/>
          <w:divBdr>
            <w:top w:val="none" w:sz="0" w:space="0" w:color="auto"/>
            <w:left w:val="none" w:sz="0" w:space="0" w:color="auto"/>
            <w:bottom w:val="none" w:sz="0" w:space="0" w:color="auto"/>
            <w:right w:val="none" w:sz="0" w:space="0" w:color="auto"/>
          </w:divBdr>
          <w:divsChild>
            <w:div w:id="182157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lhasmetalicas@mdic.gov.b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a072f83cf17fc6b4fa35753632157c0f">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019ac320115f4d7c30917eec770337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9C1670-EDD8-490C-BB78-28ADFCAF2C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3.xml><?xml version="1.0" encoding="utf-8"?>
<ds:datastoreItem xmlns:ds="http://schemas.openxmlformats.org/officeDocument/2006/customXml" ds:itemID="{54FB1198-FD4E-495C-93AA-856C7D14556F}">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4.xml><?xml version="1.0" encoding="utf-8"?>
<ds:datastoreItem xmlns:ds="http://schemas.openxmlformats.org/officeDocument/2006/customXml" ds:itemID="{29F696E3-E0B9-4146-912D-96BDCEF7BB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57</Pages>
  <Words>15887</Words>
  <Characters>85791</Characters>
  <Application>Microsoft Office Word</Application>
  <DocSecurity>0</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Ferreira</cp:lastModifiedBy>
  <cp:revision>114</cp:revision>
  <dcterms:created xsi:type="dcterms:W3CDTF">2015-12-17T13:15:00Z</dcterms:created>
  <dcterms:modified xsi:type="dcterms:W3CDTF">2024-02-29T12:02:00Z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