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Pr="005A106E" w:rsidRDefault="00174E73" w:rsidP="005A106E">
      <w:pPr>
        <w:spacing w:before="12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842086" w:rsidRPr="005A106E" w:rsidRDefault="00842086" w:rsidP="005A106E">
      <w:pPr>
        <w:spacing w:before="120"/>
        <w:jc w:val="center"/>
        <w:rPr>
          <w:rFonts w:ascii="Arial" w:hAnsi="Arial" w:cs="Arial"/>
          <w:b/>
        </w:rPr>
      </w:pPr>
      <w:r w:rsidRPr="005A106E">
        <w:rPr>
          <w:rFonts w:ascii="Arial" w:hAnsi="Arial" w:cs="Arial"/>
          <w:b/>
        </w:rPr>
        <w:t xml:space="preserve">FORMULÁRIO DE </w:t>
      </w:r>
      <w:r w:rsidR="00AC75F7" w:rsidRPr="005A106E">
        <w:rPr>
          <w:rFonts w:ascii="Arial" w:hAnsi="Arial" w:cs="Arial"/>
          <w:b/>
        </w:rPr>
        <w:t>COMENTÁRIOS</w:t>
      </w:r>
      <w:r w:rsidR="00174E73" w:rsidRPr="005A106E">
        <w:rPr>
          <w:rFonts w:ascii="Arial" w:hAnsi="Arial" w:cs="Arial"/>
          <w:b/>
        </w:rPr>
        <w:t>/</w:t>
      </w:r>
      <w:r w:rsidR="00AC75F7" w:rsidRPr="005A106E">
        <w:rPr>
          <w:rFonts w:ascii="Arial" w:hAnsi="Arial" w:cs="Arial"/>
          <w:b/>
        </w:rPr>
        <w:t>SUGESTÕES</w:t>
      </w:r>
    </w:p>
    <w:p w:rsidR="00842086" w:rsidRPr="005A106E" w:rsidRDefault="00842086" w:rsidP="005A106E">
      <w:pPr>
        <w:spacing w:before="120"/>
        <w:rPr>
          <w:rFonts w:ascii="Arial" w:hAnsi="Arial" w:cs="Arial"/>
        </w:rPr>
      </w:pPr>
    </w:p>
    <w:p w:rsidR="00174E73" w:rsidRPr="005A106E" w:rsidRDefault="00AC75F7" w:rsidP="005A106E">
      <w:pPr>
        <w:pStyle w:val="Caption"/>
        <w:spacing w:before="120"/>
        <w:jc w:val="center"/>
        <w:rPr>
          <w:rFonts w:cs="Arial"/>
          <w:sz w:val="20"/>
        </w:rPr>
      </w:pPr>
      <w:r w:rsidRPr="005A106E">
        <w:rPr>
          <w:rFonts w:cs="Arial"/>
          <w:sz w:val="20"/>
        </w:rPr>
        <w:t>CONSULTA</w:t>
      </w:r>
      <w:r w:rsidR="00842086" w:rsidRPr="005A106E">
        <w:rPr>
          <w:rFonts w:cs="Arial"/>
          <w:sz w:val="20"/>
        </w:rPr>
        <w:t xml:space="preserve"> PÚBLICA</w:t>
      </w:r>
      <w:r w:rsidR="00174E73" w:rsidRPr="005A106E">
        <w:rPr>
          <w:rFonts w:cs="Arial"/>
          <w:sz w:val="20"/>
        </w:rPr>
        <w:t xml:space="preserve"> E AUDIÊNCIA PÚBL</w:t>
      </w:r>
      <w:r w:rsidR="006E1D84" w:rsidRPr="005A106E">
        <w:rPr>
          <w:rFonts w:cs="Arial"/>
          <w:sz w:val="20"/>
        </w:rPr>
        <w:t>I</w:t>
      </w:r>
      <w:r w:rsidR="00174E73" w:rsidRPr="005A106E">
        <w:rPr>
          <w:rFonts w:cs="Arial"/>
          <w:sz w:val="20"/>
        </w:rPr>
        <w:t>CA</w:t>
      </w:r>
      <w:r w:rsidR="00842086" w:rsidRPr="005A106E">
        <w:rPr>
          <w:rFonts w:cs="Arial"/>
          <w:sz w:val="20"/>
        </w:rPr>
        <w:t xml:space="preserve"> Nº </w:t>
      </w:r>
      <w:r w:rsidR="00A30EA2" w:rsidRPr="005A106E">
        <w:rPr>
          <w:rFonts w:cs="Arial"/>
          <w:sz w:val="20"/>
        </w:rPr>
        <w:t>20</w:t>
      </w:r>
      <w:r w:rsidR="00842086" w:rsidRPr="005A106E">
        <w:rPr>
          <w:rFonts w:cs="Arial"/>
          <w:sz w:val="20"/>
        </w:rPr>
        <w:t>/</w:t>
      </w:r>
      <w:r w:rsidR="0092578B" w:rsidRPr="005A106E">
        <w:rPr>
          <w:rFonts w:cs="Arial"/>
          <w:sz w:val="20"/>
        </w:rPr>
        <w:t>2013</w:t>
      </w:r>
    </w:p>
    <w:p w:rsidR="00174E73" w:rsidRPr="005A106E" w:rsidRDefault="00174E73" w:rsidP="005A106E">
      <w:pPr>
        <w:pStyle w:val="Caption"/>
        <w:spacing w:before="120"/>
        <w:jc w:val="center"/>
        <w:rPr>
          <w:rFonts w:cs="Arial"/>
          <w:sz w:val="20"/>
        </w:rPr>
      </w:pPr>
    </w:p>
    <w:p w:rsidR="00842086" w:rsidRPr="005A106E" w:rsidRDefault="00983F26" w:rsidP="005A106E">
      <w:pPr>
        <w:pStyle w:val="Caption"/>
        <w:spacing w:before="120"/>
        <w:jc w:val="center"/>
        <w:rPr>
          <w:rFonts w:cs="Arial"/>
          <w:color w:val="FF0000"/>
          <w:sz w:val="20"/>
        </w:rPr>
      </w:pPr>
      <w:r w:rsidRPr="005A106E">
        <w:rPr>
          <w:rFonts w:cs="Arial"/>
          <w:color w:val="FF0000"/>
          <w:sz w:val="20"/>
        </w:rPr>
        <w:t xml:space="preserve">Prazo para envio de contribuições: </w:t>
      </w:r>
      <w:r w:rsidR="004003CC" w:rsidRPr="005A106E">
        <w:rPr>
          <w:rFonts w:cs="Arial"/>
          <w:color w:val="FF0000"/>
          <w:sz w:val="20"/>
        </w:rPr>
        <w:t>29</w:t>
      </w:r>
      <w:r w:rsidR="0092578B" w:rsidRPr="005A106E">
        <w:rPr>
          <w:rFonts w:cs="Arial"/>
          <w:color w:val="FF0000"/>
          <w:sz w:val="20"/>
        </w:rPr>
        <w:t>/</w:t>
      </w:r>
      <w:r w:rsidR="00174E73" w:rsidRPr="005A106E">
        <w:rPr>
          <w:rFonts w:cs="Arial"/>
          <w:color w:val="FF0000"/>
          <w:sz w:val="20"/>
        </w:rPr>
        <w:t>0</w:t>
      </w:r>
      <w:r w:rsidR="00A30EA2" w:rsidRPr="005A106E">
        <w:rPr>
          <w:rFonts w:cs="Arial"/>
          <w:color w:val="FF0000"/>
          <w:sz w:val="20"/>
        </w:rPr>
        <w:t>7</w:t>
      </w:r>
      <w:r w:rsidR="0092578B" w:rsidRPr="005A106E">
        <w:rPr>
          <w:rFonts w:cs="Arial"/>
          <w:color w:val="FF0000"/>
          <w:sz w:val="20"/>
        </w:rPr>
        <w:t>/2013</w:t>
      </w:r>
      <w:r w:rsidRPr="005A106E">
        <w:rPr>
          <w:rFonts w:cs="Arial"/>
          <w:color w:val="FF0000"/>
          <w:sz w:val="20"/>
        </w:rPr>
        <w:t xml:space="preserve"> (18 horas)</w:t>
      </w:r>
    </w:p>
    <w:p w:rsidR="00842086" w:rsidRPr="005A106E" w:rsidRDefault="00842086" w:rsidP="005A106E">
      <w:pPr>
        <w:pStyle w:val="Caption"/>
        <w:spacing w:before="120"/>
        <w:jc w:val="both"/>
        <w:rPr>
          <w:rFonts w:cs="Arial"/>
          <w:b/>
          <w:sz w:val="20"/>
        </w:rPr>
      </w:pPr>
    </w:p>
    <w:p w:rsidR="00842086" w:rsidRPr="005A106E" w:rsidRDefault="00764EB1" w:rsidP="005A106E">
      <w:pPr>
        <w:spacing w:before="120"/>
        <w:rPr>
          <w:rFonts w:ascii="Arial" w:hAnsi="Arial" w:cs="Arial"/>
          <w:b/>
        </w:rPr>
      </w:pPr>
      <w:r w:rsidRPr="005A106E">
        <w:rPr>
          <w:rFonts w:ascii="Arial" w:hAnsi="Arial" w:cs="Arial"/>
          <w:b/>
        </w:rPr>
        <w:t>Identificação:</w:t>
      </w:r>
    </w:p>
    <w:p w:rsidR="00764EB1" w:rsidRPr="005A106E" w:rsidRDefault="00764EB1" w:rsidP="005A106E">
      <w:pPr>
        <w:spacing w:before="12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00"/>
      </w:tblPr>
      <w:tblGrid>
        <w:gridCol w:w="2234"/>
        <w:gridCol w:w="11940"/>
      </w:tblGrid>
      <w:tr w:rsidR="00842086" w:rsidRPr="005A106E" w:rsidTr="00B70753">
        <w:trPr>
          <w:trHeight w:val="510"/>
        </w:trPr>
        <w:tc>
          <w:tcPr>
            <w:tcW w:w="788" w:type="pct"/>
            <w:vAlign w:val="center"/>
          </w:tcPr>
          <w:p w:rsidR="00842086" w:rsidRPr="00B70753" w:rsidRDefault="00842086" w:rsidP="00B70753">
            <w:pPr>
              <w:spacing w:before="120"/>
              <w:rPr>
                <w:rFonts w:ascii="Arial" w:hAnsi="Arial" w:cs="Arial"/>
                <w:color w:val="000000"/>
              </w:rPr>
            </w:pPr>
            <w:r w:rsidRPr="00B70753">
              <w:rPr>
                <w:rFonts w:ascii="Arial" w:hAnsi="Arial" w:cs="Arial"/>
                <w:color w:val="000000"/>
              </w:rPr>
              <w:t>Nome</w:t>
            </w:r>
          </w:p>
        </w:tc>
        <w:tc>
          <w:tcPr>
            <w:tcW w:w="4212" w:type="pct"/>
            <w:vAlign w:val="center"/>
          </w:tcPr>
          <w:p w:rsidR="00842086" w:rsidRPr="00B70753" w:rsidRDefault="00B70753" w:rsidP="00B70753">
            <w:pPr>
              <w:spacing w:before="120"/>
              <w:rPr>
                <w:rFonts w:ascii="Arial" w:hAnsi="Arial" w:cs="Arial"/>
                <w:color w:val="000000"/>
              </w:rPr>
            </w:pPr>
            <w:r w:rsidRPr="00B70753">
              <w:rPr>
                <w:rFonts w:ascii="Arial" w:hAnsi="Arial" w:cs="Arial"/>
                <w:color w:val="000000"/>
              </w:rPr>
              <w:t>Sylvia Figueiredo</w:t>
            </w:r>
          </w:p>
        </w:tc>
      </w:tr>
      <w:tr w:rsidR="00842086" w:rsidRPr="005A106E" w:rsidTr="00B70753">
        <w:trPr>
          <w:trHeight w:val="510"/>
        </w:trPr>
        <w:tc>
          <w:tcPr>
            <w:tcW w:w="788" w:type="pct"/>
            <w:vAlign w:val="center"/>
          </w:tcPr>
          <w:p w:rsidR="00842086" w:rsidRPr="00B70753" w:rsidRDefault="00842086" w:rsidP="00B70753">
            <w:pPr>
              <w:spacing w:before="120"/>
              <w:rPr>
                <w:rFonts w:ascii="Arial" w:hAnsi="Arial" w:cs="Arial"/>
                <w:color w:val="000000"/>
              </w:rPr>
            </w:pPr>
            <w:r w:rsidRPr="00B70753">
              <w:rPr>
                <w:rFonts w:ascii="Arial" w:hAnsi="Arial" w:cs="Arial"/>
                <w:color w:val="000000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B70753" w:rsidRDefault="00B70753" w:rsidP="00B70753">
            <w:pPr>
              <w:spacing w:before="120"/>
              <w:rPr>
                <w:rFonts w:ascii="Arial" w:hAnsi="Arial" w:cs="Arial"/>
                <w:color w:val="000000"/>
              </w:rPr>
            </w:pPr>
            <w:r w:rsidRPr="00B70753">
              <w:rPr>
                <w:rFonts w:ascii="Arial" w:hAnsi="Arial" w:cs="Arial"/>
                <w:color w:val="000000"/>
              </w:rPr>
              <w:t>Shell Brasil Petróleo Ltda.</w:t>
            </w:r>
          </w:p>
        </w:tc>
      </w:tr>
    </w:tbl>
    <w:p w:rsidR="00842086" w:rsidRPr="005A106E" w:rsidRDefault="00842086" w:rsidP="005A106E">
      <w:pPr>
        <w:spacing w:before="120"/>
        <w:rPr>
          <w:rFonts w:ascii="Arial" w:hAnsi="Arial" w:cs="Arial"/>
        </w:rPr>
      </w:pPr>
    </w:p>
    <w:p w:rsidR="00C102D5" w:rsidRPr="005A106E" w:rsidRDefault="00C102D5" w:rsidP="005A106E">
      <w:pPr>
        <w:pStyle w:val="Caption"/>
        <w:spacing w:before="120"/>
        <w:jc w:val="both"/>
        <w:rPr>
          <w:rFonts w:cs="Arial"/>
          <w:b/>
          <w:sz w:val="20"/>
        </w:rPr>
      </w:pPr>
    </w:p>
    <w:p w:rsidR="00842086" w:rsidRPr="005A106E" w:rsidRDefault="00764EB1" w:rsidP="005A106E">
      <w:pPr>
        <w:pStyle w:val="Caption"/>
        <w:spacing w:before="120"/>
        <w:jc w:val="both"/>
        <w:rPr>
          <w:rFonts w:cs="Arial"/>
          <w:b/>
          <w:sz w:val="20"/>
        </w:rPr>
      </w:pPr>
      <w:r w:rsidRPr="005A106E">
        <w:rPr>
          <w:rFonts w:cs="Arial"/>
          <w:b/>
          <w:sz w:val="20"/>
        </w:rPr>
        <w:t>Comentários</w:t>
      </w:r>
      <w:r w:rsidR="00EE38AD" w:rsidRPr="005A106E">
        <w:rPr>
          <w:rFonts w:cs="Arial"/>
          <w:b/>
          <w:sz w:val="20"/>
        </w:rPr>
        <w:t>/</w:t>
      </w:r>
      <w:r w:rsidRPr="005A106E">
        <w:rPr>
          <w:rFonts w:cs="Arial"/>
          <w:b/>
          <w:sz w:val="20"/>
        </w:rPr>
        <w:t>sugestões:</w:t>
      </w:r>
    </w:p>
    <w:p w:rsidR="00764EB1" w:rsidRPr="005A106E" w:rsidRDefault="00764EB1" w:rsidP="005A106E">
      <w:pPr>
        <w:spacing w:before="120"/>
        <w:rPr>
          <w:rFonts w:ascii="Arial" w:hAnsi="Arial" w:cs="Arial"/>
        </w:rPr>
      </w:pPr>
    </w:p>
    <w:tbl>
      <w:tblPr>
        <w:tblW w:w="4999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1808"/>
        <w:gridCol w:w="1845"/>
        <w:gridCol w:w="5527"/>
        <w:gridCol w:w="4991"/>
      </w:tblGrid>
      <w:tr w:rsidR="00847420" w:rsidRPr="005A106E" w:rsidTr="00B70753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color w:val="000000"/>
                <w:sz w:val="20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color w:val="000000"/>
                <w:sz w:val="20"/>
              </w:rPr>
              <w:t>Item</w:t>
            </w:r>
          </w:p>
        </w:tc>
        <w:tc>
          <w:tcPr>
            <w:tcW w:w="1950" w:type="pct"/>
            <w:tcBorders>
              <w:bottom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color w:val="000000"/>
                <w:sz w:val="20"/>
              </w:rPr>
              <w:t>Proposta de alteração</w:t>
            </w:r>
          </w:p>
        </w:tc>
        <w:tc>
          <w:tcPr>
            <w:tcW w:w="1761" w:type="pct"/>
            <w:tcBorders>
              <w:bottom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color w:val="000000"/>
                <w:sz w:val="20"/>
              </w:rPr>
              <w:t>Justificativa</w:t>
            </w:r>
          </w:p>
        </w:tc>
      </w:tr>
      <w:tr w:rsidR="00847420" w:rsidRPr="005A106E" w:rsidTr="00B70753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B70753">
              <w:rPr>
                <w:rFonts w:cs="Arial"/>
                <w:color w:val="808080"/>
                <w:sz w:val="20"/>
              </w:rPr>
              <w:t>Edital ou Contrato</w:t>
            </w:r>
          </w:p>
        </w:tc>
        <w:tc>
          <w:tcPr>
            <w:tcW w:w="651" w:type="pct"/>
            <w:tcBorders>
              <w:top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B70753">
              <w:rPr>
                <w:rFonts w:cs="Arial"/>
                <w:color w:val="808080"/>
                <w:sz w:val="20"/>
              </w:rPr>
              <w:t>Especificar item</w:t>
            </w:r>
          </w:p>
        </w:tc>
        <w:tc>
          <w:tcPr>
            <w:tcW w:w="1950" w:type="pct"/>
            <w:tcBorders>
              <w:top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B70753">
              <w:rPr>
                <w:rFonts w:cs="Arial"/>
                <w:color w:val="808080"/>
                <w:sz w:val="20"/>
              </w:rPr>
              <w:t>Inserir proposta de alteração</w:t>
            </w:r>
          </w:p>
        </w:tc>
        <w:tc>
          <w:tcPr>
            <w:tcW w:w="1761" w:type="pct"/>
            <w:tcBorders>
              <w:top w:val="dashSmallGap" w:sz="4" w:space="0" w:color="BFBFBF"/>
            </w:tcBorders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B70753">
              <w:rPr>
                <w:rFonts w:cs="Arial"/>
                <w:color w:val="808080"/>
                <w:sz w:val="20"/>
              </w:rPr>
              <w:t>Inserir justificativa</w:t>
            </w:r>
          </w:p>
        </w:tc>
      </w:tr>
      <w:tr w:rsidR="00847420" w:rsidRPr="005A106E" w:rsidTr="00B70753">
        <w:trPr>
          <w:trHeight w:val="2551"/>
        </w:trPr>
        <w:tc>
          <w:tcPr>
            <w:tcW w:w="638" w:type="pct"/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color w:val="000000"/>
                <w:sz w:val="20"/>
              </w:rPr>
              <w:lastRenderedPageBreak/>
              <w:t>Edital</w:t>
            </w:r>
          </w:p>
        </w:tc>
        <w:tc>
          <w:tcPr>
            <w:tcW w:w="651" w:type="pct"/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color w:val="000000"/>
                <w:sz w:val="20"/>
              </w:rPr>
              <w:t>4.3</w:t>
            </w:r>
          </w:p>
        </w:tc>
        <w:tc>
          <w:tcPr>
            <w:tcW w:w="1950" w:type="pct"/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both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sz w:val="20"/>
              </w:rPr>
              <w:t>Tabela 10 - Percentual Mínimo de Excedente em Óleo para a União</w:t>
            </w:r>
          </w:p>
        </w:tc>
        <w:tc>
          <w:tcPr>
            <w:tcW w:w="1761" w:type="pct"/>
            <w:vAlign w:val="center"/>
          </w:tcPr>
          <w:p w:rsidR="003F3DDB" w:rsidRPr="00B70753" w:rsidRDefault="008C6CF8" w:rsidP="008C6CF8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entendimento da Shell é</w:t>
            </w:r>
            <w:r w:rsidR="00475170" w:rsidRPr="00B70753">
              <w:rPr>
                <w:rFonts w:ascii="Arial" w:hAnsi="Arial" w:cs="Arial"/>
              </w:rPr>
              <w:t xml:space="preserve"> que os percentuais previstos na Tabela 10 </w:t>
            </w:r>
            <w:r w:rsidR="003F3DDB" w:rsidRPr="00B70753">
              <w:rPr>
                <w:rFonts w:ascii="Arial" w:hAnsi="Arial" w:cs="Arial"/>
              </w:rPr>
              <w:t>incluem</w:t>
            </w:r>
            <w:r w:rsidR="00475170" w:rsidRPr="00B70753">
              <w:rPr>
                <w:rFonts w:ascii="Arial" w:hAnsi="Arial" w:cs="Arial"/>
              </w:rPr>
              <w:t xml:space="preserve"> valores e produção referentes a óleo e gás</w:t>
            </w:r>
            <w:r w:rsidR="003F3DDB" w:rsidRPr="00B70753">
              <w:rPr>
                <w:rFonts w:ascii="Arial" w:hAnsi="Arial" w:cs="Arial"/>
              </w:rPr>
              <w:t xml:space="preserve"> natural</w:t>
            </w:r>
            <w:r w:rsidR="00475170" w:rsidRPr="00B70753">
              <w:rPr>
                <w:rFonts w:ascii="Arial" w:hAnsi="Arial" w:cs="Arial"/>
              </w:rPr>
              <w:t>, considerando que a definição de Excedente em Óleo abrange ambos óleo e gás</w:t>
            </w:r>
            <w:r w:rsidR="003F3DDB" w:rsidRPr="00B70753">
              <w:rPr>
                <w:rFonts w:ascii="Arial" w:hAnsi="Arial" w:cs="Arial"/>
              </w:rPr>
              <w:t>.</w:t>
            </w:r>
          </w:p>
          <w:p w:rsidR="003F3DDB" w:rsidRDefault="003F3DDB" w:rsidP="00B70753">
            <w:pPr>
              <w:pStyle w:val="CommentText"/>
              <w:jc w:val="both"/>
            </w:pPr>
          </w:p>
          <w:p w:rsidR="003F3DDB" w:rsidRPr="00B70753" w:rsidRDefault="00475170" w:rsidP="008C6CF8">
            <w:pPr>
              <w:pStyle w:val="CommentText"/>
              <w:jc w:val="both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 xml:space="preserve">Entretanto, </w:t>
            </w:r>
            <w:r w:rsidR="008C6CF8">
              <w:rPr>
                <w:rFonts w:ascii="Arial" w:hAnsi="Arial" w:cs="Arial"/>
              </w:rPr>
              <w:t>a Shell</w:t>
            </w:r>
            <w:r w:rsidRPr="00B70753">
              <w:rPr>
                <w:rFonts w:ascii="Arial" w:hAnsi="Arial" w:cs="Arial"/>
              </w:rPr>
              <w:t xml:space="preserve"> entende que os dois eixos da tabela (“Preço Brent” e “Barris por dia por Poço Produtor”) consideram apenas volumes de petróleo, não se referindo ao gás natural. Dessa forma, solicita-se esclarecimento acerca dos parâmetros a serem aplicados para os volumes de gás parte do Excedente em Óleo.</w:t>
            </w:r>
          </w:p>
        </w:tc>
      </w:tr>
      <w:tr w:rsidR="00847420" w:rsidRPr="005A106E" w:rsidTr="00B70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638" w:type="pct"/>
            <w:vAlign w:val="center"/>
          </w:tcPr>
          <w:p w:rsidR="00847420" w:rsidRPr="00B70753" w:rsidRDefault="00847420" w:rsidP="00B70753">
            <w:pPr>
              <w:spacing w:before="120"/>
              <w:jc w:val="center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>Minuta do Contrato de Partilha de Produção</w:t>
            </w:r>
          </w:p>
        </w:tc>
        <w:tc>
          <w:tcPr>
            <w:tcW w:w="651" w:type="pct"/>
            <w:vAlign w:val="center"/>
          </w:tcPr>
          <w:p w:rsidR="00847420" w:rsidRPr="00B70753" w:rsidRDefault="00847420" w:rsidP="00B70753">
            <w:pPr>
              <w:pStyle w:val="Caption"/>
              <w:spacing w:before="120"/>
              <w:jc w:val="center"/>
              <w:rPr>
                <w:rFonts w:cs="Arial"/>
                <w:sz w:val="20"/>
              </w:rPr>
            </w:pPr>
            <w:r w:rsidRPr="00B70753">
              <w:rPr>
                <w:rFonts w:cs="Arial"/>
                <w:sz w:val="20"/>
              </w:rPr>
              <w:t>5.6</w:t>
            </w:r>
          </w:p>
        </w:tc>
        <w:tc>
          <w:tcPr>
            <w:tcW w:w="1950" w:type="pct"/>
            <w:vAlign w:val="center"/>
          </w:tcPr>
          <w:p w:rsidR="00847420" w:rsidRPr="00B70753" w:rsidRDefault="00847420" w:rsidP="00B70753">
            <w:pPr>
              <w:pStyle w:val="CTO-TxtClau"/>
              <w:numPr>
                <w:ilvl w:val="1"/>
                <w:numId w:val="28"/>
              </w:numPr>
              <w:spacing w:before="120" w:after="0" w:line="240" w:lineRule="auto"/>
              <w:ind w:left="33" w:firstLine="22"/>
              <w:rPr>
                <w:rFonts w:cs="Arial"/>
                <w:sz w:val="20"/>
              </w:rPr>
            </w:pPr>
            <w:ins w:id="1" w:author="Marina" w:date="2013-07-18T23:34:00Z">
              <w:r w:rsidRPr="00B70753">
                <w:rPr>
                  <w:rFonts w:cs="Arial"/>
                  <w:sz w:val="20"/>
                </w:rPr>
                <w:t>H</w:t>
              </w:r>
            </w:ins>
            <w:del w:id="2" w:author="Marina" w:date="2013-07-18T23:34:00Z">
              <w:r w:rsidRPr="00B70753" w:rsidDel="001D49E3">
                <w:rPr>
                  <w:rFonts w:cs="Arial"/>
                  <w:sz w:val="20"/>
                </w:rPr>
                <w:delText>Não h</w:delText>
              </w:r>
            </w:del>
            <w:r w:rsidRPr="00B70753">
              <w:rPr>
                <w:rFonts w:cs="Arial"/>
                <w:sz w:val="20"/>
              </w:rPr>
              <w:t>averá atualização ou reajuste monetário ou financeiro do saldo da conta Custo em Óleo</w:t>
            </w:r>
            <w:ins w:id="3" w:author="Marina" w:date="2013-07-18T23:34:00Z">
              <w:r w:rsidRPr="00B70753">
                <w:rPr>
                  <w:rFonts w:cs="Arial"/>
                  <w:sz w:val="20"/>
                </w:rPr>
                <w:t xml:space="preserve">, de acordo com o </w:t>
              </w:r>
            </w:ins>
            <w:r w:rsidR="00156A1E" w:rsidRPr="00B70753">
              <w:rPr>
                <w:rFonts w:cs="Arial"/>
                <w:sz w:val="20"/>
              </w:rPr>
              <w:t>Í</w:t>
            </w:r>
            <w:ins w:id="4" w:author="Marina" w:date="2013-07-18T23:34:00Z">
              <w:r w:rsidRPr="00B70753">
                <w:rPr>
                  <w:rFonts w:cs="Arial"/>
                  <w:sz w:val="20"/>
                </w:rPr>
                <w:t>ndice</w:t>
              </w:r>
            </w:ins>
            <w:ins w:id="5" w:author="Sylvia.Figueiredo" w:date="2013-07-29T12:12:00Z">
              <w:r w:rsidR="0096042C" w:rsidRPr="00B70753">
                <w:rPr>
                  <w:rFonts w:cs="Arial"/>
                  <w:sz w:val="20"/>
                </w:rPr>
                <w:t xml:space="preserve"> Geral de Preços do Mercado (IGP-M) publicado pela Fundação Getúlio Vargas</w:t>
              </w:r>
            </w:ins>
            <w:ins w:id="6" w:author="Marina" w:date="2013-07-18T23:34:00Z">
              <w:r w:rsidRPr="00B70753">
                <w:rPr>
                  <w:rFonts w:cs="Arial"/>
                  <w:sz w:val="20"/>
                  <w:lang w:eastAsia="en-US"/>
                </w:rPr>
                <w:t xml:space="preserve">, </w:t>
              </w:r>
            </w:ins>
            <w:r w:rsidR="001427C7" w:rsidRPr="001427C7">
              <w:rPr>
                <w:rFonts w:cs="Arial"/>
                <w:color w:val="C0504D"/>
                <w:sz w:val="20"/>
                <w:lang w:eastAsia="en-US"/>
              </w:rPr>
              <w:t>e</w:t>
            </w:r>
            <w:r w:rsidR="001427C7">
              <w:rPr>
                <w:rFonts w:cs="Arial"/>
                <w:sz w:val="20"/>
                <w:lang w:eastAsia="en-US"/>
              </w:rPr>
              <w:t xml:space="preserve"> </w:t>
            </w:r>
            <w:ins w:id="7" w:author="Marina" w:date="2013-07-18T23:34:00Z">
              <w:r w:rsidRPr="00B70753">
                <w:rPr>
                  <w:rFonts w:cs="Arial"/>
                  <w:sz w:val="20"/>
                  <w:lang w:eastAsia="en-US"/>
                </w:rPr>
                <w:t>baseado nas Melhores Práticas da Indústria de Petróleo</w:t>
              </w:r>
            </w:ins>
            <w:r w:rsidRPr="00B70753">
              <w:rPr>
                <w:rFonts w:cs="Arial"/>
                <w:sz w:val="20"/>
              </w:rPr>
              <w:t>.</w:t>
            </w:r>
          </w:p>
          <w:p w:rsidR="00847420" w:rsidRPr="00B70753" w:rsidRDefault="00847420" w:rsidP="00B70753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61" w:type="pct"/>
            <w:vAlign w:val="center"/>
          </w:tcPr>
          <w:p w:rsidR="00847420" w:rsidRPr="00B70753" w:rsidRDefault="00847420" w:rsidP="00B70753">
            <w:pPr>
              <w:spacing w:before="120"/>
              <w:jc w:val="both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>O Custo em Óleo deve representar, de forma mais fidedigna possível, os custos e investimentos realizados pelo Contratado para viabilizar a efetiva Produção, nos termos da Lei nº 12.351/10. Entretanto, tendo em vista que os gastos são contabilizados no momento de sua ocorrência, e que apenas são recuperáveis após o início da Produção, e de acordo com os limites estabelecidos no CPP, pode haver um lapso temporal significativo entre o gasto efetivo e sua recuperação por meio do Custo em Óleo.</w:t>
            </w:r>
          </w:p>
          <w:p w:rsidR="00847420" w:rsidRPr="00B70753" w:rsidRDefault="00847420" w:rsidP="00B70753">
            <w:pPr>
              <w:spacing w:before="120"/>
              <w:jc w:val="both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>Ainda que o cenário econômico atual seja de maior estabilização da inflação, não se nega a importância da previsão de índices de reajustes que busquem preservar a grandeza dos valores contratados. Diante disso, é não apenas comum, como extremamente relevante a inclusão de cláusulas de reajuste de valores em contratos, inclusive em contratos celebrados com o Poder Público.</w:t>
            </w:r>
          </w:p>
          <w:p w:rsidR="00847420" w:rsidRPr="00B70753" w:rsidRDefault="00847420" w:rsidP="00B70753">
            <w:pPr>
              <w:spacing w:before="120"/>
              <w:jc w:val="both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 xml:space="preserve">O próprio CPP também reconhece a importância dessa atualização monetária, ao prever a atualização monetária para o cálculo do Excedente em Óleo </w:t>
            </w:r>
            <w:r w:rsidRPr="00B70753">
              <w:rPr>
                <w:rFonts w:ascii="Arial" w:hAnsi="Arial" w:cs="Arial"/>
              </w:rPr>
              <w:lastRenderedPageBreak/>
              <w:t xml:space="preserve">(cláusula 9.5), valores da Garantia Financeira (cláusula 11.8) e valores monetários para cálculo do Conteúdo Local (cláusula 25.5). </w:t>
            </w:r>
          </w:p>
          <w:p w:rsidR="00847420" w:rsidRPr="00B70753" w:rsidRDefault="00847420" w:rsidP="00B70753">
            <w:pPr>
              <w:spacing w:before="120"/>
              <w:jc w:val="both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 xml:space="preserve">Assim, não admitir reajuste semelhante ao saldo da conta Custo em Óleo seria contrário à lógica contratual e ao princípio de boa-fé contratual, para não dizer ao próprio espírito da Lei nº 12.351/10, que prevê a efetividade da recuperação dos custos efetivamente incorridos pelos Contratados (o que deve compreender, portanto, a perda de valor monetário decorrente do decurso do tempo). </w:t>
            </w:r>
          </w:p>
          <w:p w:rsidR="00847420" w:rsidRPr="00B70753" w:rsidRDefault="00847420" w:rsidP="00B70753">
            <w:pPr>
              <w:spacing w:before="120"/>
              <w:jc w:val="both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>Observe-se que, tendo em vista que cabe ao Governo propor a implementação da política monetária e fiscal, com impacto direto sobre a inflação, a ausência de correção monetária faz com que os contratados fiquem numa posição ainda mais desbalanceada</w:t>
            </w:r>
            <w:r w:rsidR="00C84C3A" w:rsidRPr="00B70753">
              <w:rPr>
                <w:rFonts w:ascii="Arial" w:hAnsi="Arial" w:cs="Arial"/>
              </w:rPr>
              <w:t>, causando desequilíbrio entre as partes do Contrato</w:t>
            </w:r>
            <w:r w:rsidRPr="00B70753">
              <w:rPr>
                <w:rFonts w:ascii="Arial" w:hAnsi="Arial" w:cs="Arial"/>
              </w:rPr>
              <w:t>.</w:t>
            </w:r>
          </w:p>
          <w:p w:rsidR="00847420" w:rsidRPr="00B70753" w:rsidRDefault="00847420" w:rsidP="001427C7">
            <w:pPr>
              <w:spacing w:before="120"/>
              <w:jc w:val="both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</w:rPr>
              <w:t xml:space="preserve">Diante disso, entende-se relevante prever </w:t>
            </w:r>
            <w:r w:rsidR="008C6CF8">
              <w:rPr>
                <w:rFonts w:ascii="Arial" w:hAnsi="Arial" w:cs="Arial"/>
              </w:rPr>
              <w:t>a aplicação de</w:t>
            </w:r>
            <w:r w:rsidRPr="00B70753">
              <w:rPr>
                <w:rFonts w:ascii="Arial" w:hAnsi="Arial" w:cs="Arial"/>
              </w:rPr>
              <w:t xml:space="preserve"> atualização monetária para os gastos reconhecidos como Custo em Óleo, desde o momento de sua efetivação até a recuperação, em Óleo, desse custo pelo Consórcio</w:t>
            </w:r>
            <w:r w:rsidR="00C84C3A" w:rsidRPr="00B70753">
              <w:rPr>
                <w:rFonts w:ascii="Arial" w:hAnsi="Arial" w:cs="Arial"/>
              </w:rPr>
              <w:t>, assegurando assim o integral ressarcimento dos custos pelos Consorciados, nos termos previstos pela Lei nº 12.351/10.</w:t>
            </w:r>
            <w:r w:rsidR="008C6CF8">
              <w:rPr>
                <w:rFonts w:ascii="Arial" w:hAnsi="Arial" w:cs="Arial"/>
              </w:rPr>
              <w:t xml:space="preserve"> Sugerimos a aplicação do Índice Geral de Preços do Mercado (IGP-M) publicado pela Fundação Getúlio Vargas, inclusive porque a aplicação de tal índice para atualização monetária é </w:t>
            </w:r>
            <w:r w:rsidR="001427C7">
              <w:rPr>
                <w:rFonts w:ascii="Arial" w:hAnsi="Arial" w:cs="Arial"/>
              </w:rPr>
              <w:t xml:space="preserve">praticada </w:t>
            </w:r>
            <w:r w:rsidR="008C6CF8">
              <w:rPr>
                <w:rFonts w:ascii="Arial" w:hAnsi="Arial" w:cs="Arial"/>
              </w:rPr>
              <w:t>em outros contratos e regulamentos emitidos pela ANP e pelo Governo Federal.</w:t>
            </w:r>
          </w:p>
        </w:tc>
      </w:tr>
      <w:tr w:rsidR="00BF7052" w:rsidRPr="005A106E" w:rsidTr="00B70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1"/>
        </w:trPr>
        <w:tc>
          <w:tcPr>
            <w:tcW w:w="638" w:type="pct"/>
            <w:vAlign w:val="center"/>
          </w:tcPr>
          <w:p w:rsidR="00BF7052" w:rsidRPr="00B70753" w:rsidRDefault="00BF7052" w:rsidP="00B70753">
            <w:pPr>
              <w:spacing w:before="120"/>
              <w:jc w:val="center"/>
              <w:rPr>
                <w:rFonts w:ascii="Arial" w:hAnsi="Arial" w:cs="Arial"/>
              </w:rPr>
            </w:pPr>
            <w:r w:rsidRPr="00B70753">
              <w:rPr>
                <w:rFonts w:ascii="Arial" w:hAnsi="Arial" w:cs="Arial"/>
                <w:color w:val="000000"/>
              </w:rPr>
              <w:lastRenderedPageBreak/>
              <w:t>Minuta do Contrato, Anexo XI – Regras do Consórcio</w:t>
            </w:r>
          </w:p>
        </w:tc>
        <w:tc>
          <w:tcPr>
            <w:tcW w:w="651" w:type="pct"/>
            <w:vAlign w:val="center"/>
          </w:tcPr>
          <w:p w:rsidR="00BF7052" w:rsidRPr="00B70753" w:rsidRDefault="00BF7052" w:rsidP="00C77711">
            <w:pPr>
              <w:pStyle w:val="Caption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B70753">
              <w:rPr>
                <w:rFonts w:cs="Arial"/>
                <w:sz w:val="20"/>
              </w:rPr>
              <w:t>1.2</w:t>
            </w:r>
            <w:r>
              <w:rPr>
                <w:rFonts w:cs="Arial"/>
                <w:sz w:val="20"/>
              </w:rPr>
              <w:t>7</w:t>
            </w:r>
          </w:p>
        </w:tc>
        <w:tc>
          <w:tcPr>
            <w:tcW w:w="1950" w:type="pct"/>
            <w:vAlign w:val="center"/>
          </w:tcPr>
          <w:p w:rsidR="00BF7052" w:rsidRPr="005A106E" w:rsidRDefault="00BF7052" w:rsidP="000F1646">
            <w:pPr>
              <w:pStyle w:val="CTO-Pargrafos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sz w:val="20"/>
              </w:rPr>
            </w:pPr>
            <w:r w:rsidRPr="005A106E">
              <w:rPr>
                <w:rFonts w:cs="Arial"/>
                <w:sz w:val="20"/>
              </w:rPr>
              <w:t>1.27</w:t>
            </w:r>
            <w:r>
              <w:rPr>
                <w:rFonts w:cs="Arial"/>
                <w:sz w:val="20"/>
              </w:rPr>
              <w:t xml:space="preserve"> </w:t>
            </w:r>
            <w:r w:rsidRPr="00BF7052">
              <w:rPr>
                <w:rFonts w:cs="Arial"/>
                <w:strike/>
                <w:color w:val="FF0000"/>
                <w:sz w:val="20"/>
              </w:rPr>
              <w:t>O</w:t>
            </w:r>
            <w:r w:rsidRPr="008C6CF8">
              <w:rPr>
                <w:rFonts w:cs="Arial"/>
                <w:strike/>
                <w:color w:val="FF0000"/>
                <w:sz w:val="20"/>
              </w:rPr>
              <w:t>s</w:t>
            </w:r>
            <w:r w:rsidRPr="005A106E">
              <w:rPr>
                <w:rFonts w:cs="Arial"/>
                <w:sz w:val="20"/>
              </w:rPr>
              <w:t xml:space="preserve"> </w:t>
            </w:r>
            <w:r w:rsidRPr="008C6CF8">
              <w:rPr>
                <w:rFonts w:cs="Arial"/>
                <w:strike/>
                <w:color w:val="FF0000"/>
                <w:sz w:val="20"/>
              </w:rPr>
              <w:t>casos</w:t>
            </w:r>
            <w:r w:rsidRPr="005A106E">
              <w:rPr>
                <w:rFonts w:cs="Arial"/>
                <w:sz w:val="20"/>
              </w:rPr>
              <w:t xml:space="preserve"> </w:t>
            </w:r>
            <w:r w:rsidRPr="00BF7052">
              <w:rPr>
                <w:rFonts w:cs="Arial"/>
                <w:strike/>
                <w:color w:val="FF0000"/>
                <w:sz w:val="20"/>
              </w:rPr>
              <w:t>em que</w:t>
            </w:r>
            <w:r>
              <w:rPr>
                <w:rFonts w:cs="Arial"/>
                <w:sz w:val="20"/>
              </w:rPr>
              <w:t xml:space="preserve"> </w:t>
            </w:r>
            <w:r w:rsidRPr="008C6CF8">
              <w:rPr>
                <w:rFonts w:cs="Arial"/>
                <w:strike/>
                <w:color w:val="FF0000"/>
                <w:sz w:val="20"/>
              </w:rPr>
              <w:t>s</w:t>
            </w:r>
            <w:r w:rsidRPr="000F1646">
              <w:rPr>
                <w:rFonts w:cs="Arial"/>
                <w:strike/>
                <w:color w:val="FF0000"/>
                <w:sz w:val="20"/>
              </w:rPr>
              <w:t>erão admitidas</w:t>
            </w:r>
            <w:r w:rsidRPr="005A106E">
              <w:rPr>
                <w:rFonts w:cs="Arial"/>
                <w:sz w:val="20"/>
              </w:rPr>
              <w:t xml:space="preserve"> </w:t>
            </w:r>
            <w:r w:rsidR="000F1646" w:rsidRPr="000F1646">
              <w:rPr>
                <w:rFonts w:cs="Arial"/>
                <w:color w:val="FF0000"/>
                <w:sz w:val="20"/>
              </w:rPr>
              <w:t>As</w:t>
            </w:r>
            <w:r w:rsidR="000F1646">
              <w:rPr>
                <w:rFonts w:cs="Arial"/>
                <w:sz w:val="20"/>
              </w:rPr>
              <w:t xml:space="preserve"> </w:t>
            </w:r>
            <w:r w:rsidRPr="005A106E">
              <w:rPr>
                <w:rFonts w:cs="Arial"/>
                <w:sz w:val="20"/>
              </w:rPr>
              <w:t xml:space="preserve">decisões por meio de votação por correspondência </w:t>
            </w:r>
            <w:r w:rsidR="008C6CF8">
              <w:rPr>
                <w:rFonts w:cs="Arial"/>
                <w:color w:val="FF0000"/>
                <w:sz w:val="20"/>
              </w:rPr>
              <w:t>de</w:t>
            </w:r>
            <w:r w:rsidR="000F1646">
              <w:rPr>
                <w:rFonts w:cs="Arial"/>
                <w:color w:val="FF0000"/>
                <w:sz w:val="20"/>
              </w:rPr>
              <w:t>verão ocorrer de</w:t>
            </w:r>
            <w:r w:rsidR="008C6CF8">
              <w:rPr>
                <w:rFonts w:cs="Arial"/>
                <w:color w:val="FF0000"/>
                <w:sz w:val="20"/>
              </w:rPr>
              <w:t xml:space="preserve"> acordo com os seguintes prazos</w:t>
            </w:r>
            <w:r w:rsidR="001427C7">
              <w:rPr>
                <w:rFonts w:cs="Arial"/>
                <w:color w:val="FF0000"/>
                <w:sz w:val="20"/>
              </w:rPr>
              <w:t>,</w:t>
            </w:r>
            <w:r w:rsidR="008C6CF8">
              <w:rPr>
                <w:rFonts w:cs="Arial"/>
                <w:color w:val="FF0000"/>
                <w:sz w:val="20"/>
              </w:rPr>
              <w:t xml:space="preserve"> </w:t>
            </w:r>
            <w:r w:rsidR="000F1646">
              <w:rPr>
                <w:rFonts w:cs="Arial"/>
                <w:color w:val="FF0000"/>
                <w:sz w:val="20"/>
              </w:rPr>
              <w:t>que serão contados a partir do recebimento da notificação indicada na Cláusula 1.26</w:t>
            </w:r>
            <w:r w:rsidR="001427C7">
              <w:rPr>
                <w:rFonts w:cs="Arial"/>
                <w:color w:val="FF0000"/>
                <w:sz w:val="20"/>
              </w:rPr>
              <w:t>,</w:t>
            </w:r>
            <w:r w:rsidRPr="00BF7052">
              <w:rPr>
                <w:rFonts w:cs="Arial"/>
                <w:strike/>
                <w:color w:val="FF0000"/>
                <w:sz w:val="20"/>
              </w:rPr>
              <w:t xml:space="preserve">e o tempo hábil </w:t>
            </w:r>
            <w:r w:rsidRPr="005A106E">
              <w:rPr>
                <w:rFonts w:cs="Arial"/>
                <w:sz w:val="20"/>
              </w:rPr>
              <w:t>para deliberação pelos membros</w:t>
            </w:r>
            <w:r w:rsidRPr="00BF7052">
              <w:rPr>
                <w:rFonts w:cs="Arial"/>
                <w:color w:val="FF0000"/>
                <w:sz w:val="20"/>
              </w:rPr>
              <w:t>, sem prejuízo de outros casos</w:t>
            </w:r>
            <w:r w:rsidR="000F1646">
              <w:rPr>
                <w:rFonts w:cs="Arial"/>
                <w:color w:val="FF0000"/>
                <w:sz w:val="20"/>
              </w:rPr>
              <w:t xml:space="preserve"> ou prazos</w:t>
            </w:r>
            <w:r w:rsidRPr="005A106E">
              <w:rPr>
                <w:rFonts w:cs="Arial"/>
                <w:sz w:val="20"/>
              </w:rPr>
              <w:t xml:space="preserve"> </w:t>
            </w:r>
            <w:r w:rsidRPr="00BF7052">
              <w:rPr>
                <w:rFonts w:cs="Arial"/>
                <w:strike/>
                <w:color w:val="FF0000"/>
                <w:sz w:val="20"/>
              </w:rPr>
              <w:t>deverão ser</w:t>
            </w:r>
            <w:r>
              <w:rPr>
                <w:rFonts w:cs="Arial"/>
                <w:sz w:val="20"/>
              </w:rPr>
              <w:t xml:space="preserve"> </w:t>
            </w:r>
            <w:r w:rsidRPr="005A106E">
              <w:rPr>
                <w:rFonts w:cs="Arial"/>
                <w:sz w:val="20"/>
              </w:rPr>
              <w:t>previstos no Regimento Interno do Comitê Operacional:</w:t>
            </w:r>
          </w:p>
          <w:p w:rsidR="00BF7052" w:rsidRPr="00BF7052" w:rsidRDefault="000F1646" w:rsidP="001427C7">
            <w:pPr>
              <w:pStyle w:val="CTO-Pargrafos"/>
              <w:numPr>
                <w:ilvl w:val="2"/>
                <w:numId w:val="33"/>
              </w:numPr>
              <w:spacing w:before="120" w:after="0" w:line="240" w:lineRule="auto"/>
              <w:ind w:left="600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color w:val="FF0000"/>
                <w:sz w:val="20"/>
              </w:rPr>
              <w:t xml:space="preserve">até 48 (quarenta e oito) horas, </w:t>
            </w:r>
            <w:r w:rsidR="001427C7">
              <w:rPr>
                <w:rFonts w:cs="Arial"/>
                <w:color w:val="FF0000"/>
                <w:sz w:val="20"/>
              </w:rPr>
              <w:t>no caso</w:t>
            </w:r>
            <w:r>
              <w:rPr>
                <w:rFonts w:cs="Arial"/>
                <w:color w:val="FF0000"/>
                <w:sz w:val="20"/>
              </w:rPr>
              <w:t xml:space="preserve"> de questões operacionais emergenciais, ou prazo diverso indicado pelo Operador sujeito à devida motivação  pelo Operador acerca da urgência da matéria e </w:t>
            </w:r>
            <w:r w:rsidR="001427C7">
              <w:rPr>
                <w:rFonts w:cs="Arial"/>
                <w:color w:val="FF0000"/>
                <w:sz w:val="20"/>
              </w:rPr>
              <w:t xml:space="preserve">da sua </w:t>
            </w:r>
            <w:r>
              <w:rPr>
                <w:rFonts w:cs="Arial"/>
                <w:color w:val="FF0000"/>
                <w:sz w:val="20"/>
              </w:rPr>
              <w:t>respectiva votação</w:t>
            </w:r>
            <w:r w:rsidR="00BF7052" w:rsidRPr="00BF7052">
              <w:rPr>
                <w:rFonts w:cs="Arial"/>
                <w:color w:val="FF0000"/>
                <w:sz w:val="20"/>
              </w:rPr>
              <w:t>;</w:t>
            </w:r>
            <w:r>
              <w:rPr>
                <w:rFonts w:cs="Arial"/>
                <w:color w:val="FF0000"/>
                <w:sz w:val="20"/>
              </w:rPr>
              <w:t xml:space="preserve"> ou</w:t>
            </w:r>
          </w:p>
          <w:p w:rsidR="000F1646" w:rsidRPr="000F1646" w:rsidRDefault="000F1646" w:rsidP="000F1646">
            <w:pPr>
              <w:pStyle w:val="CTO-Pargrafos"/>
              <w:numPr>
                <w:ilvl w:val="2"/>
                <w:numId w:val="33"/>
              </w:numPr>
              <w:spacing w:before="120" w:after="0" w:line="240" w:lineRule="auto"/>
              <w:ind w:left="600"/>
              <w:rPr>
                <w:lang w:val="en-US"/>
              </w:rPr>
            </w:pPr>
            <w:r>
              <w:rPr>
                <w:rFonts w:cs="Arial"/>
                <w:color w:val="FF0000"/>
                <w:sz w:val="20"/>
              </w:rPr>
              <w:t xml:space="preserve">até </w:t>
            </w:r>
            <w:r w:rsidRPr="000F1646">
              <w:rPr>
                <w:rFonts w:cs="Arial"/>
                <w:color w:val="FF0000"/>
                <w:sz w:val="20"/>
              </w:rPr>
              <w:t>30 (trinta) dias, em relação a todas às demais matérias submetidas à votação por correspondência.</w:t>
            </w:r>
          </w:p>
          <w:p w:rsidR="00BF7052" w:rsidRPr="005A106E" w:rsidRDefault="00BF7052" w:rsidP="006A39E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761" w:type="pct"/>
            <w:vAlign w:val="center"/>
          </w:tcPr>
          <w:p w:rsidR="001427C7" w:rsidRDefault="000F1646" w:rsidP="001427C7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Considerando que </w:t>
            </w:r>
            <w:r w:rsidR="00BF7052" w:rsidRPr="005A106E">
              <w:rPr>
                <w:rFonts w:ascii="Arial" w:hAnsi="Arial" w:cs="Arial"/>
              </w:rPr>
              <w:t>o Regimento Interno do Comitê Operacional poderá levar algum tempo para que seja aprovado</w:t>
            </w:r>
            <w:r>
              <w:rPr>
                <w:rFonts w:ascii="Arial" w:hAnsi="Arial" w:cs="Arial"/>
              </w:rPr>
              <w:t xml:space="preserve">, </w:t>
            </w:r>
            <w:r w:rsidR="00BF7052" w:rsidRPr="005A106E">
              <w:rPr>
                <w:rFonts w:ascii="Arial" w:hAnsi="Arial" w:cs="Arial"/>
              </w:rPr>
              <w:t xml:space="preserve">é importante que o Anexo XI já preveja </w:t>
            </w:r>
            <w:r>
              <w:rPr>
                <w:rFonts w:ascii="Arial" w:hAnsi="Arial" w:cs="Arial"/>
              </w:rPr>
              <w:t xml:space="preserve">os procedimentos mínimos em relação à </w:t>
            </w:r>
            <w:r w:rsidR="00BF7052" w:rsidRPr="005A106E">
              <w:rPr>
                <w:rFonts w:ascii="Arial" w:hAnsi="Arial" w:cs="Arial"/>
              </w:rPr>
              <w:t>votação por correspondência</w:t>
            </w:r>
            <w:r w:rsidR="001427C7">
              <w:rPr>
                <w:rFonts w:ascii="Arial" w:hAnsi="Arial" w:cs="Arial"/>
              </w:rPr>
              <w:t xml:space="preserve"> e</w:t>
            </w:r>
            <w:r w:rsidR="00BF7052" w:rsidRPr="005A106E">
              <w:rPr>
                <w:rFonts w:ascii="Arial" w:hAnsi="Arial" w:cs="Arial"/>
              </w:rPr>
              <w:t xml:space="preserve"> prazo</w:t>
            </w:r>
            <w:r w:rsidR="001427C7">
              <w:rPr>
                <w:rFonts w:ascii="Arial" w:hAnsi="Arial" w:cs="Arial"/>
              </w:rPr>
              <w:t>s</w:t>
            </w:r>
            <w:r w:rsidR="00BF7052" w:rsidRPr="005A106E">
              <w:rPr>
                <w:rFonts w:ascii="Arial" w:hAnsi="Arial" w:cs="Arial"/>
              </w:rPr>
              <w:t xml:space="preserve"> máximo</w:t>
            </w:r>
            <w:r w:rsidR="001427C7">
              <w:rPr>
                <w:rFonts w:ascii="Arial" w:hAnsi="Arial" w:cs="Arial"/>
              </w:rPr>
              <w:t>s</w:t>
            </w:r>
            <w:r w:rsidR="00BF7052" w:rsidRPr="005A106E">
              <w:rPr>
                <w:rFonts w:ascii="Arial" w:hAnsi="Arial" w:cs="Arial"/>
              </w:rPr>
              <w:t xml:space="preserve"> para deliberação, de modo a assegurar o perfeito funcionamento do Comitê Operacional até que o Regimento Interno seja aprovado.</w:t>
            </w:r>
            <w:r w:rsidR="001427C7">
              <w:rPr>
                <w:rFonts w:ascii="Arial" w:hAnsi="Arial" w:cs="Arial"/>
              </w:rPr>
              <w:t xml:space="preserve"> </w:t>
            </w:r>
          </w:p>
          <w:p w:rsidR="00BF7052" w:rsidRPr="005A106E" w:rsidRDefault="001427C7" w:rsidP="001427C7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previsão de prazo diferenciado reduzido para votação de questões emergenciais, e que poderá ser adequado pelo Operador para garantir que sejam tomadas no menor prazo possível as ações de resposta à emergência, é medida usual e recomendável de acordo com as Melhores Práticas da Indústria do Petróleo, o que motivou a presente proposta de revisão.</w:t>
            </w:r>
          </w:p>
        </w:tc>
      </w:tr>
    </w:tbl>
    <w:p w:rsidR="00847420" w:rsidRPr="005A106E" w:rsidRDefault="00847420" w:rsidP="005A106E">
      <w:pPr>
        <w:spacing w:before="120"/>
        <w:rPr>
          <w:rFonts w:ascii="Arial" w:hAnsi="Arial" w:cs="Arial"/>
        </w:rPr>
      </w:pPr>
    </w:p>
    <w:p w:rsidR="00847420" w:rsidRPr="005A106E" w:rsidRDefault="00847420" w:rsidP="005A106E">
      <w:pPr>
        <w:spacing w:before="120"/>
        <w:rPr>
          <w:rFonts w:ascii="Arial" w:hAnsi="Arial" w:cs="Arial"/>
        </w:rPr>
      </w:pPr>
    </w:p>
    <w:p w:rsidR="00842086" w:rsidRPr="005A106E" w:rsidRDefault="00842086" w:rsidP="005A106E">
      <w:pPr>
        <w:pStyle w:val="Caption"/>
        <w:spacing w:before="120"/>
        <w:jc w:val="both"/>
        <w:rPr>
          <w:rFonts w:cs="Arial"/>
          <w:sz w:val="20"/>
        </w:rPr>
      </w:pPr>
      <w:r w:rsidRPr="005A106E">
        <w:rPr>
          <w:rFonts w:cs="Arial"/>
          <w:sz w:val="20"/>
          <w:u w:val="single"/>
        </w:rPr>
        <w:t>Instruções de envio:</w:t>
      </w:r>
    </w:p>
    <w:p w:rsidR="00854EE5" w:rsidRPr="005A106E" w:rsidRDefault="00842086" w:rsidP="005A106E">
      <w:pPr>
        <w:pStyle w:val="Caption"/>
        <w:spacing w:before="120"/>
        <w:jc w:val="both"/>
        <w:rPr>
          <w:rFonts w:cs="Arial"/>
          <w:sz w:val="20"/>
        </w:rPr>
      </w:pPr>
      <w:r w:rsidRPr="005A106E">
        <w:rPr>
          <w:rFonts w:cs="Arial"/>
          <w:sz w:val="20"/>
        </w:rPr>
        <w:t>Após o preenchimento deste formulário, remeta-o à A</w:t>
      </w:r>
      <w:r w:rsidR="00174E73" w:rsidRPr="005A106E">
        <w:rPr>
          <w:rFonts w:cs="Arial"/>
          <w:sz w:val="20"/>
        </w:rPr>
        <w:t>NP</w:t>
      </w:r>
      <w:r w:rsidRPr="005A106E">
        <w:rPr>
          <w:rFonts w:cs="Arial"/>
          <w:sz w:val="20"/>
        </w:rPr>
        <w:t xml:space="preserve"> até </w:t>
      </w:r>
      <w:r w:rsidR="00174E73" w:rsidRPr="005A106E">
        <w:rPr>
          <w:rFonts w:eastAsia="PMingLiU" w:cs="Arial"/>
          <w:color w:val="000000"/>
          <w:sz w:val="20"/>
        </w:rPr>
        <w:t>às 18 horas do</w:t>
      </w:r>
      <w:r w:rsidRPr="005A106E">
        <w:rPr>
          <w:rFonts w:eastAsia="PMingLiU" w:cs="Arial"/>
          <w:color w:val="000000"/>
          <w:sz w:val="20"/>
        </w:rPr>
        <w:t xml:space="preserve"> dia </w:t>
      </w:r>
      <w:r w:rsidR="00C03167" w:rsidRPr="005A106E">
        <w:rPr>
          <w:rFonts w:eastAsia="PMingLiU" w:cs="Arial"/>
          <w:color w:val="000000"/>
          <w:sz w:val="20"/>
        </w:rPr>
        <w:t>29</w:t>
      </w:r>
      <w:r w:rsidRPr="005A106E">
        <w:rPr>
          <w:rFonts w:eastAsia="PMingLiU" w:cs="Arial"/>
          <w:color w:val="000000"/>
          <w:sz w:val="20"/>
        </w:rPr>
        <w:t xml:space="preserve"> de </w:t>
      </w:r>
      <w:r w:rsidR="00174E73" w:rsidRPr="005A106E">
        <w:rPr>
          <w:rFonts w:eastAsia="PMingLiU" w:cs="Arial"/>
          <w:color w:val="000000"/>
          <w:sz w:val="20"/>
        </w:rPr>
        <w:t>ju</w:t>
      </w:r>
      <w:r w:rsidR="00A30EA2" w:rsidRPr="005A106E">
        <w:rPr>
          <w:rFonts w:eastAsia="PMingLiU" w:cs="Arial"/>
          <w:color w:val="000000"/>
          <w:sz w:val="20"/>
        </w:rPr>
        <w:t>l</w:t>
      </w:r>
      <w:r w:rsidR="00174E73" w:rsidRPr="005A106E">
        <w:rPr>
          <w:rFonts w:eastAsia="PMingLiU" w:cs="Arial"/>
          <w:color w:val="000000"/>
          <w:sz w:val="20"/>
        </w:rPr>
        <w:t>ho</w:t>
      </w:r>
      <w:r w:rsidRPr="005A106E">
        <w:rPr>
          <w:rFonts w:eastAsia="PMingLiU" w:cs="Arial"/>
          <w:color w:val="000000"/>
          <w:sz w:val="20"/>
        </w:rPr>
        <w:t xml:space="preserve"> de 2013</w:t>
      </w:r>
      <w:r w:rsidR="00174E73" w:rsidRPr="005A106E">
        <w:rPr>
          <w:rFonts w:eastAsia="PMingLiU" w:cs="Arial"/>
          <w:color w:val="000000"/>
          <w:sz w:val="20"/>
        </w:rPr>
        <w:t xml:space="preserve"> </w:t>
      </w:r>
      <w:r w:rsidRPr="005A106E">
        <w:rPr>
          <w:rFonts w:cs="Arial"/>
          <w:sz w:val="20"/>
        </w:rPr>
        <w:t>pelo</w:t>
      </w:r>
      <w:r w:rsidRPr="005A106E">
        <w:rPr>
          <w:rFonts w:cs="Arial"/>
          <w:b/>
          <w:sz w:val="20"/>
        </w:rPr>
        <w:t xml:space="preserve"> </w:t>
      </w:r>
      <w:r w:rsidRPr="005A106E">
        <w:rPr>
          <w:rFonts w:cs="Arial"/>
          <w:sz w:val="20"/>
        </w:rPr>
        <w:t>e-mail rodadas@anp.gov.br</w:t>
      </w:r>
      <w:r w:rsidR="00174E73" w:rsidRPr="005A106E">
        <w:rPr>
          <w:rFonts w:cs="Arial"/>
          <w:sz w:val="20"/>
        </w:rPr>
        <w:t>.</w:t>
      </w:r>
      <w:r w:rsidR="005B3CEF" w:rsidRPr="005A106E">
        <w:rPr>
          <w:rFonts w:cs="Arial"/>
          <w:snapToGrid w:val="0"/>
          <w:color w:val="000000"/>
          <w:sz w:val="20"/>
        </w:rPr>
        <w:t xml:space="preserve"> A utilização deste formulário é obrigatória</w:t>
      </w:r>
      <w:r w:rsidR="00EE38AD" w:rsidRPr="005A106E">
        <w:rPr>
          <w:rFonts w:cs="Arial"/>
          <w:snapToGrid w:val="0"/>
          <w:color w:val="000000"/>
          <w:sz w:val="20"/>
        </w:rPr>
        <w:t>, inclusive a manutenção do arquivo no formato Word.</w:t>
      </w:r>
      <w:r w:rsidR="005B3CEF" w:rsidRPr="005A106E">
        <w:rPr>
          <w:rFonts w:cs="Arial"/>
          <w:snapToGrid w:val="0"/>
          <w:color w:val="000000"/>
          <w:sz w:val="20"/>
        </w:rPr>
        <w:t xml:space="preserve"> Não serão </w:t>
      </w:r>
      <w:r w:rsidR="00EE38AD" w:rsidRPr="005A106E">
        <w:rPr>
          <w:rFonts w:cs="Arial"/>
          <w:snapToGrid w:val="0"/>
          <w:color w:val="000000"/>
          <w:sz w:val="20"/>
        </w:rPr>
        <w:t>aceitos</w:t>
      </w:r>
      <w:r w:rsidR="005B3CEF" w:rsidRPr="005A106E">
        <w:rPr>
          <w:rFonts w:cs="Arial"/>
          <w:snapToGrid w:val="0"/>
          <w:color w:val="000000"/>
          <w:sz w:val="20"/>
        </w:rPr>
        <w:t xml:space="preserve"> </w:t>
      </w:r>
      <w:r w:rsidR="00EE38AD" w:rsidRPr="005A106E">
        <w:rPr>
          <w:rFonts w:cs="Arial"/>
          <w:snapToGrid w:val="0"/>
          <w:color w:val="000000"/>
          <w:sz w:val="20"/>
        </w:rPr>
        <w:t>comentários/</w:t>
      </w:r>
      <w:r w:rsidR="005B3CEF" w:rsidRPr="005A106E">
        <w:rPr>
          <w:rFonts w:cs="Arial"/>
          <w:snapToGrid w:val="0"/>
          <w:color w:val="000000"/>
          <w:sz w:val="20"/>
        </w:rPr>
        <w:t>sugestões fora do padrão deste formulário.</w:t>
      </w:r>
    </w:p>
    <w:sectPr w:rsidR="00854EE5" w:rsidRPr="005A106E" w:rsidSect="005A192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F2A" w:rsidRDefault="00E41F2A" w:rsidP="00842086">
      <w:r>
        <w:separator/>
      </w:r>
    </w:p>
  </w:endnote>
  <w:endnote w:type="continuationSeparator" w:id="0">
    <w:p w:rsidR="00E41F2A" w:rsidRDefault="00E41F2A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980" w:rsidRDefault="00475170">
    <w:pPr>
      <w:pStyle w:val="Footer"/>
      <w:jc w:val="right"/>
    </w:pPr>
    <w:fldSimple w:instr=" PAGE   \* MERGEFORMAT ">
      <w:r w:rsidR="006A338B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980" w:rsidRDefault="00475170">
    <w:pPr>
      <w:pStyle w:val="Footer"/>
      <w:jc w:val="right"/>
    </w:pPr>
    <w:fldSimple w:instr=" PAGE   \* MERGEFORMAT ">
      <w:r w:rsidR="006A338B">
        <w:rPr>
          <w:noProof/>
        </w:rPr>
        <w:t>1</w:t>
      </w:r>
    </w:fldSimple>
  </w:p>
  <w:p w:rsidR="002E4980" w:rsidRDefault="00475170" w:rsidP="004D1CBA">
    <w:pPr>
      <w:pStyle w:val="Footer"/>
      <w:jc w:val="right"/>
      <w:rPr>
        <w:sz w:val="16"/>
      </w:rPr>
    </w:pPr>
    <w:r>
      <w:rPr>
        <w:sz w:val="16"/>
      </w:rPr>
      <w:fldChar w:fldCharType="begin"/>
    </w:r>
    <w:r w:rsidR="002E4980">
      <w:rPr>
        <w:sz w:val="16"/>
      </w:rPr>
      <w:instrText xml:space="preserve"> DOCPROPERTY "iManageFooter"  \* MERGEFORMAT </w:instrText>
    </w:r>
    <w:r>
      <w:rPr>
        <w:sz w:val="16"/>
      </w:rPr>
      <w:fldChar w:fldCharType="separate"/>
    </w:r>
  </w:p>
  <w:p w:rsidR="002E4980" w:rsidRPr="005A192D" w:rsidRDefault="002E4980" w:rsidP="005A192D">
    <w:pPr>
      <w:pStyle w:val="Footer"/>
      <w:jc w:val="right"/>
      <w:rPr>
        <w:sz w:val="16"/>
      </w:rPr>
    </w:pPr>
    <w:r>
      <w:rPr>
        <w:sz w:val="16"/>
      </w:rPr>
      <w:t xml:space="preserve">MRPAM - 604820v1 </w:t>
    </w:r>
    <w:r w:rsidR="00475170">
      <w:rPr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F2A" w:rsidRDefault="00E41F2A" w:rsidP="00842086">
      <w:r>
        <w:separator/>
      </w:r>
    </w:p>
  </w:footnote>
  <w:footnote w:type="continuationSeparator" w:id="0">
    <w:p w:rsidR="00E41F2A" w:rsidRDefault="00E41F2A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980" w:rsidRDefault="002E4980" w:rsidP="00842086">
    <w:pPr>
      <w:pStyle w:val="Header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2E4980" w:rsidRPr="00174E73" w:rsidTr="00395E2D">
      <w:tc>
        <w:tcPr>
          <w:tcW w:w="6629" w:type="dxa"/>
        </w:tcPr>
        <w:p w:rsidR="002E4980" w:rsidRPr="00174E73" w:rsidRDefault="006A338B">
          <w:pPr>
            <w:pStyle w:val="Head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  <w:lang w:val="en-MY" w:eastAsia="zh-CN"/>
            </w:rPr>
            <w:drawing>
              <wp:inline distT="0" distB="0" distL="0" distR="0">
                <wp:extent cx="3305175" cy="809625"/>
                <wp:effectExtent l="19050" t="0" r="9525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assinatura ANP+Brasil_PRE_SAL_16cm150dpi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0517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2E4980" w:rsidRPr="00174E73" w:rsidRDefault="002E4980" w:rsidP="00395E2D">
          <w:pPr>
            <w:pStyle w:val="Header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>Agência Nacional do Petróleo, Gás Natural e Biocombustíveis</w:t>
          </w:r>
        </w:p>
        <w:p w:rsidR="002E4980" w:rsidRPr="00174E73" w:rsidRDefault="002E4980" w:rsidP="00395E2D">
          <w:pPr>
            <w:pStyle w:val="Header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2E4980" w:rsidRDefault="002E4980" w:rsidP="00395E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1AE"/>
    <w:multiLevelType w:val="multilevel"/>
    <w:tmpl w:val="751AC7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C45927"/>
    <w:multiLevelType w:val="multilevel"/>
    <w:tmpl w:val="F5B4AD3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B93F41"/>
    <w:multiLevelType w:val="multilevel"/>
    <w:tmpl w:val="D6285078"/>
    <w:lvl w:ilvl="0">
      <w:start w:val="2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BF30FAC"/>
    <w:multiLevelType w:val="multilevel"/>
    <w:tmpl w:val="E88C0A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18006F"/>
    <w:multiLevelType w:val="multilevel"/>
    <w:tmpl w:val="86D63D3A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FE62364"/>
    <w:multiLevelType w:val="multilevel"/>
    <w:tmpl w:val="3DE839A4"/>
    <w:lvl w:ilvl="0">
      <w:start w:val="1"/>
      <w:numFmt w:val="upperRoman"/>
      <w:suff w:val="nothing"/>
      <w:lvlText w:val="Anexo %1"/>
      <w:lvlJc w:val="left"/>
      <w:pPr>
        <w:ind w:left="30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DF126B"/>
    <w:multiLevelType w:val="multilevel"/>
    <w:tmpl w:val="9AA8C8B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4011962"/>
    <w:multiLevelType w:val="multilevel"/>
    <w:tmpl w:val="D5B2CF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6C52ADB"/>
    <w:multiLevelType w:val="multilevel"/>
    <w:tmpl w:val="8ED626F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8DA1090"/>
    <w:multiLevelType w:val="multilevel"/>
    <w:tmpl w:val="3514C8B0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D3D5B3D"/>
    <w:multiLevelType w:val="multilevel"/>
    <w:tmpl w:val="F1D89DB2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D480D2E"/>
    <w:multiLevelType w:val="multilevel"/>
    <w:tmpl w:val="7D9C46AA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E7B07A3"/>
    <w:multiLevelType w:val="multilevel"/>
    <w:tmpl w:val="3AECC594"/>
    <w:lvl w:ilvl="0">
      <w:start w:val="2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7D42FEC"/>
    <w:multiLevelType w:val="multilevel"/>
    <w:tmpl w:val="E2A2E528"/>
    <w:styleLink w:val="CTO-ANConsrcio"/>
    <w:lvl w:ilvl="0">
      <w:start w:val="1"/>
      <w:numFmt w:val="decimal"/>
      <w:suff w:val="nothing"/>
      <w:lvlText w:val="SEÇão %1 - "/>
      <w:lvlJc w:val="center"/>
      <w:pPr>
        <w:ind w:left="1418" w:hanging="1418"/>
      </w:pPr>
      <w:rPr>
        <w:rFonts w:ascii="Arial" w:hAnsi="Arial" w:hint="default"/>
        <w:b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681"/>
        </w:tabs>
        <w:ind w:left="568" w:hanging="56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5"/>
        </w:tabs>
        <w:ind w:left="1247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69"/>
        </w:tabs>
        <w:ind w:left="2556" w:hanging="284"/>
      </w:pPr>
      <w:rPr>
        <w:rFonts w:hint="default"/>
      </w:rPr>
    </w:lvl>
  </w:abstractNum>
  <w:abstractNum w:abstractNumId="14">
    <w:nsid w:val="2B64526B"/>
    <w:multiLevelType w:val="multilevel"/>
    <w:tmpl w:val="4F92E25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CCE26BF"/>
    <w:multiLevelType w:val="multilevel"/>
    <w:tmpl w:val="64602EF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D612BDE"/>
    <w:multiLevelType w:val="multilevel"/>
    <w:tmpl w:val="5DFCEC9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E757DBE"/>
    <w:multiLevelType w:val="multilevel"/>
    <w:tmpl w:val="884658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1780BE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C8784D"/>
    <w:multiLevelType w:val="multilevel"/>
    <w:tmpl w:val="01440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0" w:hanging="1800"/>
      </w:pPr>
      <w:rPr>
        <w:rFonts w:hint="default"/>
      </w:rPr>
    </w:lvl>
  </w:abstractNum>
  <w:abstractNum w:abstractNumId="20">
    <w:nsid w:val="36E35D60"/>
    <w:multiLevelType w:val="multilevel"/>
    <w:tmpl w:val="E33ACF4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99128CD"/>
    <w:multiLevelType w:val="multilevel"/>
    <w:tmpl w:val="FE046848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8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C6C08EE"/>
    <w:multiLevelType w:val="multilevel"/>
    <w:tmpl w:val="DD98D2FA"/>
    <w:lvl w:ilvl="0">
      <w:start w:val="1"/>
      <w:numFmt w:val="decimal"/>
      <w:pStyle w:val="Heading1"/>
      <w:isLgl/>
      <w:suff w:val="nothing"/>
      <w:lvlText w:val="ARTICLE %1 - "/>
      <w:lvlJc w:val="center"/>
      <w:pPr>
        <w:ind w:left="0" w:firstLine="576"/>
      </w:pPr>
      <w:rPr>
        <w:rFonts w:ascii="Calibri" w:hAnsi="Calibri" w:hint="default"/>
        <w:b/>
        <w:i w:val="0"/>
        <w:color w:val="auto"/>
        <w:sz w:val="24"/>
        <w:szCs w:val="22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1440"/>
        </w:tabs>
        <w:ind w:left="1440" w:hanging="1440"/>
      </w:pPr>
      <w:rPr>
        <w:rFonts w:ascii="Calibri" w:hAnsi="Calibri" w:hint="default"/>
        <w:b/>
        <w:i w:val="0"/>
        <w:sz w:val="22"/>
        <w:szCs w:val="22"/>
      </w:rPr>
    </w:lvl>
    <w:lvl w:ilvl="2">
      <w:start w:val="1"/>
      <w:numFmt w:val="upperLetter"/>
      <w:pStyle w:val="Heading3"/>
      <w:lvlText w:val="%1.%2.%3  "/>
      <w:lvlJc w:val="left"/>
      <w:pPr>
        <w:ind w:left="720" w:hanging="720"/>
      </w:pPr>
      <w:rPr>
        <w:rFonts w:ascii="Calibri" w:hAnsi="Calibri" w:cs="Arial" w:hint="default"/>
        <w:b w:val="0"/>
        <w:i w:val="0"/>
        <w:sz w:val="22"/>
        <w:szCs w:val="22"/>
        <w:lang w:val="en-US" w:eastAsia="en-US" w:bidi="ar-SA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1440"/>
        </w:tabs>
        <w:ind w:left="1440" w:hanging="720"/>
      </w:pPr>
      <w:rPr>
        <w:rFonts w:ascii="Calibri" w:hAnsi="Calibri" w:hint="default"/>
        <w:b w:val="0"/>
        <w:i w:val="0"/>
        <w:color w:val="auto"/>
        <w:sz w:val="22"/>
        <w:szCs w:val="22"/>
        <w:lang w:val="en-US"/>
      </w:rPr>
    </w:lvl>
    <w:lvl w:ilvl="4">
      <w:start w:val="1"/>
      <w:numFmt w:val="lowerLetter"/>
      <w:pStyle w:val="Heading5"/>
      <w:lvlText w:val="(%5)  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5">
      <w:start w:val="1"/>
      <w:numFmt w:val="lowerRoman"/>
      <w:pStyle w:val="Heading6"/>
      <w:lvlText w:val="(%6)  "/>
      <w:lvlJc w:val="left"/>
      <w:pPr>
        <w:tabs>
          <w:tab w:val="num" w:pos="2880"/>
        </w:tabs>
        <w:ind w:left="2880" w:hanging="72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6">
      <w:start w:val="1"/>
      <w:numFmt w:val="decimal"/>
      <w:lvlRestart w:val="0"/>
      <w:pStyle w:val="Heading7"/>
      <w:lvlText w:val="%7)"/>
      <w:lvlJc w:val="left"/>
      <w:pPr>
        <w:ind w:left="720" w:hanging="72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7">
      <w:start w:val="1"/>
      <w:numFmt w:val="lowerLetter"/>
      <w:pStyle w:val="Heading8"/>
      <w:lvlText w:val="(%8)"/>
      <w:lvlJc w:val="left"/>
      <w:pPr>
        <w:ind w:left="1440" w:hanging="72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8">
      <w:start w:val="1"/>
      <w:numFmt w:val="lowerRoman"/>
      <w:pStyle w:val="Heading9"/>
      <w:lvlText w:val="(%9)"/>
      <w:lvlJc w:val="left"/>
      <w:pPr>
        <w:ind w:left="2160" w:hanging="720"/>
      </w:pPr>
      <w:rPr>
        <w:rFonts w:ascii="Calibri" w:hAnsi="Calibri" w:hint="default"/>
        <w:b w:val="0"/>
        <w:i w:val="0"/>
        <w:color w:val="auto"/>
        <w:sz w:val="22"/>
        <w:szCs w:val="22"/>
      </w:rPr>
    </w:lvl>
  </w:abstractNum>
  <w:abstractNum w:abstractNumId="23">
    <w:nsid w:val="4FB93F92"/>
    <w:multiLevelType w:val="hybridMultilevel"/>
    <w:tmpl w:val="6922C194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05B70D2"/>
    <w:multiLevelType w:val="multilevel"/>
    <w:tmpl w:val="10169B2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224044B"/>
    <w:multiLevelType w:val="multilevel"/>
    <w:tmpl w:val="B83C852A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26">
    <w:nsid w:val="52541D31"/>
    <w:multiLevelType w:val="multilevel"/>
    <w:tmpl w:val="24F8A2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A123D09"/>
    <w:multiLevelType w:val="multilevel"/>
    <w:tmpl w:val="8F9250C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23EF2"/>
    <w:multiLevelType w:val="multilevel"/>
    <w:tmpl w:val="73FE548E"/>
    <w:lvl w:ilvl="0">
      <w:start w:val="1"/>
      <w:numFmt w:val="upperRoman"/>
      <w:pStyle w:val="CTO-TtCap"/>
      <w:suff w:val="nothing"/>
      <w:lvlText w:val="CAPÍTULO %1 - "/>
      <w:lvlJc w:val="center"/>
      <w:pPr>
        <w:ind w:left="0" w:firstLine="0"/>
      </w:pPr>
      <w:rPr>
        <w:rFonts w:ascii="Arial" w:hAnsi="Arial" w:hint="default"/>
        <w:caps/>
        <w:sz w:val="22"/>
      </w:rPr>
    </w:lvl>
    <w:lvl w:ilvl="1">
      <w:start w:val="1"/>
      <w:numFmt w:val="decimal"/>
      <w:lvlRestart w:val="0"/>
      <w:pStyle w:val="CTO-NumClau"/>
      <w:suff w:val="nothing"/>
      <w:lvlText w:val="%2 "/>
      <w:lvlJc w:val="center"/>
      <w:pPr>
        <w:ind w:left="0" w:firstLine="0"/>
      </w:pPr>
      <w:rPr>
        <w:rFonts w:ascii="Arial" w:hAnsi="Arial" w:hint="default"/>
        <w:caps w:val="0"/>
        <w:color w:val="FFFFFF"/>
        <w:sz w:val="24"/>
      </w:rPr>
    </w:lvl>
    <w:lvl w:ilvl="2">
      <w:start w:val="1"/>
      <w:numFmt w:val="decimal"/>
      <w:pStyle w:val="CTO-TxtClau"/>
      <w:isLgl/>
      <w:lvlText w:val="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CTOAsubpargrafo"/>
      <w:isLgl/>
      <w:lvlText w:val="%2.%3.%4"/>
      <w:lvlJc w:val="left"/>
      <w:pPr>
        <w:ind w:left="851" w:hanging="85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FD125D3"/>
    <w:multiLevelType w:val="multilevel"/>
    <w:tmpl w:val="8FE0F9EC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01E3A7D"/>
    <w:multiLevelType w:val="multilevel"/>
    <w:tmpl w:val="265047EA"/>
    <w:lvl w:ilvl="0">
      <w:start w:val="3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8" w:hanging="1800"/>
      </w:pPr>
      <w:rPr>
        <w:rFonts w:hint="default"/>
      </w:rPr>
    </w:lvl>
  </w:abstractNum>
  <w:abstractNum w:abstractNumId="31">
    <w:nsid w:val="60921BC2"/>
    <w:multiLevelType w:val="multilevel"/>
    <w:tmpl w:val="2D1293B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40E33BD"/>
    <w:multiLevelType w:val="multilevel"/>
    <w:tmpl w:val="1D102FC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>
    <w:nsid w:val="662B439F"/>
    <w:multiLevelType w:val="multilevel"/>
    <w:tmpl w:val="F6A008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4">
    <w:nsid w:val="6746246C"/>
    <w:multiLevelType w:val="multilevel"/>
    <w:tmpl w:val="1AA23FC2"/>
    <w:lvl w:ilvl="0">
      <w:start w:val="30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EE758AF"/>
    <w:multiLevelType w:val="multilevel"/>
    <w:tmpl w:val="D946103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0401A6E"/>
    <w:multiLevelType w:val="multilevel"/>
    <w:tmpl w:val="7C5A118A"/>
    <w:lvl w:ilvl="0">
      <w:start w:val="1"/>
      <w:numFmt w:val="decimal"/>
      <w:suff w:val="nothing"/>
      <w:lvlText w:val="SEÇão %1 - "/>
      <w:lvlJc w:val="center"/>
      <w:pPr>
        <w:ind w:left="1418" w:hanging="1418"/>
      </w:pPr>
      <w:rPr>
        <w:rFonts w:ascii="Arial" w:hAnsi="Arial" w:hint="default"/>
        <w:b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681"/>
        </w:tabs>
        <w:ind w:left="568" w:hanging="284"/>
      </w:pPr>
      <w:rPr>
        <w:rFonts w:hint="default"/>
      </w:rPr>
    </w:lvl>
    <w:lvl w:ilvl="2">
      <w:start w:val="1"/>
      <w:numFmt w:val="decimal"/>
      <w:pStyle w:val="CTO-Pargrafos"/>
      <w:lvlText w:val="%1.%2.%3"/>
      <w:lvlJc w:val="left"/>
      <w:pPr>
        <w:tabs>
          <w:tab w:val="num" w:pos="965"/>
        </w:tabs>
        <w:ind w:left="1247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69"/>
        </w:tabs>
        <w:ind w:left="2556" w:hanging="284"/>
      </w:pPr>
      <w:rPr>
        <w:rFonts w:hint="default"/>
      </w:rPr>
    </w:lvl>
  </w:abstractNum>
  <w:abstractNum w:abstractNumId="37">
    <w:nsid w:val="743863C4"/>
    <w:multiLevelType w:val="multilevel"/>
    <w:tmpl w:val="6A10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CTOApargrafo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28"/>
  </w:num>
  <w:num w:numId="2">
    <w:abstractNumId w:val="34"/>
  </w:num>
  <w:num w:numId="3">
    <w:abstractNumId w:val="2"/>
  </w:num>
  <w:num w:numId="4">
    <w:abstractNumId w:val="21"/>
  </w:num>
  <w:num w:numId="5">
    <w:abstractNumId w:val="15"/>
  </w:num>
  <w:num w:numId="6">
    <w:abstractNumId w:val="8"/>
  </w:num>
  <w:num w:numId="7">
    <w:abstractNumId w:val="10"/>
  </w:num>
  <w:num w:numId="8">
    <w:abstractNumId w:val="29"/>
  </w:num>
  <w:num w:numId="9">
    <w:abstractNumId w:val="27"/>
  </w:num>
  <w:num w:numId="10">
    <w:abstractNumId w:val="9"/>
  </w:num>
  <w:num w:numId="11">
    <w:abstractNumId w:val="25"/>
  </w:num>
  <w:num w:numId="12">
    <w:abstractNumId w:val="1"/>
  </w:num>
  <w:num w:numId="13">
    <w:abstractNumId w:val="11"/>
  </w:num>
  <w:num w:numId="14">
    <w:abstractNumId w:val="31"/>
  </w:num>
  <w:num w:numId="15">
    <w:abstractNumId w:val="24"/>
  </w:num>
  <w:num w:numId="16">
    <w:abstractNumId w:val="16"/>
  </w:num>
  <w:num w:numId="17">
    <w:abstractNumId w:val="14"/>
  </w:num>
  <w:num w:numId="18">
    <w:abstractNumId w:val="30"/>
  </w:num>
  <w:num w:numId="19">
    <w:abstractNumId w:val="36"/>
  </w:num>
  <w:num w:numId="20">
    <w:abstractNumId w:val="32"/>
  </w:num>
  <w:num w:numId="21">
    <w:abstractNumId w:val="33"/>
  </w:num>
  <w:num w:numId="22">
    <w:abstractNumId w:val="17"/>
  </w:num>
  <w:num w:numId="23">
    <w:abstractNumId w:val="20"/>
  </w:num>
  <w:num w:numId="24">
    <w:abstractNumId w:val="6"/>
  </w:num>
  <w:num w:numId="25">
    <w:abstractNumId w:val="19"/>
  </w:num>
  <w:num w:numId="26">
    <w:abstractNumId w:val="26"/>
  </w:num>
  <w:num w:numId="27">
    <w:abstractNumId w:val="3"/>
  </w:num>
  <w:num w:numId="28">
    <w:abstractNumId w:val="7"/>
  </w:num>
  <w:num w:numId="29">
    <w:abstractNumId w:val="35"/>
  </w:num>
  <w:num w:numId="30">
    <w:abstractNumId w:val="4"/>
  </w:num>
  <w:num w:numId="31">
    <w:abstractNumId w:val="0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3"/>
  </w:num>
  <w:num w:numId="35">
    <w:abstractNumId w:val="37"/>
  </w:num>
  <w:num w:numId="36">
    <w:abstractNumId w:val="12"/>
  </w:num>
  <w:num w:numId="37">
    <w:abstractNumId w:val="18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07686"/>
    <w:rsid w:val="0001060D"/>
    <w:rsid w:val="00052834"/>
    <w:rsid w:val="0005424F"/>
    <w:rsid w:val="00056B2E"/>
    <w:rsid w:val="00063752"/>
    <w:rsid w:val="00073AB6"/>
    <w:rsid w:val="00093ABF"/>
    <w:rsid w:val="00094106"/>
    <w:rsid w:val="00095E6D"/>
    <w:rsid w:val="000A12D0"/>
    <w:rsid w:val="000A12F0"/>
    <w:rsid w:val="000A6D09"/>
    <w:rsid w:val="000B140A"/>
    <w:rsid w:val="000B176F"/>
    <w:rsid w:val="000C3575"/>
    <w:rsid w:val="000D42B0"/>
    <w:rsid w:val="000E0D11"/>
    <w:rsid w:val="000E6393"/>
    <w:rsid w:val="000F1646"/>
    <w:rsid w:val="000F2421"/>
    <w:rsid w:val="000F55E5"/>
    <w:rsid w:val="000F5A5B"/>
    <w:rsid w:val="00103946"/>
    <w:rsid w:val="00103A75"/>
    <w:rsid w:val="001041F8"/>
    <w:rsid w:val="00115E03"/>
    <w:rsid w:val="00134A46"/>
    <w:rsid w:val="001406D9"/>
    <w:rsid w:val="00140CA6"/>
    <w:rsid w:val="001427C7"/>
    <w:rsid w:val="00156A1E"/>
    <w:rsid w:val="00162E18"/>
    <w:rsid w:val="00174E73"/>
    <w:rsid w:val="00176614"/>
    <w:rsid w:val="00177EC4"/>
    <w:rsid w:val="0018270B"/>
    <w:rsid w:val="00183315"/>
    <w:rsid w:val="00193980"/>
    <w:rsid w:val="001965B6"/>
    <w:rsid w:val="00197E32"/>
    <w:rsid w:val="001A073F"/>
    <w:rsid w:val="001A15B9"/>
    <w:rsid w:val="001A18A8"/>
    <w:rsid w:val="001A7567"/>
    <w:rsid w:val="001B2DA4"/>
    <w:rsid w:val="001B303A"/>
    <w:rsid w:val="001D7D23"/>
    <w:rsid w:val="001E7724"/>
    <w:rsid w:val="001F7943"/>
    <w:rsid w:val="00206819"/>
    <w:rsid w:val="00243336"/>
    <w:rsid w:val="002476DA"/>
    <w:rsid w:val="00263679"/>
    <w:rsid w:val="002759A8"/>
    <w:rsid w:val="00285140"/>
    <w:rsid w:val="002A02A7"/>
    <w:rsid w:val="002B09C0"/>
    <w:rsid w:val="002B68BE"/>
    <w:rsid w:val="002C0CB1"/>
    <w:rsid w:val="002C45CD"/>
    <w:rsid w:val="002C6B51"/>
    <w:rsid w:val="002D21A3"/>
    <w:rsid w:val="002E273D"/>
    <w:rsid w:val="002E4980"/>
    <w:rsid w:val="002E7C71"/>
    <w:rsid w:val="002F549F"/>
    <w:rsid w:val="00306380"/>
    <w:rsid w:val="003065F8"/>
    <w:rsid w:val="00313910"/>
    <w:rsid w:val="003145D8"/>
    <w:rsid w:val="00314BDB"/>
    <w:rsid w:val="00314FA3"/>
    <w:rsid w:val="00322509"/>
    <w:rsid w:val="00327F69"/>
    <w:rsid w:val="003317E4"/>
    <w:rsid w:val="0035795C"/>
    <w:rsid w:val="00382787"/>
    <w:rsid w:val="003830DE"/>
    <w:rsid w:val="003924D1"/>
    <w:rsid w:val="00395E2D"/>
    <w:rsid w:val="003A5098"/>
    <w:rsid w:val="003A791D"/>
    <w:rsid w:val="003A7D7D"/>
    <w:rsid w:val="003B2C54"/>
    <w:rsid w:val="003C5618"/>
    <w:rsid w:val="003D330E"/>
    <w:rsid w:val="003F3DDB"/>
    <w:rsid w:val="004003CC"/>
    <w:rsid w:val="0040140A"/>
    <w:rsid w:val="00411725"/>
    <w:rsid w:val="00412AA7"/>
    <w:rsid w:val="00412C43"/>
    <w:rsid w:val="00471ADB"/>
    <w:rsid w:val="004726D9"/>
    <w:rsid w:val="00475170"/>
    <w:rsid w:val="00476C80"/>
    <w:rsid w:val="004A005A"/>
    <w:rsid w:val="004C0021"/>
    <w:rsid w:val="004D1CBA"/>
    <w:rsid w:val="004D421E"/>
    <w:rsid w:val="004E0F97"/>
    <w:rsid w:val="004F09E3"/>
    <w:rsid w:val="00512170"/>
    <w:rsid w:val="00526CC2"/>
    <w:rsid w:val="005407ED"/>
    <w:rsid w:val="005455C8"/>
    <w:rsid w:val="00556685"/>
    <w:rsid w:val="00556F82"/>
    <w:rsid w:val="005570B8"/>
    <w:rsid w:val="005600AD"/>
    <w:rsid w:val="005645B6"/>
    <w:rsid w:val="0056683F"/>
    <w:rsid w:val="00580DC1"/>
    <w:rsid w:val="005A106E"/>
    <w:rsid w:val="005A192D"/>
    <w:rsid w:val="005A19A6"/>
    <w:rsid w:val="005B3CEF"/>
    <w:rsid w:val="005B4DC4"/>
    <w:rsid w:val="005B7D75"/>
    <w:rsid w:val="005C3A28"/>
    <w:rsid w:val="005C5B4E"/>
    <w:rsid w:val="005C5BA8"/>
    <w:rsid w:val="005D5BD4"/>
    <w:rsid w:val="005D7856"/>
    <w:rsid w:val="005F5A7C"/>
    <w:rsid w:val="006003B0"/>
    <w:rsid w:val="00605575"/>
    <w:rsid w:val="006056FB"/>
    <w:rsid w:val="00612A5D"/>
    <w:rsid w:val="006157F9"/>
    <w:rsid w:val="0062557C"/>
    <w:rsid w:val="00631246"/>
    <w:rsid w:val="006342B3"/>
    <w:rsid w:val="006450D8"/>
    <w:rsid w:val="006472B9"/>
    <w:rsid w:val="00653A7A"/>
    <w:rsid w:val="00671E38"/>
    <w:rsid w:val="00674D0C"/>
    <w:rsid w:val="00681B94"/>
    <w:rsid w:val="00682380"/>
    <w:rsid w:val="0069387B"/>
    <w:rsid w:val="006A338B"/>
    <w:rsid w:val="006A39E5"/>
    <w:rsid w:val="006C027F"/>
    <w:rsid w:val="006D6A34"/>
    <w:rsid w:val="006E1D84"/>
    <w:rsid w:val="006E5BBB"/>
    <w:rsid w:val="00702D38"/>
    <w:rsid w:val="00706B21"/>
    <w:rsid w:val="007178AA"/>
    <w:rsid w:val="00733AA9"/>
    <w:rsid w:val="00744560"/>
    <w:rsid w:val="00752E18"/>
    <w:rsid w:val="00764EB1"/>
    <w:rsid w:val="007657E3"/>
    <w:rsid w:val="007662D7"/>
    <w:rsid w:val="007757E4"/>
    <w:rsid w:val="007800DB"/>
    <w:rsid w:val="00780284"/>
    <w:rsid w:val="0078710B"/>
    <w:rsid w:val="007A37B3"/>
    <w:rsid w:val="007A4581"/>
    <w:rsid w:val="007A694F"/>
    <w:rsid w:val="007D2BB2"/>
    <w:rsid w:val="007D4591"/>
    <w:rsid w:val="007D515C"/>
    <w:rsid w:val="007E131A"/>
    <w:rsid w:val="007E2560"/>
    <w:rsid w:val="007F124D"/>
    <w:rsid w:val="007F7936"/>
    <w:rsid w:val="007F7D43"/>
    <w:rsid w:val="00803E7C"/>
    <w:rsid w:val="00812131"/>
    <w:rsid w:val="0082539E"/>
    <w:rsid w:val="0083277E"/>
    <w:rsid w:val="00840AAD"/>
    <w:rsid w:val="00842086"/>
    <w:rsid w:val="0084667C"/>
    <w:rsid w:val="00847420"/>
    <w:rsid w:val="008500E0"/>
    <w:rsid w:val="00854EE5"/>
    <w:rsid w:val="008675C5"/>
    <w:rsid w:val="00872870"/>
    <w:rsid w:val="00883B5A"/>
    <w:rsid w:val="0089222A"/>
    <w:rsid w:val="008A7F8B"/>
    <w:rsid w:val="008B14DB"/>
    <w:rsid w:val="008B15F8"/>
    <w:rsid w:val="008C6CF8"/>
    <w:rsid w:val="008E7D7F"/>
    <w:rsid w:val="00905392"/>
    <w:rsid w:val="00916FA3"/>
    <w:rsid w:val="009172CC"/>
    <w:rsid w:val="0092578B"/>
    <w:rsid w:val="009271A8"/>
    <w:rsid w:val="0093341A"/>
    <w:rsid w:val="009344DE"/>
    <w:rsid w:val="00945029"/>
    <w:rsid w:val="0096042C"/>
    <w:rsid w:val="00982F08"/>
    <w:rsid w:val="00983F26"/>
    <w:rsid w:val="00990FB7"/>
    <w:rsid w:val="0099566E"/>
    <w:rsid w:val="009B05D6"/>
    <w:rsid w:val="009D170F"/>
    <w:rsid w:val="009F3379"/>
    <w:rsid w:val="009F68E9"/>
    <w:rsid w:val="009F6D70"/>
    <w:rsid w:val="00A05A83"/>
    <w:rsid w:val="00A2737C"/>
    <w:rsid w:val="00A279F3"/>
    <w:rsid w:val="00A30EA2"/>
    <w:rsid w:val="00A37D0A"/>
    <w:rsid w:val="00A533B9"/>
    <w:rsid w:val="00A54965"/>
    <w:rsid w:val="00A621DA"/>
    <w:rsid w:val="00A66615"/>
    <w:rsid w:val="00A73456"/>
    <w:rsid w:val="00A76862"/>
    <w:rsid w:val="00A842A1"/>
    <w:rsid w:val="00A84559"/>
    <w:rsid w:val="00A91CC2"/>
    <w:rsid w:val="00AA3619"/>
    <w:rsid w:val="00AA6089"/>
    <w:rsid w:val="00AC3176"/>
    <w:rsid w:val="00AC6CF6"/>
    <w:rsid w:val="00AC75F7"/>
    <w:rsid w:val="00AC7BE3"/>
    <w:rsid w:val="00AE02B1"/>
    <w:rsid w:val="00AE7B01"/>
    <w:rsid w:val="00B014B5"/>
    <w:rsid w:val="00B0283A"/>
    <w:rsid w:val="00B0354E"/>
    <w:rsid w:val="00B10FDE"/>
    <w:rsid w:val="00B13EFD"/>
    <w:rsid w:val="00B1559D"/>
    <w:rsid w:val="00B207A2"/>
    <w:rsid w:val="00B40256"/>
    <w:rsid w:val="00B41DF1"/>
    <w:rsid w:val="00B43186"/>
    <w:rsid w:val="00B5610E"/>
    <w:rsid w:val="00B63A64"/>
    <w:rsid w:val="00B7015C"/>
    <w:rsid w:val="00B70753"/>
    <w:rsid w:val="00B72073"/>
    <w:rsid w:val="00B83CF6"/>
    <w:rsid w:val="00B853D2"/>
    <w:rsid w:val="00B9038B"/>
    <w:rsid w:val="00B914F8"/>
    <w:rsid w:val="00B935E0"/>
    <w:rsid w:val="00B97931"/>
    <w:rsid w:val="00BA65F3"/>
    <w:rsid w:val="00BB297F"/>
    <w:rsid w:val="00BB384F"/>
    <w:rsid w:val="00BC1BBC"/>
    <w:rsid w:val="00BC7524"/>
    <w:rsid w:val="00BE0221"/>
    <w:rsid w:val="00BF7052"/>
    <w:rsid w:val="00C03167"/>
    <w:rsid w:val="00C102D5"/>
    <w:rsid w:val="00C11684"/>
    <w:rsid w:val="00C16AB9"/>
    <w:rsid w:val="00C352A8"/>
    <w:rsid w:val="00C526BD"/>
    <w:rsid w:val="00C573BE"/>
    <w:rsid w:val="00C57F32"/>
    <w:rsid w:val="00C628BC"/>
    <w:rsid w:val="00C718E9"/>
    <w:rsid w:val="00C77711"/>
    <w:rsid w:val="00C83564"/>
    <w:rsid w:val="00C84C3A"/>
    <w:rsid w:val="00C85228"/>
    <w:rsid w:val="00C855A3"/>
    <w:rsid w:val="00CB1DE0"/>
    <w:rsid w:val="00CD45B3"/>
    <w:rsid w:val="00CF02E6"/>
    <w:rsid w:val="00CF1B5C"/>
    <w:rsid w:val="00CF2944"/>
    <w:rsid w:val="00CF3398"/>
    <w:rsid w:val="00D01D51"/>
    <w:rsid w:val="00D035E8"/>
    <w:rsid w:val="00D042E6"/>
    <w:rsid w:val="00D316D4"/>
    <w:rsid w:val="00D40544"/>
    <w:rsid w:val="00D40E8A"/>
    <w:rsid w:val="00D4710C"/>
    <w:rsid w:val="00D4795B"/>
    <w:rsid w:val="00D60C46"/>
    <w:rsid w:val="00D629D6"/>
    <w:rsid w:val="00D930A1"/>
    <w:rsid w:val="00D9314F"/>
    <w:rsid w:val="00DA0C15"/>
    <w:rsid w:val="00DB2A7E"/>
    <w:rsid w:val="00DC314B"/>
    <w:rsid w:val="00DF2B75"/>
    <w:rsid w:val="00DF5E31"/>
    <w:rsid w:val="00E010AF"/>
    <w:rsid w:val="00E03FAC"/>
    <w:rsid w:val="00E238E8"/>
    <w:rsid w:val="00E41F2A"/>
    <w:rsid w:val="00E42F63"/>
    <w:rsid w:val="00E546F6"/>
    <w:rsid w:val="00E548B4"/>
    <w:rsid w:val="00E65854"/>
    <w:rsid w:val="00E67A46"/>
    <w:rsid w:val="00E67B4B"/>
    <w:rsid w:val="00E75E76"/>
    <w:rsid w:val="00E91A45"/>
    <w:rsid w:val="00EA72BB"/>
    <w:rsid w:val="00EA7E75"/>
    <w:rsid w:val="00EB61EF"/>
    <w:rsid w:val="00EB72C6"/>
    <w:rsid w:val="00EC2C39"/>
    <w:rsid w:val="00EC3CCA"/>
    <w:rsid w:val="00ED28BC"/>
    <w:rsid w:val="00ED6A60"/>
    <w:rsid w:val="00EE1E52"/>
    <w:rsid w:val="00EE3099"/>
    <w:rsid w:val="00EE38AD"/>
    <w:rsid w:val="00EF4AFC"/>
    <w:rsid w:val="00F06107"/>
    <w:rsid w:val="00F10C65"/>
    <w:rsid w:val="00F17C7F"/>
    <w:rsid w:val="00F2114A"/>
    <w:rsid w:val="00F451B7"/>
    <w:rsid w:val="00F503A5"/>
    <w:rsid w:val="00F61778"/>
    <w:rsid w:val="00F63177"/>
    <w:rsid w:val="00F63629"/>
    <w:rsid w:val="00F637D7"/>
    <w:rsid w:val="00F7085D"/>
    <w:rsid w:val="00F75486"/>
    <w:rsid w:val="00F94DAC"/>
    <w:rsid w:val="00FA6307"/>
    <w:rsid w:val="00FB43F1"/>
    <w:rsid w:val="00FD0724"/>
    <w:rsid w:val="00FD4543"/>
    <w:rsid w:val="00FF5517"/>
    <w:rsid w:val="00F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rPr>
      <w:lang w:val="pt-BR" w:eastAsia="pt-BR"/>
    </w:rPr>
  </w:style>
  <w:style w:type="paragraph" w:styleId="Heading1">
    <w:name w:val="heading 1"/>
    <w:basedOn w:val="Normal"/>
    <w:link w:val="Heading1Char"/>
    <w:uiPriority w:val="9"/>
    <w:qFormat/>
    <w:rsid w:val="000F2421"/>
    <w:pPr>
      <w:keepNext/>
      <w:numPr>
        <w:numId w:val="38"/>
      </w:numPr>
      <w:spacing w:before="480" w:after="120"/>
      <w:jc w:val="center"/>
      <w:outlineLvl w:val="0"/>
    </w:pPr>
    <w:rPr>
      <w:rFonts w:ascii="Calibri" w:eastAsia="MS Mincho" w:hAnsi="Calibri"/>
      <w:b/>
      <w:bCs/>
      <w:caps/>
      <w:kern w:val="36"/>
      <w:sz w:val="24"/>
      <w:szCs w:val="24"/>
      <w:lang w:val="en-MY" w:eastAsia="zh-C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0F2421"/>
    <w:pPr>
      <w:keepNext/>
      <w:numPr>
        <w:ilvl w:val="1"/>
        <w:numId w:val="38"/>
      </w:numPr>
      <w:spacing w:before="240" w:after="120"/>
      <w:outlineLvl w:val="1"/>
    </w:pPr>
    <w:rPr>
      <w:rFonts w:ascii="Calibri" w:eastAsia="MS Mincho" w:hAnsi="Calibri"/>
      <w:b/>
      <w:bCs/>
      <w:sz w:val="22"/>
      <w:szCs w:val="22"/>
      <w:lang w:val="en-MY" w:eastAsia="zh-C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0F2421"/>
    <w:pPr>
      <w:numPr>
        <w:ilvl w:val="2"/>
        <w:numId w:val="38"/>
      </w:numPr>
      <w:spacing w:after="120"/>
      <w:jc w:val="both"/>
      <w:outlineLvl w:val="2"/>
    </w:pPr>
    <w:rPr>
      <w:rFonts w:ascii="Calibri" w:eastAsia="MS Mincho" w:hAnsi="Calibri"/>
      <w:sz w:val="22"/>
      <w:szCs w:val="22"/>
      <w:lang w:val="en-MY" w:eastAsia="zh-CN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0F2421"/>
    <w:pPr>
      <w:numPr>
        <w:ilvl w:val="3"/>
        <w:numId w:val="38"/>
      </w:numPr>
      <w:spacing w:after="120"/>
      <w:jc w:val="both"/>
      <w:outlineLvl w:val="3"/>
    </w:pPr>
    <w:rPr>
      <w:rFonts w:ascii="Calibri" w:eastAsia="MS Mincho" w:hAnsi="Calibri"/>
      <w:sz w:val="22"/>
      <w:szCs w:val="22"/>
      <w:lang w:val="en-MY" w:eastAsia="zh-CN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0F2421"/>
    <w:pPr>
      <w:numPr>
        <w:ilvl w:val="4"/>
        <w:numId w:val="38"/>
      </w:numPr>
      <w:spacing w:after="120"/>
      <w:jc w:val="both"/>
      <w:outlineLvl w:val="4"/>
    </w:pPr>
    <w:rPr>
      <w:rFonts w:ascii="Calibri" w:eastAsia="MS Mincho" w:hAnsi="Calibri"/>
      <w:sz w:val="22"/>
      <w:szCs w:val="22"/>
      <w:lang w:val="en-MY" w:eastAsia="zh-CN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0F2421"/>
    <w:pPr>
      <w:keepNext/>
      <w:numPr>
        <w:ilvl w:val="5"/>
        <w:numId w:val="38"/>
      </w:numPr>
      <w:spacing w:after="120"/>
      <w:jc w:val="both"/>
      <w:outlineLvl w:val="5"/>
    </w:pPr>
    <w:rPr>
      <w:rFonts w:ascii="Calibri" w:eastAsia="MS Mincho" w:hAnsi="Calibri"/>
      <w:sz w:val="22"/>
      <w:szCs w:val="22"/>
      <w:lang w:val="en-MY" w:eastAsia="zh-CN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0F2421"/>
    <w:pPr>
      <w:keepNext/>
      <w:numPr>
        <w:ilvl w:val="6"/>
        <w:numId w:val="38"/>
      </w:numPr>
      <w:spacing w:after="120"/>
      <w:jc w:val="both"/>
      <w:outlineLvl w:val="6"/>
    </w:pPr>
    <w:rPr>
      <w:rFonts w:ascii="Calibri" w:eastAsia="MS Mincho" w:hAnsi="Calibri"/>
      <w:sz w:val="22"/>
      <w:szCs w:val="22"/>
      <w:lang w:val="en-MY" w:eastAsia="zh-CN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0F2421"/>
    <w:pPr>
      <w:numPr>
        <w:ilvl w:val="7"/>
        <w:numId w:val="38"/>
      </w:numPr>
      <w:spacing w:after="120"/>
      <w:jc w:val="both"/>
      <w:outlineLvl w:val="7"/>
    </w:pPr>
    <w:rPr>
      <w:rFonts w:ascii="Calibri" w:eastAsia="MS Mincho" w:hAnsi="Calibri"/>
      <w:sz w:val="22"/>
      <w:szCs w:val="22"/>
      <w:lang w:val="en-MY" w:eastAsia="zh-CN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0F2421"/>
    <w:pPr>
      <w:numPr>
        <w:ilvl w:val="8"/>
        <w:numId w:val="38"/>
      </w:numPr>
      <w:spacing w:after="120"/>
      <w:jc w:val="both"/>
      <w:outlineLvl w:val="8"/>
    </w:pPr>
    <w:rPr>
      <w:rFonts w:ascii="Calibri" w:eastAsia="MS Mincho" w:hAnsi="Calibri"/>
      <w:sz w:val="22"/>
      <w:szCs w:val="22"/>
      <w:lang w:val="en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842086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842086"/>
    <w:rPr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PlaceholderText">
    <w:name w:val="Placeholder Text"/>
    <w:basedOn w:val="DefaultParagraphFont"/>
    <w:uiPriority w:val="99"/>
    <w:semiHidden/>
    <w:rsid w:val="00A91CC2"/>
    <w:rPr>
      <w:rFonts w:cs="Times New Roman"/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40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FootnoteReference">
    <w:name w:val="footnote reference"/>
    <w:basedOn w:val="DefaultParagraphFont"/>
    <w:uiPriority w:val="99"/>
    <w:semiHidden/>
    <w:unhideWhenUsed/>
    <w:rsid w:val="0040140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2C0CB1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E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E8A"/>
    <w:rPr>
      <w:sz w:val="20"/>
      <w:szCs w:val="20"/>
      <w:lang w:eastAsia="pt-BR"/>
    </w:rPr>
  </w:style>
  <w:style w:type="paragraph" w:styleId="CommentText">
    <w:name w:val="annotation text"/>
    <w:basedOn w:val="Normal"/>
    <w:link w:val="CommentTextChar"/>
    <w:uiPriority w:val="99"/>
    <w:semiHidden/>
    <w:rsid w:val="00093A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ABF"/>
    <w:rPr>
      <w:sz w:val="20"/>
      <w:szCs w:val="20"/>
      <w:lang w:eastAsia="pt-BR"/>
    </w:rPr>
  </w:style>
  <w:style w:type="paragraph" w:customStyle="1" w:styleId="CTO-SubtitClau">
    <w:name w:val="CTO - Subtit Clau."/>
    <w:basedOn w:val="Normal"/>
    <w:next w:val="Normal"/>
    <w:qFormat/>
    <w:rsid w:val="00D035E8"/>
    <w:pPr>
      <w:keepNext/>
      <w:spacing w:before="240" w:after="240"/>
      <w:outlineLvl w:val="2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uiPriority w:val="99"/>
    <w:semiHidden/>
    <w:rsid w:val="00ED6A60"/>
    <w:rPr>
      <w:sz w:val="16"/>
    </w:rPr>
  </w:style>
  <w:style w:type="paragraph" w:customStyle="1" w:styleId="CTO-TtCap">
    <w:name w:val="CTO - Tít. Cap."/>
    <w:basedOn w:val="Normal"/>
    <w:next w:val="CTO-NumClau"/>
    <w:qFormat/>
    <w:rsid w:val="00ED6A60"/>
    <w:pPr>
      <w:pageBreakBefore/>
      <w:numPr>
        <w:numId w:val="1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qFormat/>
    <w:rsid w:val="00ED6A60"/>
    <w:pPr>
      <w:keepNext/>
      <w:numPr>
        <w:ilvl w:val="1"/>
        <w:numId w:val="1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qFormat/>
    <w:rsid w:val="00ED6A60"/>
    <w:pPr>
      <w:numPr>
        <w:ilvl w:val="2"/>
        <w:numId w:val="1"/>
      </w:numPr>
      <w:spacing w:before="200" w:after="200" w:line="264" w:lineRule="auto"/>
      <w:jc w:val="both"/>
    </w:pPr>
    <w:rPr>
      <w:rFonts w:ascii="Arial" w:hAnsi="Arial"/>
      <w:sz w:val="22"/>
    </w:rPr>
  </w:style>
  <w:style w:type="paragraph" w:customStyle="1" w:styleId="CTOAsubpargrafo">
    <w:name w:val="CTO_A subparágrafo"/>
    <w:basedOn w:val="CTO-TxtClau"/>
    <w:link w:val="CTOAsubpargrafoChar"/>
    <w:qFormat/>
    <w:rsid w:val="00ED6A60"/>
    <w:pPr>
      <w:numPr>
        <w:ilvl w:val="3"/>
      </w:numPr>
    </w:pPr>
  </w:style>
  <w:style w:type="character" w:customStyle="1" w:styleId="CTOAsubpargrafoChar">
    <w:name w:val="CTO_A subparágrafo Char"/>
    <w:basedOn w:val="DefaultParagraphFont"/>
    <w:link w:val="CTOAsubpargrafo"/>
    <w:rsid w:val="00ED6A60"/>
    <w:rPr>
      <w:rFonts w:ascii="Arial" w:hAnsi="Arial"/>
      <w:sz w:val="22"/>
      <w:szCs w:val="20"/>
      <w:lang w:eastAsia="pt-BR"/>
    </w:rPr>
  </w:style>
  <w:style w:type="paragraph" w:customStyle="1" w:styleId="EstiloSubParagrafo">
    <w:name w:val="EstiloSubParagrafo"/>
    <w:basedOn w:val="Normal"/>
    <w:link w:val="EstiloSubParagrafoChar"/>
    <w:qFormat/>
    <w:rsid w:val="003A5098"/>
    <w:pPr>
      <w:tabs>
        <w:tab w:val="left" w:pos="1985"/>
        <w:tab w:val="left" w:pos="2268"/>
      </w:tabs>
      <w:spacing w:before="200" w:after="200"/>
      <w:jc w:val="both"/>
    </w:pPr>
    <w:rPr>
      <w:rFonts w:ascii="Arial" w:hAnsi="Arial" w:cs="Arial"/>
      <w:bCs/>
      <w:color w:val="000000"/>
      <w:sz w:val="22"/>
      <w:szCs w:val="22"/>
    </w:rPr>
  </w:style>
  <w:style w:type="character" w:customStyle="1" w:styleId="EstiloSubParagrafoChar">
    <w:name w:val="EstiloSubParagrafo Char"/>
    <w:basedOn w:val="DefaultParagraphFont"/>
    <w:link w:val="EstiloSubParagrafo"/>
    <w:rsid w:val="003A5098"/>
    <w:rPr>
      <w:rFonts w:ascii="Arial" w:hAnsi="Arial" w:cs="Arial"/>
      <w:bCs/>
      <w:color w:val="000000"/>
      <w:sz w:val="22"/>
      <w:szCs w:val="22"/>
      <w:lang w:eastAsia="pt-BR"/>
    </w:rPr>
  </w:style>
  <w:style w:type="character" w:customStyle="1" w:styleId="CTO-TxtClauChar">
    <w:name w:val="CTO - Txt Clau Char"/>
    <w:basedOn w:val="DefaultParagraphFont"/>
    <w:link w:val="CTO-TxtClau"/>
    <w:rsid w:val="003A5098"/>
    <w:rPr>
      <w:rFonts w:ascii="Arial" w:hAnsi="Arial"/>
      <w:sz w:val="22"/>
      <w:szCs w:val="20"/>
      <w:lang w:eastAsia="pt-BR"/>
    </w:rPr>
  </w:style>
  <w:style w:type="paragraph" w:customStyle="1" w:styleId="CTO-TxtClau-N4">
    <w:name w:val="CTO - Txt Clau - N4"/>
    <w:basedOn w:val="Normal"/>
    <w:qFormat/>
    <w:rsid w:val="00A84559"/>
    <w:pPr>
      <w:spacing w:before="200" w:after="200"/>
      <w:ind w:left="2160" w:hanging="360"/>
      <w:jc w:val="both"/>
    </w:pPr>
    <w:rPr>
      <w:rFonts w:ascii="Arial" w:hAnsi="Arial"/>
      <w:sz w:val="22"/>
    </w:rPr>
  </w:style>
  <w:style w:type="paragraph" w:customStyle="1" w:styleId="CTO-Pargrafos">
    <w:name w:val="CTO - Parágrafos"/>
    <w:basedOn w:val="Normal"/>
    <w:uiPriority w:val="99"/>
    <w:qFormat/>
    <w:rsid w:val="00B853D2"/>
    <w:pPr>
      <w:numPr>
        <w:ilvl w:val="2"/>
        <w:numId w:val="19"/>
      </w:numPr>
      <w:spacing w:after="200" w:line="276" w:lineRule="auto"/>
      <w:jc w:val="both"/>
    </w:pPr>
    <w:rPr>
      <w:rFonts w:ascii="Arial" w:hAnsi="Arial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3145D8"/>
    <w:pPr>
      <w:ind w:left="720"/>
      <w:contextualSpacing/>
    </w:pPr>
    <w:rPr>
      <w:lang/>
    </w:rPr>
  </w:style>
  <w:style w:type="paragraph" w:styleId="PlainText">
    <w:name w:val="Plain Text"/>
    <w:basedOn w:val="Normal"/>
    <w:link w:val="PlainTextChar"/>
    <w:uiPriority w:val="99"/>
    <w:unhideWhenUsed/>
    <w:rsid w:val="006056FB"/>
    <w:rPr>
      <w:rFonts w:ascii="Calibri" w:eastAsia="Calibri" w:hAnsi="Calibri" w:cs="Arial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056FB"/>
    <w:rPr>
      <w:rFonts w:ascii="Calibri" w:eastAsia="Calibri" w:hAnsi="Calibri" w:cs="Arial"/>
      <w:sz w:val="22"/>
      <w:szCs w:val="21"/>
    </w:rPr>
  </w:style>
  <w:style w:type="paragraph" w:customStyle="1" w:styleId="Edital-CT">
    <w:name w:val="Edital - CT"/>
    <w:link w:val="Edital-CTChar"/>
    <w:qFormat/>
    <w:rsid w:val="006056FB"/>
    <w:pPr>
      <w:spacing w:before="240" w:after="120" w:line="288" w:lineRule="auto"/>
      <w:jc w:val="both"/>
    </w:pPr>
    <w:rPr>
      <w:rFonts w:ascii="Arial" w:hAnsi="Arial" w:cs="Arial"/>
      <w:sz w:val="22"/>
      <w:lang w:val="pt-BR" w:eastAsia="pt-BR"/>
    </w:rPr>
  </w:style>
  <w:style w:type="character" w:customStyle="1" w:styleId="Edital-CTChar">
    <w:name w:val="Edital - CT Char"/>
    <w:basedOn w:val="DefaultParagraphFont"/>
    <w:link w:val="Edital-CT"/>
    <w:rsid w:val="006056FB"/>
    <w:rPr>
      <w:rFonts w:ascii="Arial" w:hAnsi="Arial" w:cs="Arial"/>
      <w:sz w:val="22"/>
      <w:lang w:val="pt-BR" w:eastAsia="pt-BR" w:bidi="ar-SA"/>
    </w:rPr>
  </w:style>
  <w:style w:type="character" w:customStyle="1" w:styleId="ListParagraphChar">
    <w:name w:val="List Paragraph Char"/>
    <w:link w:val="ListParagraph"/>
    <w:uiPriority w:val="34"/>
    <w:rsid w:val="006157F9"/>
    <w:rPr>
      <w:sz w:val="20"/>
      <w:szCs w:val="20"/>
      <w:lang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EC4"/>
    <w:rPr>
      <w:b/>
      <w:bCs/>
      <w:sz w:val="20"/>
      <w:szCs w:val="20"/>
      <w:lang w:eastAsia="pt-BR"/>
    </w:rPr>
  </w:style>
  <w:style w:type="numbering" w:customStyle="1" w:styleId="CTO-ANConsrcio">
    <w:name w:val="CTO-AN_Consórcio"/>
    <w:uiPriority w:val="99"/>
    <w:rsid w:val="000B176F"/>
    <w:pPr>
      <w:numPr>
        <w:numId w:val="34"/>
      </w:numPr>
    </w:pPr>
  </w:style>
  <w:style w:type="paragraph" w:styleId="Revision">
    <w:name w:val="Revision"/>
    <w:hidden/>
    <w:uiPriority w:val="99"/>
    <w:semiHidden/>
    <w:rsid w:val="00812131"/>
    <w:rPr>
      <w:lang w:val="pt-BR" w:eastAsia="pt-BR"/>
    </w:rPr>
  </w:style>
  <w:style w:type="paragraph" w:customStyle="1" w:styleId="CTOApargrafo">
    <w:name w:val="CTO_A parágrafo"/>
    <w:basedOn w:val="CTO-TxtClau"/>
    <w:link w:val="CTOApargrafoChar"/>
    <w:uiPriority w:val="99"/>
    <w:rsid w:val="003924D1"/>
    <w:pPr>
      <w:numPr>
        <w:numId w:val="35"/>
      </w:numPr>
    </w:pPr>
  </w:style>
  <w:style w:type="character" w:customStyle="1" w:styleId="CTOApargrafoChar">
    <w:name w:val="CTO_A parágrafo Char"/>
    <w:basedOn w:val="DefaultParagraphFont"/>
    <w:link w:val="CTOApargrafo"/>
    <w:uiPriority w:val="99"/>
    <w:locked/>
    <w:rsid w:val="003924D1"/>
    <w:rPr>
      <w:rFonts w:ascii="Arial" w:hAnsi="Arial"/>
      <w:sz w:val="22"/>
      <w:szCs w:val="20"/>
      <w:lang w:eastAsia="pt-BR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F242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F2421"/>
    <w:rPr>
      <w:sz w:val="20"/>
      <w:szCs w:val="20"/>
      <w:lang w:eastAsia="pt-BR"/>
    </w:rPr>
  </w:style>
  <w:style w:type="character" w:customStyle="1" w:styleId="Heading1Char">
    <w:name w:val="Heading 1 Char"/>
    <w:basedOn w:val="DefaultParagraphFont"/>
    <w:link w:val="Heading1"/>
    <w:uiPriority w:val="9"/>
    <w:rsid w:val="000F2421"/>
    <w:rPr>
      <w:rFonts w:ascii="Calibri" w:eastAsia="MS Mincho" w:hAnsi="Calibri"/>
      <w:b/>
      <w:bCs/>
      <w:caps/>
      <w:kern w:val="36"/>
      <w:lang w:val="en-MY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2421"/>
    <w:rPr>
      <w:rFonts w:ascii="Calibri" w:eastAsia="MS Mincho" w:hAnsi="Calibri"/>
      <w:b/>
      <w:bCs/>
      <w:sz w:val="22"/>
      <w:szCs w:val="22"/>
      <w:lang w:val="en-MY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2421"/>
    <w:rPr>
      <w:rFonts w:ascii="Calibri" w:eastAsia="MS Mincho" w:hAnsi="Calibri"/>
      <w:sz w:val="22"/>
      <w:szCs w:val="22"/>
      <w:lang w:val="en-MY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2421"/>
    <w:rPr>
      <w:rFonts w:ascii="Calibri" w:eastAsia="MS Mincho" w:hAnsi="Calibri"/>
      <w:sz w:val="22"/>
      <w:szCs w:val="22"/>
      <w:lang w:val="en-MY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2421"/>
    <w:rPr>
      <w:rFonts w:ascii="Calibri" w:eastAsia="MS Mincho" w:hAnsi="Calibri"/>
      <w:sz w:val="22"/>
      <w:szCs w:val="22"/>
      <w:lang w:val="en-MY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2421"/>
    <w:rPr>
      <w:rFonts w:ascii="Calibri" w:eastAsia="MS Mincho" w:hAnsi="Calibri"/>
      <w:sz w:val="22"/>
      <w:szCs w:val="22"/>
      <w:lang w:val="en-MY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2421"/>
    <w:rPr>
      <w:rFonts w:ascii="Calibri" w:eastAsia="MS Mincho" w:hAnsi="Calibri"/>
      <w:sz w:val="22"/>
      <w:szCs w:val="22"/>
      <w:lang w:val="en-MY"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2421"/>
    <w:rPr>
      <w:rFonts w:ascii="Calibri" w:eastAsia="MS Mincho" w:hAnsi="Calibri"/>
      <w:sz w:val="22"/>
      <w:szCs w:val="22"/>
      <w:lang w:val="en-MY"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2421"/>
    <w:rPr>
      <w:rFonts w:ascii="Calibri" w:eastAsia="MS Mincho" w:hAnsi="Calibri"/>
      <w:sz w:val="22"/>
      <w:szCs w:val="22"/>
      <w:lang w:val="en-MY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345B-B312-4BA9-A698-F6DAC0482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821</Words>
  <Characters>4682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Sylvia.Figueiredo</cp:lastModifiedBy>
  <cp:revision>2</cp:revision>
  <cp:lastPrinted>2013-01-24T15:49:00Z</cp:lastPrinted>
  <dcterms:created xsi:type="dcterms:W3CDTF">2013-07-29T23:14:00Z</dcterms:created>
  <dcterms:modified xsi:type="dcterms:W3CDTF">2013-07-29T23:14:00Z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_x000d_MRPAM - 604820v1 </vt:lpwstr>
  </property>
  <property fmtid="{D5CDD505-2E9C-101B-9397-08002B2CF9AE}" pid="3" name="_NewReviewCycle">
    <vt:lpwstr/>
  </property>
</Properties>
</file>