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5F" w:rsidRPr="00D316D4" w:rsidRDefault="00C0135F" w:rsidP="00D316D4">
      <w:pPr>
        <w:spacing w:before="120"/>
        <w:jc w:val="center"/>
        <w:rPr>
          <w:rFonts w:ascii="Arial" w:hAnsi="Arial" w:cs="Arial"/>
          <w:b/>
        </w:rPr>
      </w:pPr>
    </w:p>
    <w:p w:rsidR="00C0135F" w:rsidRPr="00D316D4" w:rsidRDefault="00C0135F" w:rsidP="00D316D4">
      <w:pPr>
        <w:spacing w:before="120"/>
        <w:jc w:val="center"/>
        <w:rPr>
          <w:rFonts w:ascii="Arial" w:hAnsi="Arial" w:cs="Arial"/>
          <w:b/>
        </w:rPr>
      </w:pPr>
      <w:r w:rsidRPr="00D316D4">
        <w:rPr>
          <w:rFonts w:ascii="Arial" w:hAnsi="Arial" w:cs="Arial"/>
          <w:b/>
        </w:rPr>
        <w:t>FORMULÁRIO DE COMENTÁRIOS/SUGESTÕES</w:t>
      </w:r>
    </w:p>
    <w:p w:rsidR="00C0135F" w:rsidRPr="00D316D4" w:rsidRDefault="00C0135F" w:rsidP="00D316D4">
      <w:pPr>
        <w:spacing w:before="120"/>
        <w:rPr>
          <w:rFonts w:ascii="Arial" w:hAnsi="Arial" w:cs="Arial"/>
        </w:rPr>
      </w:pPr>
    </w:p>
    <w:p w:rsidR="00C0135F" w:rsidRPr="00D316D4" w:rsidRDefault="00C0135F" w:rsidP="00D316D4">
      <w:pPr>
        <w:pStyle w:val="Legenda"/>
        <w:spacing w:before="120"/>
        <w:jc w:val="center"/>
        <w:rPr>
          <w:rFonts w:cs="Arial"/>
          <w:sz w:val="20"/>
        </w:rPr>
      </w:pPr>
      <w:r w:rsidRPr="00D316D4">
        <w:rPr>
          <w:rFonts w:cs="Arial"/>
          <w:sz w:val="20"/>
        </w:rPr>
        <w:t>CONSULTA PÚBLICA E AUDIÊNCIA PÚBLICA Nº 20/2013</w:t>
      </w:r>
    </w:p>
    <w:p w:rsidR="00C0135F" w:rsidRPr="00D316D4" w:rsidRDefault="00C0135F" w:rsidP="00D316D4">
      <w:pPr>
        <w:pStyle w:val="Legenda"/>
        <w:spacing w:before="120"/>
        <w:jc w:val="center"/>
        <w:rPr>
          <w:rFonts w:cs="Arial"/>
          <w:sz w:val="20"/>
        </w:rPr>
      </w:pPr>
    </w:p>
    <w:p w:rsidR="00C0135F" w:rsidRPr="00D316D4" w:rsidRDefault="00C0135F" w:rsidP="00D316D4">
      <w:pPr>
        <w:pStyle w:val="Legenda"/>
        <w:spacing w:before="120"/>
        <w:jc w:val="center"/>
        <w:rPr>
          <w:rFonts w:cs="Arial"/>
          <w:color w:val="FF0000"/>
          <w:sz w:val="20"/>
        </w:rPr>
      </w:pPr>
      <w:r w:rsidRPr="00D316D4">
        <w:rPr>
          <w:rFonts w:cs="Arial"/>
          <w:color w:val="FF0000"/>
          <w:sz w:val="20"/>
        </w:rPr>
        <w:t>Prazo para envio de contribuições: 29/07/2013 (18 horas)</w:t>
      </w:r>
    </w:p>
    <w:p w:rsidR="00C0135F" w:rsidRPr="00D316D4" w:rsidRDefault="00C0135F" w:rsidP="00D316D4">
      <w:pPr>
        <w:pStyle w:val="Legenda"/>
        <w:spacing w:before="120"/>
        <w:jc w:val="both"/>
        <w:rPr>
          <w:rFonts w:cs="Arial"/>
          <w:b/>
          <w:sz w:val="20"/>
        </w:rPr>
      </w:pPr>
    </w:p>
    <w:p w:rsidR="00C0135F" w:rsidRPr="00D316D4" w:rsidRDefault="00C0135F" w:rsidP="00D316D4">
      <w:pPr>
        <w:spacing w:before="120"/>
        <w:rPr>
          <w:rFonts w:ascii="Arial" w:hAnsi="Arial" w:cs="Arial"/>
          <w:b/>
        </w:rPr>
      </w:pPr>
      <w:r w:rsidRPr="00D316D4">
        <w:rPr>
          <w:rFonts w:ascii="Arial" w:hAnsi="Arial" w:cs="Arial"/>
          <w:b/>
        </w:rPr>
        <w:t>Identificação:</w:t>
      </w:r>
    </w:p>
    <w:p w:rsidR="00C0135F" w:rsidRPr="00D316D4" w:rsidRDefault="00C0135F" w:rsidP="00D316D4">
      <w:pPr>
        <w:spacing w:before="12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00"/>
      </w:tblPr>
      <w:tblGrid>
        <w:gridCol w:w="2234"/>
        <w:gridCol w:w="11940"/>
      </w:tblGrid>
      <w:tr w:rsidR="00C0135F" w:rsidRPr="00D316D4" w:rsidTr="0093702A">
        <w:trPr>
          <w:trHeight w:val="510"/>
        </w:trPr>
        <w:tc>
          <w:tcPr>
            <w:tcW w:w="788" w:type="pct"/>
            <w:vAlign w:val="center"/>
          </w:tcPr>
          <w:p w:rsidR="00C0135F" w:rsidRPr="0093702A" w:rsidRDefault="00C0135F" w:rsidP="0093702A">
            <w:pPr>
              <w:spacing w:before="120"/>
              <w:rPr>
                <w:rFonts w:ascii="Arial" w:hAnsi="Arial" w:cs="Arial"/>
                <w:color w:val="000000"/>
              </w:rPr>
            </w:pPr>
            <w:r w:rsidRPr="0093702A">
              <w:rPr>
                <w:rFonts w:ascii="Arial" w:hAnsi="Arial" w:cs="Arial"/>
                <w:color w:val="000000"/>
              </w:rPr>
              <w:t>Empresa</w:t>
            </w:r>
          </w:p>
        </w:tc>
        <w:tc>
          <w:tcPr>
            <w:tcW w:w="4212" w:type="pct"/>
            <w:vAlign w:val="center"/>
          </w:tcPr>
          <w:p w:rsidR="00C0135F" w:rsidRPr="0093702A" w:rsidRDefault="00352B18" w:rsidP="0093702A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Petróleo </w:t>
            </w:r>
            <w:r w:rsidR="00432CDC">
              <w:rPr>
                <w:rFonts w:ascii="Arial" w:hAnsi="Arial" w:cs="Arial"/>
                <w:color w:val="000000"/>
              </w:rPr>
              <w:t>Brasileiro</w:t>
            </w:r>
            <w:r>
              <w:rPr>
                <w:rFonts w:ascii="Arial" w:hAnsi="Arial" w:cs="Arial"/>
                <w:color w:val="000000"/>
              </w:rPr>
              <w:t xml:space="preserve"> S.A - PETROBRAS</w:t>
            </w:r>
          </w:p>
        </w:tc>
      </w:tr>
    </w:tbl>
    <w:p w:rsidR="00C0135F" w:rsidRPr="00D316D4" w:rsidRDefault="00C0135F" w:rsidP="00D316D4">
      <w:pPr>
        <w:spacing w:before="120"/>
        <w:rPr>
          <w:rFonts w:ascii="Arial" w:hAnsi="Arial" w:cs="Arial"/>
        </w:rPr>
      </w:pPr>
    </w:p>
    <w:p w:rsidR="00C0135F" w:rsidRPr="00D316D4" w:rsidRDefault="00C0135F" w:rsidP="00D316D4">
      <w:pPr>
        <w:pStyle w:val="Legenda"/>
        <w:spacing w:before="120"/>
        <w:jc w:val="both"/>
        <w:rPr>
          <w:rFonts w:cs="Arial"/>
          <w:b/>
          <w:sz w:val="20"/>
        </w:rPr>
      </w:pPr>
    </w:p>
    <w:p w:rsidR="00C0135F" w:rsidRPr="00D316D4" w:rsidRDefault="00C0135F" w:rsidP="00D316D4">
      <w:pPr>
        <w:pStyle w:val="Legenda"/>
        <w:spacing w:before="120"/>
        <w:jc w:val="both"/>
        <w:rPr>
          <w:rFonts w:cs="Arial"/>
          <w:b/>
          <w:sz w:val="20"/>
        </w:rPr>
      </w:pPr>
      <w:r w:rsidRPr="00D316D4">
        <w:rPr>
          <w:rFonts w:cs="Arial"/>
          <w:b/>
          <w:sz w:val="20"/>
        </w:rPr>
        <w:t>Comentários/sugestões:</w:t>
      </w:r>
    </w:p>
    <w:p w:rsidR="00C0135F" w:rsidRPr="00D316D4" w:rsidRDefault="00C0135F" w:rsidP="00D316D4">
      <w:pPr>
        <w:spacing w:before="120"/>
        <w:rPr>
          <w:rFonts w:ascii="Arial" w:hAnsi="Arial" w:cs="Arial"/>
        </w:rPr>
      </w:pPr>
    </w:p>
    <w:tbl>
      <w:tblPr>
        <w:tblW w:w="4999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1808"/>
        <w:gridCol w:w="1845"/>
        <w:gridCol w:w="5552"/>
        <w:gridCol w:w="4966"/>
      </w:tblGrid>
      <w:tr w:rsidR="00C0135F" w:rsidRPr="00D316D4" w:rsidTr="0087259E">
        <w:trPr>
          <w:trHeight w:val="510"/>
          <w:tblHeader/>
        </w:trPr>
        <w:tc>
          <w:tcPr>
            <w:tcW w:w="638" w:type="pct"/>
            <w:tcBorders>
              <w:bottom w:val="dashSmallGap" w:sz="4" w:space="0" w:color="BFBFBF"/>
            </w:tcBorders>
            <w:vAlign w:val="center"/>
          </w:tcPr>
          <w:p w:rsidR="00C0135F" w:rsidRPr="0093702A" w:rsidRDefault="00C0135F" w:rsidP="0093702A">
            <w:pPr>
              <w:pStyle w:val="Legenda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93702A">
              <w:rPr>
                <w:rFonts w:cs="Arial"/>
                <w:color w:val="000000"/>
                <w:sz w:val="20"/>
              </w:rPr>
              <w:t>Minuta</w:t>
            </w:r>
          </w:p>
        </w:tc>
        <w:tc>
          <w:tcPr>
            <w:tcW w:w="651" w:type="pct"/>
            <w:tcBorders>
              <w:bottom w:val="dashSmallGap" w:sz="4" w:space="0" w:color="BFBFBF"/>
            </w:tcBorders>
            <w:vAlign w:val="center"/>
          </w:tcPr>
          <w:p w:rsidR="00C0135F" w:rsidRPr="0093702A" w:rsidRDefault="00C0135F" w:rsidP="0093702A">
            <w:pPr>
              <w:pStyle w:val="Legenda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93702A">
              <w:rPr>
                <w:rFonts w:cs="Arial"/>
                <w:color w:val="000000"/>
                <w:sz w:val="20"/>
              </w:rPr>
              <w:t>Item</w:t>
            </w:r>
          </w:p>
        </w:tc>
        <w:tc>
          <w:tcPr>
            <w:tcW w:w="1959" w:type="pct"/>
            <w:tcBorders>
              <w:bottom w:val="dashSmallGap" w:sz="4" w:space="0" w:color="BFBFBF"/>
            </w:tcBorders>
            <w:vAlign w:val="center"/>
          </w:tcPr>
          <w:p w:rsidR="00C0135F" w:rsidRPr="0093702A" w:rsidRDefault="00C0135F" w:rsidP="0093702A">
            <w:pPr>
              <w:pStyle w:val="Legenda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93702A">
              <w:rPr>
                <w:rFonts w:cs="Arial"/>
                <w:color w:val="000000"/>
                <w:sz w:val="20"/>
              </w:rPr>
              <w:t>Proposta de alteração</w:t>
            </w:r>
          </w:p>
        </w:tc>
        <w:tc>
          <w:tcPr>
            <w:tcW w:w="1752" w:type="pct"/>
            <w:tcBorders>
              <w:bottom w:val="dashSmallGap" w:sz="4" w:space="0" w:color="BFBFBF"/>
            </w:tcBorders>
            <w:vAlign w:val="center"/>
          </w:tcPr>
          <w:p w:rsidR="00C0135F" w:rsidRPr="0093702A" w:rsidRDefault="00C0135F" w:rsidP="0093702A">
            <w:pPr>
              <w:pStyle w:val="Legenda"/>
              <w:spacing w:before="120"/>
              <w:jc w:val="center"/>
              <w:rPr>
                <w:rFonts w:cs="Arial"/>
                <w:color w:val="000000"/>
                <w:sz w:val="20"/>
              </w:rPr>
            </w:pPr>
            <w:r w:rsidRPr="0093702A">
              <w:rPr>
                <w:rFonts w:cs="Arial"/>
                <w:color w:val="000000"/>
                <w:sz w:val="20"/>
              </w:rPr>
              <w:t>Justificativa</w:t>
            </w:r>
          </w:p>
        </w:tc>
      </w:tr>
      <w:tr w:rsidR="00C0135F" w:rsidRPr="00D316D4" w:rsidTr="0087259E">
        <w:trPr>
          <w:trHeight w:val="510"/>
          <w:tblHeader/>
        </w:trPr>
        <w:tc>
          <w:tcPr>
            <w:tcW w:w="638" w:type="pct"/>
            <w:tcBorders>
              <w:top w:val="dashSmallGap" w:sz="4" w:space="0" w:color="BFBFBF"/>
            </w:tcBorders>
            <w:vAlign w:val="center"/>
          </w:tcPr>
          <w:p w:rsidR="00C0135F" w:rsidRPr="0093702A" w:rsidRDefault="00C0135F" w:rsidP="0093702A">
            <w:pPr>
              <w:pStyle w:val="Legenda"/>
              <w:spacing w:before="120"/>
              <w:jc w:val="center"/>
              <w:rPr>
                <w:rFonts w:cs="Arial"/>
                <w:color w:val="808080"/>
                <w:sz w:val="20"/>
              </w:rPr>
            </w:pPr>
            <w:r w:rsidRPr="0093702A">
              <w:rPr>
                <w:rFonts w:cs="Arial"/>
                <w:color w:val="808080"/>
                <w:sz w:val="20"/>
              </w:rPr>
              <w:t>Edital ou Contrato</w:t>
            </w:r>
          </w:p>
        </w:tc>
        <w:tc>
          <w:tcPr>
            <w:tcW w:w="651" w:type="pct"/>
            <w:tcBorders>
              <w:top w:val="dashSmallGap" w:sz="4" w:space="0" w:color="BFBFBF"/>
            </w:tcBorders>
            <w:vAlign w:val="center"/>
          </w:tcPr>
          <w:p w:rsidR="00C0135F" w:rsidRPr="0093702A" w:rsidRDefault="00C0135F" w:rsidP="0093702A">
            <w:pPr>
              <w:pStyle w:val="Legenda"/>
              <w:spacing w:before="120"/>
              <w:jc w:val="center"/>
              <w:rPr>
                <w:rFonts w:cs="Arial"/>
                <w:color w:val="808080"/>
                <w:sz w:val="20"/>
              </w:rPr>
            </w:pPr>
            <w:r w:rsidRPr="0093702A">
              <w:rPr>
                <w:rFonts w:cs="Arial"/>
                <w:color w:val="808080"/>
                <w:sz w:val="20"/>
              </w:rPr>
              <w:t>Especificar item</w:t>
            </w:r>
          </w:p>
        </w:tc>
        <w:tc>
          <w:tcPr>
            <w:tcW w:w="1959" w:type="pct"/>
            <w:tcBorders>
              <w:top w:val="dashSmallGap" w:sz="4" w:space="0" w:color="BFBFBF"/>
            </w:tcBorders>
            <w:vAlign w:val="center"/>
          </w:tcPr>
          <w:p w:rsidR="00C0135F" w:rsidRPr="0093702A" w:rsidRDefault="00C0135F" w:rsidP="0093702A">
            <w:pPr>
              <w:pStyle w:val="Legenda"/>
              <w:spacing w:before="120"/>
              <w:jc w:val="center"/>
              <w:rPr>
                <w:rFonts w:cs="Arial"/>
                <w:color w:val="808080"/>
                <w:sz w:val="20"/>
              </w:rPr>
            </w:pPr>
            <w:r w:rsidRPr="0093702A">
              <w:rPr>
                <w:rFonts w:cs="Arial"/>
                <w:color w:val="808080"/>
                <w:sz w:val="20"/>
              </w:rPr>
              <w:t>Inserir proposta de alteração</w:t>
            </w:r>
          </w:p>
        </w:tc>
        <w:tc>
          <w:tcPr>
            <w:tcW w:w="1752" w:type="pct"/>
            <w:tcBorders>
              <w:top w:val="dashSmallGap" w:sz="4" w:space="0" w:color="BFBFBF"/>
            </w:tcBorders>
            <w:vAlign w:val="center"/>
          </w:tcPr>
          <w:p w:rsidR="00C0135F" w:rsidRPr="0093702A" w:rsidRDefault="00C0135F" w:rsidP="0093702A">
            <w:pPr>
              <w:pStyle w:val="Legenda"/>
              <w:spacing w:before="120"/>
              <w:jc w:val="center"/>
              <w:rPr>
                <w:rFonts w:cs="Arial"/>
                <w:color w:val="808080"/>
                <w:sz w:val="20"/>
              </w:rPr>
            </w:pPr>
            <w:r w:rsidRPr="0093702A">
              <w:rPr>
                <w:rFonts w:cs="Arial"/>
                <w:color w:val="808080"/>
                <w:sz w:val="20"/>
              </w:rPr>
              <w:t>Inserir justificativa</w:t>
            </w:r>
          </w:p>
        </w:tc>
      </w:tr>
      <w:tr w:rsidR="00C0135F" w:rsidRPr="00D316D4" w:rsidTr="0087259E">
        <w:trPr>
          <w:trHeight w:val="2551"/>
        </w:trPr>
        <w:tc>
          <w:tcPr>
            <w:tcW w:w="638" w:type="pct"/>
          </w:tcPr>
          <w:p w:rsidR="00C0135F" w:rsidRDefault="00C0135F" w:rsidP="00D316D4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D316D4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D316D4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D316D4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D316D4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D316D4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D316D4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Pr="00D316D4" w:rsidRDefault="00C0135F" w:rsidP="00D316D4">
            <w:pPr>
              <w:spacing w:before="120"/>
              <w:rPr>
                <w:rFonts w:ascii="Arial" w:hAnsi="Arial" w:cs="Arial"/>
              </w:rPr>
            </w:pPr>
            <w:r w:rsidRPr="00D316D4">
              <w:rPr>
                <w:rFonts w:ascii="Arial" w:hAnsi="Arial" w:cs="Arial"/>
                <w:color w:val="000000"/>
              </w:rPr>
              <w:lastRenderedPageBreak/>
              <w:t xml:space="preserve">Minuta do Contrato, Anexo XI – Regras do </w:t>
            </w:r>
            <w:proofErr w:type="gramStart"/>
            <w:r w:rsidRPr="00D316D4">
              <w:rPr>
                <w:rFonts w:ascii="Arial" w:hAnsi="Arial" w:cs="Arial"/>
                <w:color w:val="000000"/>
              </w:rPr>
              <w:t>Consórcio</w:t>
            </w:r>
            <w:proofErr w:type="gramEnd"/>
          </w:p>
        </w:tc>
        <w:tc>
          <w:tcPr>
            <w:tcW w:w="651" w:type="pct"/>
            <w:vAlign w:val="center"/>
          </w:tcPr>
          <w:p w:rsidR="00C0135F" w:rsidRPr="00D316D4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  <w:r w:rsidRPr="00D316D4">
              <w:rPr>
                <w:rFonts w:cs="Arial"/>
                <w:color w:val="000000"/>
                <w:sz w:val="20"/>
              </w:rPr>
              <w:lastRenderedPageBreak/>
              <w:t>1.25.3</w:t>
            </w:r>
          </w:p>
        </w:tc>
        <w:tc>
          <w:tcPr>
            <w:tcW w:w="1959" w:type="pct"/>
          </w:tcPr>
          <w:p w:rsidR="00C0135F" w:rsidRPr="00851651" w:rsidRDefault="00C0135F" w:rsidP="00D316D4">
            <w:pPr>
              <w:pStyle w:val="CTO-Pargrafos"/>
              <w:numPr>
                <w:ilvl w:val="0"/>
                <w:numId w:val="0"/>
              </w:numPr>
              <w:spacing w:before="120" w:after="0" w:line="240" w:lineRule="auto"/>
              <w:rPr>
                <w:rFonts w:cs="Arial"/>
                <w:sz w:val="20"/>
              </w:rPr>
            </w:pPr>
            <w:r w:rsidRPr="00851651">
              <w:rPr>
                <w:rFonts w:cs="Arial"/>
                <w:sz w:val="20"/>
              </w:rPr>
              <w:t xml:space="preserve">1.25.3 Caso a nova proposta também não obtenha percentual de deliberação mínimo, a matéria </w:t>
            </w:r>
            <w:ins w:id="0" w:author="Adriane Fonseca" w:date="2013-07-15T16:23:00Z">
              <w:r w:rsidRPr="00851651">
                <w:rPr>
                  <w:rFonts w:cs="Arial"/>
                  <w:sz w:val="20"/>
                </w:rPr>
                <w:t xml:space="preserve">será considerada rejeitada e </w:t>
              </w:r>
            </w:ins>
            <w:r w:rsidRPr="00851651">
              <w:rPr>
                <w:rFonts w:cs="Arial"/>
                <w:sz w:val="20"/>
              </w:rPr>
              <w:t>poderá:</w:t>
            </w:r>
          </w:p>
          <w:p w:rsidR="00C0135F" w:rsidRPr="00851651" w:rsidDel="00AA2443" w:rsidRDefault="00C0135F" w:rsidP="00D316D4">
            <w:pPr>
              <w:pStyle w:val="CTOAsubpargrafo"/>
              <w:numPr>
                <w:ilvl w:val="4"/>
                <w:numId w:val="44"/>
              </w:numPr>
              <w:spacing w:before="120" w:after="0" w:line="240" w:lineRule="auto"/>
              <w:rPr>
                <w:del w:id="1" w:author="MFZ" w:date="2013-07-18T12:47:00Z"/>
                <w:rFonts w:cs="Arial"/>
                <w:sz w:val="20"/>
              </w:rPr>
            </w:pPr>
            <w:del w:id="2" w:author="Adriane Fonseca" w:date="2013-07-15T16:23:00Z">
              <w:r w:rsidRPr="00851651" w:rsidDel="007322D1">
                <w:rPr>
                  <w:rFonts w:cs="Arial"/>
                  <w:sz w:val="20"/>
                </w:rPr>
                <w:delText>ser considerada rejeitada</w:delText>
              </w:r>
            </w:del>
            <w:del w:id="3" w:author="MFZ" w:date="2013-07-18T12:47:00Z">
              <w:r w:rsidRPr="00851651" w:rsidDel="00AA2443">
                <w:rPr>
                  <w:rFonts w:cs="Arial"/>
                  <w:sz w:val="20"/>
                </w:rPr>
                <w:delText>;</w:delText>
              </w:r>
            </w:del>
          </w:p>
          <w:p w:rsidR="00C0135F" w:rsidRPr="00851651" w:rsidRDefault="00B81991" w:rsidP="00B81991">
            <w:pPr>
              <w:pStyle w:val="CTOAsubpargrafo"/>
              <w:numPr>
                <w:ilvl w:val="4"/>
                <w:numId w:val="44"/>
              </w:numPr>
              <w:spacing w:before="120" w:after="0" w:line="240" w:lineRule="auto"/>
              <w:rPr>
                <w:rFonts w:cs="Arial"/>
                <w:sz w:val="20"/>
              </w:rPr>
            </w:pPr>
            <w:r w:rsidRPr="00B81991">
              <w:rPr>
                <w:rFonts w:cs="Arial"/>
                <w:strike/>
                <w:sz w:val="20"/>
              </w:rPr>
              <w:t>(b</w:t>
            </w:r>
            <w:proofErr w:type="gramStart"/>
            <w:r w:rsidRPr="00B81991">
              <w:rPr>
                <w:rFonts w:cs="Arial"/>
                <w:strike/>
                <w:sz w:val="20"/>
              </w:rPr>
              <w:t>)</w:t>
            </w:r>
            <w:r w:rsidR="00C0135F" w:rsidRPr="00851651">
              <w:rPr>
                <w:rFonts w:cs="Arial"/>
                <w:sz w:val="20"/>
              </w:rPr>
              <w:t>ser</w:t>
            </w:r>
            <w:proofErr w:type="gramEnd"/>
            <w:r w:rsidR="00C0135F" w:rsidRPr="00851651">
              <w:rPr>
                <w:rFonts w:cs="Arial"/>
                <w:sz w:val="20"/>
              </w:rPr>
              <w:t xml:space="preserve"> submetida como Operação com Risco Exclusivo, desde que atenda ao disposto no parágrafo </w:t>
            </w:r>
            <w:fldSimple w:instr=" REF _Ref289435827 \n \h  \* MERGEFORMAT ">
              <w:r w:rsidR="00C0135F" w:rsidRPr="00851651">
                <w:rPr>
                  <w:rFonts w:cs="Arial"/>
                  <w:sz w:val="20"/>
                </w:rPr>
                <w:t>4.2</w:t>
              </w:r>
            </w:fldSimple>
            <w:r w:rsidR="00C0135F" w:rsidRPr="00851651">
              <w:rPr>
                <w:rFonts w:cs="Arial"/>
                <w:sz w:val="20"/>
              </w:rPr>
              <w:t xml:space="preserve"> deste Anexo XI; ou</w:t>
            </w:r>
          </w:p>
          <w:p w:rsidR="00C0135F" w:rsidRPr="00851651" w:rsidRDefault="00B81991" w:rsidP="00D316D4">
            <w:pPr>
              <w:pStyle w:val="CTOAsubpargrafo"/>
              <w:numPr>
                <w:ilvl w:val="4"/>
                <w:numId w:val="44"/>
              </w:numPr>
              <w:spacing w:before="120" w:after="0" w:line="240" w:lineRule="auto"/>
              <w:rPr>
                <w:ins w:id="4" w:author="Armando Teruo Hashimoto" w:date="2013-07-21T19:57:00Z"/>
                <w:rFonts w:cs="Arial"/>
                <w:sz w:val="20"/>
              </w:rPr>
            </w:pPr>
            <w:r w:rsidRPr="00B81991">
              <w:rPr>
                <w:rFonts w:cs="Arial"/>
                <w:strike/>
                <w:sz w:val="20"/>
              </w:rPr>
              <w:t>(c)</w:t>
            </w:r>
            <w:r w:rsidR="00C0135F" w:rsidRPr="00851651">
              <w:rPr>
                <w:rFonts w:cs="Arial"/>
                <w:sz w:val="20"/>
              </w:rPr>
              <w:t xml:space="preserve"> ser submetida ao procedimento de que trata a </w:t>
            </w:r>
            <w:fldSimple w:instr=" REF _Ref320887237 \h  \* MERGEFORMAT ">
              <w:r w:rsidR="00C0135F" w:rsidRPr="00851651">
                <w:rPr>
                  <w:rFonts w:cs="Arial"/>
                  <w:sz w:val="20"/>
                </w:rPr>
                <w:t xml:space="preserve">Cláusula Trigésima Sexta - </w:t>
              </w:r>
              <w:r w:rsidR="00C0135F" w:rsidRPr="00851651">
                <w:rPr>
                  <w:rFonts w:cs="Arial"/>
                  <w:sz w:val="20"/>
                </w:rPr>
                <w:lastRenderedPageBreak/>
                <w:t>Regime Jurídico</w:t>
              </w:r>
            </w:fldSimple>
            <w:r w:rsidR="00C0135F" w:rsidRPr="00851651">
              <w:rPr>
                <w:rFonts w:cs="Arial"/>
                <w:sz w:val="20"/>
              </w:rPr>
              <w:t xml:space="preserve"> do Contrato.</w:t>
            </w:r>
          </w:p>
          <w:p w:rsidR="00C0135F" w:rsidRDefault="00C0135F" w:rsidP="007D6036">
            <w:pPr>
              <w:pStyle w:val="CTOAsubpargrafo"/>
              <w:numPr>
                <w:ilvl w:val="0"/>
                <w:numId w:val="0"/>
                <w:ins w:id="5" w:author="Armando Teruo Hashimoto" w:date="2013-07-21T19:57:00Z"/>
              </w:numPr>
              <w:spacing w:before="120" w:after="0" w:line="240" w:lineRule="auto"/>
              <w:ind w:left="851" w:hanging="851"/>
              <w:rPr>
                <w:ins w:id="6" w:author="Armando Teruo Hashimoto" w:date="2013-07-21T19:57:00Z"/>
                <w:rFonts w:cs="Arial"/>
                <w:sz w:val="20"/>
              </w:rPr>
            </w:pPr>
            <w:bookmarkStart w:id="7" w:name="_GoBack"/>
          </w:p>
          <w:bookmarkEnd w:id="7"/>
          <w:p w:rsidR="00C0135F" w:rsidRPr="00851651" w:rsidRDefault="007D6036" w:rsidP="00CA3C0C">
            <w:pPr>
              <w:pStyle w:val="CTO-TxtClau"/>
              <w:numPr>
                <w:ilvl w:val="0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 xml:space="preserve">1.25.3 </w:t>
            </w:r>
            <w:r w:rsidRPr="007D6036">
              <w:rPr>
                <w:color w:val="FF0000"/>
                <w:sz w:val="20"/>
              </w:rPr>
              <w:t xml:space="preserve">(c) </w:t>
            </w:r>
            <w:r w:rsidRPr="007D6036">
              <w:rPr>
                <w:strike/>
                <w:color w:val="FF0000"/>
                <w:sz w:val="20"/>
              </w:rPr>
              <w:t>(d)</w:t>
            </w:r>
            <w:r>
              <w:rPr>
                <w:color w:val="FF0000"/>
                <w:sz w:val="20"/>
              </w:rPr>
              <w:t xml:space="preserve"> </w:t>
            </w:r>
            <w:r w:rsidR="00C0135F" w:rsidRPr="00851651">
              <w:rPr>
                <w:sz w:val="20"/>
              </w:rPr>
              <w:t>ser submetida ao procedimento de que trata a Cláusula Trigésima Sexta – Regime Jurídico do Contrato</w:t>
            </w:r>
            <w:r w:rsidR="00C0135F" w:rsidRPr="00851651">
              <w:rPr>
                <w:color w:val="FF0000"/>
                <w:sz w:val="20"/>
              </w:rPr>
              <w:t>, nos casos referentes às decisões D1 e D4</w:t>
            </w:r>
            <w:r w:rsidR="00C0135F" w:rsidRPr="00851651">
              <w:rPr>
                <w:sz w:val="20"/>
              </w:rPr>
              <w:t xml:space="preserve">. </w:t>
            </w:r>
          </w:p>
          <w:p w:rsidR="00C0135F" w:rsidRPr="00851651" w:rsidRDefault="00C0135F" w:rsidP="00CA3C0C">
            <w:pPr>
              <w:pStyle w:val="CTO-TxtClau"/>
              <w:numPr>
                <w:ilvl w:val="0"/>
                <w:numId w:val="0"/>
              </w:numPr>
              <w:rPr>
                <w:color w:val="FF0000"/>
                <w:sz w:val="20"/>
              </w:rPr>
            </w:pPr>
            <w:r w:rsidRPr="00851651">
              <w:rPr>
                <w:color w:val="FF0000"/>
                <w:sz w:val="20"/>
              </w:rPr>
              <w:t xml:space="preserve">1.25.3(d) caso seja </w:t>
            </w:r>
            <w:r w:rsidR="007D6036">
              <w:rPr>
                <w:color w:val="FF0000"/>
                <w:sz w:val="20"/>
              </w:rPr>
              <w:t xml:space="preserve">referente às decisões D2 e D3, </w:t>
            </w:r>
            <w:r w:rsidRPr="00851651">
              <w:rPr>
                <w:color w:val="FF0000"/>
                <w:sz w:val="20"/>
              </w:rPr>
              <w:t xml:space="preserve">ser submetida ao seguinte procedimento: o Operador convocará uma reunião no prazo de (15) dias depois do Comitê Operacional ter falhado em tomar tal decisão, considerando que tal prazo não irá entrar em conflito com o prazo estabelecido para apresentação dos planos e cumprimento das obrigações perante </w:t>
            </w:r>
            <w:r w:rsidR="007D6036">
              <w:rPr>
                <w:color w:val="FF0000"/>
                <w:sz w:val="20"/>
              </w:rPr>
              <w:t>a</w:t>
            </w:r>
            <w:r w:rsidRPr="00851651">
              <w:rPr>
                <w:color w:val="FF0000"/>
                <w:sz w:val="20"/>
              </w:rPr>
              <w:t xml:space="preserve"> ANP. Nesta reunião, as propostas devem ser novamente consideradas e votadas pelo Comitê Operacional. Caso o Comitê Operacional falhe novamente em obter percentual de votos favoráveis necessários para a aprovação, a matéria deve ser decidida pela maioria simples dos votos. Caso nenhuma proposta obtenha a maioria simples dos votos, então a proposta que receber o maior percentual de votação deve prevalecer. Caso diferentes propostas recebam percentual de votação igual, então o Operador deverá escolher qual dentre as propostas será adotada.</w:t>
            </w:r>
          </w:p>
          <w:p w:rsidR="00C0135F" w:rsidRDefault="00C0135F" w:rsidP="00F24E58">
            <w:pPr>
              <w:pStyle w:val="CTOAsubpargrafo"/>
              <w:numPr>
                <w:ilvl w:val="0"/>
                <w:numId w:val="0"/>
              </w:numPr>
              <w:spacing w:before="120" w:after="0" w:line="240" w:lineRule="auto"/>
              <w:ind w:left="851" w:hanging="851"/>
              <w:rPr>
                <w:rFonts w:cs="Arial"/>
                <w:sz w:val="20"/>
              </w:rPr>
            </w:pPr>
          </w:p>
        </w:tc>
        <w:tc>
          <w:tcPr>
            <w:tcW w:w="1752" w:type="pct"/>
          </w:tcPr>
          <w:p w:rsidR="00C0135F" w:rsidRPr="00851651" w:rsidRDefault="00C0135F" w:rsidP="00D316D4">
            <w:pPr>
              <w:spacing w:before="120"/>
              <w:rPr>
                <w:rFonts w:ascii="Arial" w:hAnsi="Arial" w:cs="Arial"/>
              </w:rPr>
            </w:pPr>
            <w:r w:rsidRPr="00851651">
              <w:rPr>
                <w:rFonts w:ascii="Arial" w:hAnsi="Arial" w:cs="Arial"/>
              </w:rPr>
              <w:lastRenderedPageBreak/>
              <w:t>A não obtenção de quórum mínimo para a aprovação de determinada matéria já significa sua rejeição. Assim, entende-se que o objetivo da cláusula 1.25.3 é apenas apresentar as alternativas que poderão ser adotadas em caso de rejeição.</w:t>
            </w:r>
          </w:p>
          <w:p w:rsidR="00C0135F" w:rsidRPr="00851651" w:rsidRDefault="00C0135F" w:rsidP="00D316D4">
            <w:pPr>
              <w:spacing w:before="120"/>
              <w:rPr>
                <w:rFonts w:ascii="Arial" w:hAnsi="Arial" w:cs="Arial"/>
              </w:rPr>
            </w:pPr>
            <w:r w:rsidRPr="00851651">
              <w:rPr>
                <w:rFonts w:ascii="Arial" w:hAnsi="Arial" w:cs="Arial"/>
              </w:rPr>
              <w:t>As decisões acerca de matérias que têm prazos regulamentados junto à</w:t>
            </w:r>
            <w:proofErr w:type="gramStart"/>
            <w:r w:rsidRPr="00851651">
              <w:rPr>
                <w:rFonts w:ascii="Arial" w:hAnsi="Arial" w:cs="Arial"/>
              </w:rPr>
              <w:t xml:space="preserve">  </w:t>
            </w:r>
            <w:proofErr w:type="gramEnd"/>
            <w:r w:rsidRPr="00851651">
              <w:rPr>
                <w:rFonts w:ascii="Arial" w:hAnsi="Arial" w:cs="Arial"/>
              </w:rPr>
              <w:t xml:space="preserve">ANP para o seu cumprimento, como, por exemplo,  as Programas Anuais de Trabalho e Orçamento a serem comprometidos com a Agência, devem contar com mecanismo célere para que se chegue a uma </w:t>
            </w:r>
            <w:r w:rsidRPr="00851651">
              <w:rPr>
                <w:rFonts w:ascii="Arial" w:hAnsi="Arial" w:cs="Arial"/>
              </w:rPr>
              <w:lastRenderedPageBreak/>
              <w:t>decisão que não ponha em risco o Contrato de Partilha. Desta forma, a sugestão do texto inserido tem por finalidade estabelecer o processo que é a prática internacional da indústria para contornar este tipo de situação. Levar a controvérsia para uma arbitragem poderá trazer enormes prejuízos a todos os envolvidos, inclusive à União, uma vez que o prazo do Contrato de Partilha continua a correr e que a experiência mostra que processos arbitrais não são resolvidos com a celeridad</w:t>
            </w:r>
            <w:r w:rsidR="00432CDC">
              <w:rPr>
                <w:rFonts w:ascii="Arial" w:hAnsi="Arial" w:cs="Arial"/>
              </w:rPr>
              <w:t xml:space="preserve">e que tais decisões rotineiras </w:t>
            </w:r>
            <w:r w:rsidRPr="00851651">
              <w:rPr>
                <w:rFonts w:ascii="Arial" w:hAnsi="Arial" w:cs="Arial"/>
              </w:rPr>
              <w:t>exigem.</w:t>
            </w:r>
          </w:p>
        </w:tc>
      </w:tr>
      <w:tr w:rsidR="00C0135F" w:rsidRPr="00D316D4" w:rsidTr="0087259E">
        <w:trPr>
          <w:trHeight w:val="2551"/>
        </w:trPr>
        <w:tc>
          <w:tcPr>
            <w:tcW w:w="638" w:type="pct"/>
          </w:tcPr>
          <w:p w:rsidR="00C0135F" w:rsidRDefault="00C0135F" w:rsidP="00F03BB8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F03BB8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F03BB8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F03BB8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F03BB8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F03BB8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F03BB8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Default="00C0135F" w:rsidP="00F03BB8">
            <w:pPr>
              <w:spacing w:before="120"/>
              <w:rPr>
                <w:rFonts w:ascii="Arial" w:hAnsi="Arial" w:cs="Arial"/>
                <w:color w:val="000000"/>
              </w:rPr>
            </w:pPr>
          </w:p>
          <w:p w:rsidR="00C0135F" w:rsidRPr="00D316D4" w:rsidRDefault="00C0135F" w:rsidP="00F03BB8">
            <w:pPr>
              <w:spacing w:before="120"/>
              <w:rPr>
                <w:rFonts w:ascii="Arial" w:hAnsi="Arial" w:cs="Arial"/>
              </w:rPr>
            </w:pPr>
            <w:r w:rsidRPr="00D316D4">
              <w:rPr>
                <w:rFonts w:ascii="Arial" w:hAnsi="Arial" w:cs="Arial"/>
                <w:color w:val="000000"/>
              </w:rPr>
              <w:t xml:space="preserve">Minuta do Contrato, Anexo XI – Regras do </w:t>
            </w:r>
            <w:proofErr w:type="gramStart"/>
            <w:r w:rsidRPr="00D316D4">
              <w:rPr>
                <w:rFonts w:ascii="Arial" w:hAnsi="Arial" w:cs="Arial"/>
                <w:color w:val="000000"/>
              </w:rPr>
              <w:t>Consórcio</w:t>
            </w:r>
            <w:proofErr w:type="gramEnd"/>
          </w:p>
        </w:tc>
        <w:tc>
          <w:tcPr>
            <w:tcW w:w="651" w:type="pct"/>
            <w:vAlign w:val="center"/>
          </w:tcPr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</w:p>
          <w:p w:rsidR="00C0135F" w:rsidRPr="00851651" w:rsidRDefault="00C0135F" w:rsidP="00D316D4">
            <w:pPr>
              <w:pStyle w:val="Legenda"/>
              <w:spacing w:before="120"/>
              <w:rPr>
                <w:rFonts w:cs="Arial"/>
                <w:color w:val="000000"/>
                <w:sz w:val="20"/>
              </w:rPr>
            </w:pPr>
            <w:r w:rsidRPr="00851651">
              <w:rPr>
                <w:rFonts w:cs="Arial"/>
                <w:color w:val="000000"/>
                <w:sz w:val="20"/>
              </w:rPr>
              <w:t>2.7</w:t>
            </w:r>
          </w:p>
        </w:tc>
        <w:tc>
          <w:tcPr>
            <w:tcW w:w="1959" w:type="pct"/>
          </w:tcPr>
          <w:p w:rsidR="00352B18" w:rsidRPr="00851651" w:rsidRDefault="00352B18" w:rsidP="00D316D4">
            <w:pPr>
              <w:tabs>
                <w:tab w:val="left" w:pos="1276"/>
                <w:tab w:val="left" w:pos="1560"/>
              </w:tabs>
              <w:spacing w:before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000000"/>
              </w:rPr>
              <w:t xml:space="preserve">2.7 Os integrantes do Consórcio, com exceção da Gestora, conforme o parágrafo 2.7 do Contrato, respondem solidariamente por eventuais perdas e danos ocasionados na execução das Operações e, </w:t>
            </w:r>
            <w:r>
              <w:rPr>
                <w:rFonts w:ascii="Arial" w:hAnsi="Arial" w:cs="Arial"/>
                <w:color w:val="FF0000"/>
              </w:rPr>
              <w:t>entre si, respondem pelas referidas perdas e danos conforme as suas respectivas participações, qualquer que seja a natureza do dano, incluindo</w:t>
            </w:r>
            <w:proofErr w:type="gramStart"/>
            <w:r>
              <w:rPr>
                <w:rFonts w:ascii="Arial" w:hAnsi="Arial" w:cs="Arial"/>
                <w:color w:val="FF0000"/>
              </w:rPr>
              <w:t xml:space="preserve"> mas</w:t>
            </w:r>
            <w:proofErr w:type="gramEnd"/>
            <w:r>
              <w:rPr>
                <w:rFonts w:ascii="Arial" w:hAnsi="Arial" w:cs="Arial"/>
                <w:color w:val="FF0000"/>
              </w:rPr>
              <w:t xml:space="preserve"> não se limitando a danos diretos, indiretos ou ambientais decorrentes das Operações. </w:t>
            </w:r>
            <w:proofErr w:type="gramStart"/>
            <w:r>
              <w:rPr>
                <w:rFonts w:ascii="Arial" w:hAnsi="Arial" w:cs="Arial"/>
                <w:strike/>
                <w:color w:val="000000"/>
              </w:rPr>
              <w:t>salvo</w:t>
            </w:r>
            <w:proofErr w:type="gramEnd"/>
            <w:r>
              <w:rPr>
                <w:rFonts w:ascii="Arial" w:hAnsi="Arial" w:cs="Arial"/>
                <w:strike/>
                <w:color w:val="000000"/>
              </w:rPr>
              <w:t xml:space="preserve"> q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Q</w:t>
            </w:r>
            <w:r>
              <w:rPr>
                <w:rFonts w:ascii="Arial" w:hAnsi="Arial" w:cs="Arial"/>
                <w:color w:val="000000"/>
              </w:rPr>
              <w:t xml:space="preserve">uando </w:t>
            </w:r>
            <w:r>
              <w:rPr>
                <w:rFonts w:ascii="Arial" w:hAnsi="Arial" w:cs="Arial"/>
                <w:color w:val="FF0000"/>
              </w:rPr>
              <w:t xml:space="preserve">se tratar de dano direto </w:t>
            </w:r>
            <w:r w:rsidR="005B1D35">
              <w:rPr>
                <w:rFonts w:ascii="Arial" w:hAnsi="Arial" w:cs="Arial"/>
                <w:color w:val="FF0000"/>
              </w:rPr>
              <w:t xml:space="preserve">e que não tenha natureza ambiental </w:t>
            </w:r>
            <w:r>
              <w:rPr>
                <w:rFonts w:ascii="Arial" w:hAnsi="Arial" w:cs="Arial"/>
                <w:color w:val="FF0000"/>
              </w:rPr>
              <w:t xml:space="preserve">e </w:t>
            </w:r>
            <w:r>
              <w:rPr>
                <w:rFonts w:ascii="Arial" w:hAnsi="Arial" w:cs="Arial"/>
                <w:color w:val="000000"/>
              </w:rPr>
              <w:t xml:space="preserve">o Operador, no seu nível gerencial (Gerente Geral de Unidade Operacional ou Gerente Executivo) proceder com comprovado dolo, direto ou eventual, ou culpa grave, </w:t>
            </w:r>
            <w:r>
              <w:rPr>
                <w:rFonts w:ascii="Arial" w:hAnsi="Arial" w:cs="Arial"/>
                <w:strike/>
                <w:color w:val="000000"/>
              </w:rPr>
              <w:t>hipóteses em que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 xml:space="preserve">este </w:t>
            </w:r>
            <w:r>
              <w:rPr>
                <w:rFonts w:ascii="Arial" w:hAnsi="Arial" w:cs="Arial"/>
                <w:color w:val="000000"/>
              </w:rPr>
              <w:t>deverá arcar sozinho por todas as perdas, danos, custos, despesas e passivos resultantes.</w:t>
            </w:r>
          </w:p>
          <w:p w:rsidR="00C0135F" w:rsidRPr="00851651" w:rsidRDefault="00C0135F" w:rsidP="00D316D4">
            <w:pPr>
              <w:tabs>
                <w:tab w:val="left" w:pos="1276"/>
                <w:tab w:val="left" w:pos="1560"/>
              </w:tabs>
              <w:spacing w:before="120"/>
              <w:rPr>
                <w:rFonts w:ascii="Arial" w:hAnsi="Arial" w:cs="Arial"/>
                <w:bCs/>
              </w:rPr>
            </w:pPr>
          </w:p>
        </w:tc>
        <w:tc>
          <w:tcPr>
            <w:tcW w:w="1752" w:type="pct"/>
          </w:tcPr>
          <w:p w:rsidR="00352B18" w:rsidRDefault="00352B18" w:rsidP="00CA2306">
            <w:pPr>
              <w:pStyle w:val="Legenda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Nos termos da legislação aplicável, todos os consorciados são solidariamente responsáveis pelos danos e prejuízos decorrentes das Operações. Isso significa que a União, a ANP, a sociedade ou qualquer terceiro que sofra um prejuízo decorrente das Operações poderá escolher cobrar o valor total do dano de </w:t>
            </w:r>
            <w:proofErr w:type="gramStart"/>
            <w:r>
              <w:rPr>
                <w:rFonts w:cs="Arial"/>
                <w:color w:val="000000"/>
                <w:sz w:val="20"/>
              </w:rPr>
              <w:t>um, algum</w:t>
            </w:r>
            <w:proofErr w:type="gramEnd"/>
            <w:r>
              <w:rPr>
                <w:rFonts w:cs="Arial"/>
                <w:color w:val="000000"/>
                <w:sz w:val="20"/>
              </w:rPr>
              <w:t xml:space="preserve"> ou de todos os consorciados.</w:t>
            </w:r>
          </w:p>
          <w:p w:rsidR="00352B18" w:rsidRDefault="00352B18" w:rsidP="00CA2306">
            <w:pPr>
              <w:pStyle w:val="Legenda"/>
              <w:jc w:val="center"/>
              <w:rPr>
                <w:rFonts w:cs="Arial"/>
                <w:color w:val="000000"/>
                <w:sz w:val="20"/>
              </w:rPr>
            </w:pPr>
          </w:p>
          <w:p w:rsidR="00432CDC" w:rsidRDefault="00C0135F" w:rsidP="00352B18">
            <w:pPr>
              <w:pStyle w:val="Legenda"/>
              <w:jc w:val="center"/>
              <w:rPr>
                <w:rFonts w:cs="Arial"/>
                <w:color w:val="000000"/>
                <w:sz w:val="20"/>
              </w:rPr>
            </w:pPr>
            <w:r w:rsidRPr="00851651">
              <w:rPr>
                <w:rFonts w:cs="Arial"/>
                <w:color w:val="000000"/>
                <w:sz w:val="20"/>
              </w:rPr>
              <w:t xml:space="preserve">A sugestão de alteração tem por objetivo esclarecer que </w:t>
            </w:r>
            <w:r w:rsidR="00352B18">
              <w:rPr>
                <w:rFonts w:cs="Arial"/>
                <w:color w:val="000000"/>
                <w:sz w:val="20"/>
              </w:rPr>
              <w:t>sem qualquer prejuízo desta regra da solidariedade, que visa a resguardar ao máximo o direito daqueles que porventura sofram danos decorrentes das Operaç</w:t>
            </w:r>
            <w:r w:rsidR="006C3DFB">
              <w:rPr>
                <w:rFonts w:cs="Arial"/>
                <w:color w:val="000000"/>
                <w:sz w:val="20"/>
              </w:rPr>
              <w:t>ões</w:t>
            </w:r>
            <w:r w:rsidR="00352B18">
              <w:rPr>
                <w:rFonts w:cs="Arial"/>
                <w:color w:val="000000"/>
                <w:sz w:val="20"/>
              </w:rPr>
              <w:t xml:space="preserve">, </w:t>
            </w:r>
            <w:r w:rsidR="00432CDC">
              <w:rPr>
                <w:rFonts w:cs="Arial"/>
                <w:color w:val="000000"/>
                <w:sz w:val="20"/>
              </w:rPr>
              <w:t xml:space="preserve">(i) </w:t>
            </w:r>
            <w:r w:rsidR="00352B18">
              <w:rPr>
                <w:rFonts w:cs="Arial"/>
                <w:color w:val="000000"/>
                <w:sz w:val="20"/>
              </w:rPr>
              <w:t>a regra geral deverá ser a de que os consorciados, entre si, deverão dividir tais prejuízos conforme as suas participações no consórcio</w:t>
            </w:r>
            <w:r w:rsidR="00432CDC">
              <w:rPr>
                <w:rFonts w:cs="Arial"/>
                <w:color w:val="000000"/>
                <w:sz w:val="20"/>
              </w:rPr>
              <w:t xml:space="preserve"> e (</w:t>
            </w:r>
            <w:proofErr w:type="gramStart"/>
            <w:r w:rsidR="00432CDC">
              <w:rPr>
                <w:rFonts w:cs="Arial"/>
                <w:color w:val="000000"/>
                <w:sz w:val="20"/>
              </w:rPr>
              <w:t>ii</w:t>
            </w:r>
            <w:proofErr w:type="gramEnd"/>
            <w:r w:rsidR="00432CDC">
              <w:rPr>
                <w:rFonts w:cs="Arial"/>
                <w:color w:val="000000"/>
                <w:sz w:val="20"/>
              </w:rPr>
              <w:t xml:space="preserve">) </w:t>
            </w:r>
            <w:r w:rsidR="00432CDC" w:rsidRPr="00851651">
              <w:rPr>
                <w:rFonts w:cs="Arial"/>
                <w:color w:val="000000"/>
                <w:sz w:val="20"/>
              </w:rPr>
              <w:t xml:space="preserve"> </w:t>
            </w:r>
            <w:r w:rsidR="00432CDC">
              <w:rPr>
                <w:rFonts w:cs="Arial"/>
                <w:color w:val="000000"/>
                <w:sz w:val="20"/>
              </w:rPr>
              <w:t>s</w:t>
            </w:r>
            <w:r w:rsidRPr="00851651">
              <w:rPr>
                <w:rFonts w:cs="Arial"/>
                <w:color w:val="000000"/>
                <w:sz w:val="20"/>
              </w:rPr>
              <w:t xml:space="preserve">omente no caso de danos </w:t>
            </w:r>
            <w:r w:rsidR="00432CDC">
              <w:rPr>
                <w:rFonts w:cs="Arial"/>
                <w:color w:val="000000"/>
                <w:sz w:val="20"/>
              </w:rPr>
              <w:t xml:space="preserve">diretos </w:t>
            </w:r>
            <w:r w:rsidRPr="00851651">
              <w:rPr>
                <w:rFonts w:cs="Arial"/>
                <w:color w:val="000000"/>
                <w:sz w:val="20"/>
              </w:rPr>
              <w:t>decorrentes de dolo ou culpa grave de determinados empregados do Operador, é que este responderá integralmente pelos prejuízos</w:t>
            </w:r>
            <w:r w:rsidR="00432CDC">
              <w:rPr>
                <w:rFonts w:cs="Arial"/>
                <w:color w:val="000000"/>
                <w:sz w:val="20"/>
              </w:rPr>
              <w:t xml:space="preserve"> e que (iii) </w:t>
            </w:r>
            <w:r w:rsidRPr="00851651">
              <w:rPr>
                <w:rFonts w:cs="Arial"/>
                <w:color w:val="000000"/>
                <w:sz w:val="20"/>
              </w:rPr>
              <w:t>nos casos de dano ambiental ou indireto os Consorciados Contratados sempre ratearão os prejuízos, independentemente de determinado empregado do Operador tê-lo ocasionado por culpa grave ou dolo. Esta sistemática é a prática da indústria internacional</w:t>
            </w:r>
            <w:r w:rsidR="00432CDC">
              <w:rPr>
                <w:rFonts w:cs="Arial"/>
                <w:color w:val="000000"/>
                <w:sz w:val="20"/>
              </w:rPr>
              <w:t xml:space="preserve"> e é adotada por todas as </w:t>
            </w:r>
            <w:proofErr w:type="spellStart"/>
            <w:r w:rsidR="00432CDC" w:rsidRPr="00432CDC">
              <w:rPr>
                <w:rFonts w:cs="Arial"/>
                <w:i/>
                <w:color w:val="000000"/>
                <w:sz w:val="20"/>
              </w:rPr>
              <w:t>majors</w:t>
            </w:r>
            <w:proofErr w:type="spellEnd"/>
            <w:r w:rsidR="00432CDC">
              <w:rPr>
                <w:rFonts w:cs="Arial"/>
                <w:color w:val="000000"/>
                <w:sz w:val="20"/>
              </w:rPr>
              <w:t>. Mesmo com o emprego das mais modernas tecnologias na prevenção de acidentes e em segurança, é sabido que as operações de E&amp;P encerram grandes riscos. O racional desta regra é que</w:t>
            </w:r>
            <w:r w:rsidRPr="00851651">
              <w:rPr>
                <w:rFonts w:cs="Arial"/>
                <w:color w:val="000000"/>
                <w:sz w:val="20"/>
              </w:rPr>
              <w:t xml:space="preserve"> o Operador age não como um prestador de serviço, </w:t>
            </w:r>
            <w:r w:rsidR="00432CDC">
              <w:rPr>
                <w:rFonts w:cs="Arial"/>
                <w:color w:val="000000"/>
                <w:sz w:val="20"/>
              </w:rPr>
              <w:t xml:space="preserve">não sendo remunerado para </w:t>
            </w:r>
            <w:proofErr w:type="gramStart"/>
            <w:r w:rsidR="00432CDC">
              <w:rPr>
                <w:rFonts w:cs="Arial"/>
                <w:color w:val="000000"/>
                <w:sz w:val="20"/>
              </w:rPr>
              <w:t>correr</w:t>
            </w:r>
            <w:proofErr w:type="gramEnd"/>
            <w:r w:rsidR="00432CDC">
              <w:rPr>
                <w:rFonts w:cs="Arial"/>
                <w:color w:val="000000"/>
                <w:sz w:val="20"/>
              </w:rPr>
              <w:t xml:space="preserve"> tais riscos. O Operador age, sim, </w:t>
            </w:r>
            <w:r w:rsidRPr="00851651">
              <w:rPr>
                <w:rFonts w:cs="Arial"/>
                <w:color w:val="000000"/>
                <w:sz w:val="20"/>
              </w:rPr>
              <w:t>como representante e mandatário de todos os consorciados</w:t>
            </w:r>
            <w:r w:rsidR="00432CDC">
              <w:rPr>
                <w:rFonts w:cs="Arial"/>
                <w:color w:val="000000"/>
                <w:sz w:val="20"/>
              </w:rPr>
              <w:t xml:space="preserve"> e atua em benefício de todos, cumprindo as orientações do Comitê Operacional e sem receber qualquer remuneração por esta atuação</w:t>
            </w:r>
            <w:r w:rsidRPr="00851651">
              <w:rPr>
                <w:rFonts w:cs="Arial"/>
                <w:color w:val="000000"/>
                <w:sz w:val="20"/>
              </w:rPr>
              <w:t xml:space="preserve">. </w:t>
            </w:r>
            <w:r w:rsidR="00432CDC">
              <w:rPr>
                <w:rFonts w:cs="Arial"/>
                <w:color w:val="000000"/>
                <w:sz w:val="20"/>
              </w:rPr>
              <w:t>Esta é a prática da indústria em todo o mundo e d</w:t>
            </w:r>
            <w:r w:rsidRPr="00851651">
              <w:rPr>
                <w:rFonts w:cs="Arial"/>
                <w:color w:val="000000"/>
                <w:sz w:val="20"/>
              </w:rPr>
              <w:t xml:space="preserve">esta maneira, os consorciados </w:t>
            </w:r>
            <w:r w:rsidR="00432CDC">
              <w:rPr>
                <w:rFonts w:cs="Arial"/>
                <w:color w:val="000000"/>
                <w:sz w:val="20"/>
              </w:rPr>
              <w:t xml:space="preserve">que </w:t>
            </w:r>
            <w:r w:rsidRPr="00851651">
              <w:rPr>
                <w:rFonts w:cs="Arial"/>
                <w:color w:val="000000"/>
                <w:sz w:val="20"/>
              </w:rPr>
              <w:t xml:space="preserve">se </w:t>
            </w:r>
            <w:r w:rsidRPr="00851651">
              <w:rPr>
                <w:rFonts w:cs="Arial"/>
                <w:color w:val="000000"/>
                <w:sz w:val="20"/>
              </w:rPr>
              <w:lastRenderedPageBreak/>
              <w:t xml:space="preserve">beneficiam da atuação do </w:t>
            </w:r>
            <w:proofErr w:type="gramStart"/>
            <w:r w:rsidRPr="00851651">
              <w:rPr>
                <w:rFonts w:cs="Arial"/>
                <w:color w:val="000000"/>
                <w:sz w:val="20"/>
              </w:rPr>
              <w:t>Operador</w:t>
            </w:r>
            <w:proofErr w:type="gramEnd"/>
          </w:p>
          <w:p w:rsidR="00432CDC" w:rsidRDefault="00C0135F" w:rsidP="00352B18">
            <w:pPr>
              <w:pStyle w:val="Legenda"/>
              <w:jc w:val="center"/>
              <w:rPr>
                <w:rFonts w:cs="Arial"/>
                <w:color w:val="000000"/>
                <w:sz w:val="20"/>
              </w:rPr>
            </w:pPr>
            <w:r w:rsidRPr="00851651">
              <w:rPr>
                <w:rFonts w:cs="Arial"/>
                <w:color w:val="000000"/>
                <w:sz w:val="20"/>
              </w:rPr>
              <w:t xml:space="preserve"> </w:t>
            </w:r>
            <w:proofErr w:type="gramStart"/>
            <w:r w:rsidR="00432CDC">
              <w:rPr>
                <w:rFonts w:cs="Arial"/>
                <w:color w:val="000000"/>
                <w:sz w:val="20"/>
              </w:rPr>
              <w:t>d</w:t>
            </w:r>
            <w:r w:rsidRPr="00851651">
              <w:rPr>
                <w:rFonts w:cs="Arial"/>
                <w:color w:val="000000"/>
                <w:sz w:val="20"/>
              </w:rPr>
              <w:t>evem</w:t>
            </w:r>
            <w:proofErr w:type="gramEnd"/>
            <w:r w:rsidR="00432CDC">
              <w:rPr>
                <w:rFonts w:cs="Arial"/>
                <w:color w:val="000000"/>
                <w:sz w:val="20"/>
              </w:rPr>
              <w:t xml:space="preserve"> </w:t>
            </w:r>
            <w:r w:rsidRPr="00851651">
              <w:rPr>
                <w:rFonts w:cs="Arial"/>
                <w:color w:val="000000"/>
                <w:sz w:val="20"/>
              </w:rPr>
              <w:t xml:space="preserve"> ratear com o Operador os eventuais danos decorrentes de sua atuação.</w:t>
            </w:r>
            <w:r w:rsidR="00432CDC">
              <w:rPr>
                <w:rFonts w:cs="Arial"/>
                <w:color w:val="000000"/>
                <w:sz w:val="20"/>
              </w:rPr>
              <w:t xml:space="preserve"> </w:t>
            </w:r>
          </w:p>
          <w:p w:rsidR="00432CDC" w:rsidRDefault="00432CDC" w:rsidP="00352B18">
            <w:pPr>
              <w:pStyle w:val="Legenda"/>
              <w:jc w:val="center"/>
              <w:rPr>
                <w:rFonts w:cs="Arial"/>
                <w:color w:val="000000"/>
                <w:sz w:val="20"/>
              </w:rPr>
            </w:pPr>
          </w:p>
          <w:p w:rsidR="00C0135F" w:rsidRPr="00851651" w:rsidRDefault="00C0135F" w:rsidP="00352B18">
            <w:pPr>
              <w:pStyle w:val="Legenda"/>
              <w:jc w:val="center"/>
              <w:rPr>
                <w:rFonts w:cs="Arial"/>
                <w:color w:val="000000"/>
                <w:sz w:val="20"/>
              </w:rPr>
            </w:pPr>
            <w:r w:rsidRPr="00851651">
              <w:rPr>
                <w:rFonts w:cs="Arial"/>
                <w:color w:val="000000"/>
                <w:sz w:val="20"/>
              </w:rPr>
              <w:t xml:space="preserve"> Não há vedação legal para este tipo de cláusula e as restrições que a doutrina e jurisprudência </w:t>
            </w:r>
            <w:proofErr w:type="gramStart"/>
            <w:r w:rsidRPr="00851651">
              <w:rPr>
                <w:rFonts w:cs="Arial"/>
                <w:color w:val="000000"/>
                <w:sz w:val="20"/>
              </w:rPr>
              <w:t>tem</w:t>
            </w:r>
            <w:proofErr w:type="gramEnd"/>
            <w:r w:rsidRPr="00851651">
              <w:rPr>
                <w:rFonts w:cs="Arial"/>
                <w:color w:val="000000"/>
                <w:sz w:val="20"/>
              </w:rPr>
              <w:t xml:space="preserve"> sobre cláusulas limitativas de responsabilidade se referem a contratos bilaterais, de serviços, em especial os de consumo. Portanto, tais</w:t>
            </w:r>
            <w:r w:rsidR="00432CDC">
              <w:rPr>
                <w:rFonts w:cs="Arial"/>
                <w:color w:val="000000"/>
                <w:sz w:val="20"/>
              </w:rPr>
              <w:t xml:space="preserve"> restrições não são aplicáveis a contratos de </w:t>
            </w:r>
            <w:r w:rsidRPr="00851651">
              <w:rPr>
                <w:rFonts w:cs="Arial"/>
                <w:color w:val="000000"/>
                <w:sz w:val="20"/>
              </w:rPr>
              <w:t>natureza associativa</w:t>
            </w:r>
            <w:r w:rsidR="00432CDC">
              <w:rPr>
                <w:rFonts w:cs="Arial"/>
                <w:color w:val="000000"/>
                <w:sz w:val="20"/>
              </w:rPr>
              <w:t>, como é o caso</w:t>
            </w:r>
            <w:r w:rsidRPr="00851651">
              <w:rPr>
                <w:rFonts w:cs="Arial"/>
                <w:color w:val="000000"/>
                <w:sz w:val="20"/>
              </w:rPr>
              <w:t xml:space="preserve"> do consórcio, no âmbito do qual o Operador não é remunerado para correr um risco desproporcional aos que correm os demais consorciados.</w:t>
            </w:r>
          </w:p>
          <w:p w:rsidR="00C0135F" w:rsidRPr="00851651" w:rsidRDefault="00C0135F" w:rsidP="00CA2306">
            <w:pPr>
              <w:pStyle w:val="Legenda"/>
              <w:jc w:val="center"/>
              <w:rPr>
                <w:rFonts w:cs="Arial"/>
                <w:color w:val="000000"/>
                <w:sz w:val="20"/>
              </w:rPr>
            </w:pPr>
          </w:p>
          <w:p w:rsidR="00C0135F" w:rsidRPr="00851651" w:rsidRDefault="00C0135F" w:rsidP="00CA2306">
            <w:pPr>
              <w:pStyle w:val="Legenda"/>
              <w:jc w:val="center"/>
              <w:rPr>
                <w:rFonts w:cs="Arial"/>
                <w:color w:val="000000"/>
                <w:sz w:val="20"/>
              </w:rPr>
            </w:pPr>
            <w:r w:rsidRPr="00851651">
              <w:rPr>
                <w:rFonts w:cs="Arial"/>
                <w:color w:val="000000"/>
                <w:sz w:val="20"/>
              </w:rPr>
              <w:t xml:space="preserve">Do ponto de vista do Estado Brasileiro, o rateio de responsabilidade entre os membros do consórcio também implica em maior segurança jurídica para o efetivo ressarcimento/indenização de eventuais prejuízos que as atividades de E&amp;P venham porventura a causar à ANP, à União, à coletividade ou a terceiros. Dividir esta responsabilidade melhor garante a reparação de eventuais danos do que deixa-la, de maneira desproporcional, na esfera do Operador.   </w:t>
            </w:r>
            <w:r w:rsidR="00432CDC">
              <w:rPr>
                <w:rFonts w:cs="Arial"/>
                <w:color w:val="000000"/>
                <w:sz w:val="20"/>
              </w:rPr>
              <w:t xml:space="preserve">Ademais, estabelecer esta regra significa conferir à PETROBRAS o tratamento que a indústria internacional normalmente confere </w:t>
            </w:r>
            <w:proofErr w:type="gramStart"/>
            <w:r w:rsidR="00432CDC">
              <w:rPr>
                <w:rFonts w:cs="Arial"/>
                <w:color w:val="000000"/>
                <w:sz w:val="20"/>
              </w:rPr>
              <w:t>a Operadores</w:t>
            </w:r>
            <w:proofErr w:type="gramEnd"/>
            <w:r w:rsidR="00432CDC">
              <w:rPr>
                <w:rFonts w:cs="Arial"/>
                <w:color w:val="000000"/>
                <w:sz w:val="20"/>
              </w:rPr>
              <w:t xml:space="preserve"> de projetos de E&amp;P.</w:t>
            </w:r>
          </w:p>
          <w:p w:rsidR="00C0135F" w:rsidRPr="00851651" w:rsidRDefault="00C0135F" w:rsidP="00D316D4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C0135F" w:rsidRPr="00D316D4" w:rsidRDefault="00C0135F" w:rsidP="00D316D4">
      <w:pPr>
        <w:pStyle w:val="Legenda"/>
        <w:spacing w:before="120"/>
        <w:jc w:val="both"/>
        <w:rPr>
          <w:rFonts w:cs="Arial"/>
          <w:sz w:val="20"/>
          <w:u w:val="single"/>
        </w:rPr>
      </w:pPr>
    </w:p>
    <w:p w:rsidR="00C0135F" w:rsidRPr="00D316D4" w:rsidRDefault="00C0135F" w:rsidP="00D316D4">
      <w:pPr>
        <w:pStyle w:val="Legenda"/>
        <w:spacing w:before="120"/>
        <w:jc w:val="both"/>
        <w:rPr>
          <w:rFonts w:cs="Arial"/>
          <w:sz w:val="20"/>
        </w:rPr>
      </w:pPr>
      <w:r w:rsidRPr="00D316D4">
        <w:rPr>
          <w:rFonts w:cs="Arial"/>
          <w:sz w:val="20"/>
          <w:u w:val="single"/>
        </w:rPr>
        <w:t>Instruções de envio:</w:t>
      </w:r>
    </w:p>
    <w:p w:rsidR="00C0135F" w:rsidRPr="00D316D4" w:rsidRDefault="00C0135F" w:rsidP="00D316D4">
      <w:pPr>
        <w:pStyle w:val="Legenda"/>
        <w:spacing w:before="120"/>
        <w:jc w:val="both"/>
        <w:rPr>
          <w:rFonts w:cs="Arial"/>
          <w:sz w:val="20"/>
        </w:rPr>
      </w:pPr>
      <w:r w:rsidRPr="00D316D4">
        <w:rPr>
          <w:rFonts w:cs="Arial"/>
          <w:sz w:val="20"/>
        </w:rPr>
        <w:t xml:space="preserve">Após o preenchimento deste formulário, remeta-o à ANP até </w:t>
      </w:r>
      <w:r w:rsidRPr="00D316D4">
        <w:rPr>
          <w:rFonts w:eastAsia="PMingLiU" w:cs="Arial"/>
          <w:color w:val="000000"/>
          <w:sz w:val="20"/>
        </w:rPr>
        <w:t xml:space="preserve">às 18 horas do dia 29 de julho de 2013 </w:t>
      </w:r>
      <w:r w:rsidRPr="00D316D4">
        <w:rPr>
          <w:rFonts w:cs="Arial"/>
          <w:sz w:val="20"/>
        </w:rPr>
        <w:t>pelo</w:t>
      </w:r>
      <w:r w:rsidRPr="00D316D4">
        <w:rPr>
          <w:rFonts w:cs="Arial"/>
          <w:b/>
          <w:sz w:val="20"/>
        </w:rPr>
        <w:t xml:space="preserve"> </w:t>
      </w:r>
      <w:r w:rsidRPr="00D316D4">
        <w:rPr>
          <w:rFonts w:cs="Arial"/>
          <w:sz w:val="20"/>
        </w:rPr>
        <w:t>e-mail rodadas@anp.gov.br.</w:t>
      </w:r>
      <w:r w:rsidRPr="00D316D4">
        <w:rPr>
          <w:rFonts w:cs="Arial"/>
          <w:snapToGrid w:val="0"/>
          <w:color w:val="000000"/>
          <w:sz w:val="20"/>
        </w:rPr>
        <w:t xml:space="preserve"> A utilização deste formulário é obrigatória, inclusive a manutenção do arquivo no formato Word. Não serão aceitos comentários/sugestões fora do padrão deste formulário.</w:t>
      </w:r>
    </w:p>
    <w:sectPr w:rsidR="00C0135F" w:rsidRPr="00D316D4" w:rsidSect="00D316D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93C" w:rsidRDefault="007A093C" w:rsidP="00842086">
      <w:r>
        <w:separator/>
      </w:r>
    </w:p>
  </w:endnote>
  <w:endnote w:type="continuationSeparator" w:id="0">
    <w:p w:rsidR="007A093C" w:rsidRDefault="007A093C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5F" w:rsidRDefault="00AD31E6">
    <w:pPr>
      <w:pStyle w:val="Rodap"/>
      <w:jc w:val="right"/>
    </w:pPr>
    <w:r>
      <w:fldChar w:fldCharType="begin"/>
    </w:r>
    <w:r w:rsidR="00577057">
      <w:instrText xml:space="preserve"> PAGE   \* MERGEFORMAT </w:instrText>
    </w:r>
    <w:r>
      <w:fldChar w:fldCharType="separate"/>
    </w:r>
    <w:r w:rsidR="00EA41C9">
      <w:rPr>
        <w:noProof/>
      </w:rPr>
      <w:t>4</w:t>
    </w:r>
    <w:r>
      <w:rPr>
        <w:noProof/>
      </w:rPr>
      <w:fldChar w:fldCharType="end"/>
    </w:r>
  </w:p>
  <w:p w:rsidR="00C0135F" w:rsidRDefault="00AD31E6" w:rsidP="006157F9">
    <w:pPr>
      <w:pStyle w:val="Rodap"/>
      <w:jc w:val="right"/>
      <w:rPr>
        <w:sz w:val="16"/>
      </w:rPr>
    </w:pPr>
    <w:r>
      <w:rPr>
        <w:sz w:val="16"/>
      </w:rPr>
      <w:fldChar w:fldCharType="begin"/>
    </w:r>
    <w:r w:rsidR="00C0135F">
      <w:rPr>
        <w:sz w:val="16"/>
      </w:rPr>
      <w:instrText xml:space="preserve"> DOCPROPERTY "iManageFooter"  \* MERGEFORMAT </w:instrText>
    </w:r>
    <w:r>
      <w:rPr>
        <w:sz w:val="16"/>
      </w:rPr>
      <w:fldChar w:fldCharType="separate"/>
    </w:r>
  </w:p>
  <w:p w:rsidR="00C0135F" w:rsidRPr="00D316D4" w:rsidRDefault="00C0135F" w:rsidP="00D316D4">
    <w:pPr>
      <w:pStyle w:val="Rodap"/>
      <w:jc w:val="right"/>
      <w:rPr>
        <w:sz w:val="16"/>
      </w:rPr>
    </w:pPr>
    <w:r>
      <w:rPr>
        <w:sz w:val="16"/>
      </w:rPr>
      <w:t xml:space="preserve">MRPAM - 548261v5 </w:t>
    </w:r>
    <w:r w:rsidR="00AD31E6">
      <w:rPr>
        <w:sz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5F" w:rsidRDefault="00AD31E6">
    <w:pPr>
      <w:pStyle w:val="Rodap"/>
      <w:jc w:val="right"/>
    </w:pPr>
    <w:r>
      <w:fldChar w:fldCharType="begin"/>
    </w:r>
    <w:r w:rsidR="00577057">
      <w:instrText xml:space="preserve"> PAGE   \* MERGEFORMAT </w:instrText>
    </w:r>
    <w:r>
      <w:fldChar w:fldCharType="separate"/>
    </w:r>
    <w:r w:rsidR="00EA41C9">
      <w:rPr>
        <w:noProof/>
      </w:rPr>
      <w:t>1</w:t>
    </w:r>
    <w:r>
      <w:rPr>
        <w:noProof/>
      </w:rPr>
      <w:fldChar w:fldCharType="end"/>
    </w:r>
  </w:p>
  <w:p w:rsidR="00C0135F" w:rsidRDefault="00AD31E6" w:rsidP="006157F9">
    <w:pPr>
      <w:pStyle w:val="Rodap"/>
      <w:jc w:val="right"/>
      <w:rPr>
        <w:sz w:val="16"/>
      </w:rPr>
    </w:pPr>
    <w:r>
      <w:rPr>
        <w:sz w:val="16"/>
      </w:rPr>
      <w:fldChar w:fldCharType="begin"/>
    </w:r>
    <w:r w:rsidR="00C0135F">
      <w:rPr>
        <w:sz w:val="16"/>
      </w:rPr>
      <w:instrText xml:space="preserve"> DOCPROPERTY "iManageFooter"  \* MERGEFORMAT </w:instrText>
    </w:r>
    <w:r>
      <w:rPr>
        <w:sz w:val="16"/>
      </w:rPr>
      <w:fldChar w:fldCharType="separate"/>
    </w:r>
  </w:p>
  <w:p w:rsidR="00C0135F" w:rsidRPr="00D316D4" w:rsidRDefault="00C0135F" w:rsidP="00D316D4">
    <w:pPr>
      <w:pStyle w:val="Rodap"/>
      <w:jc w:val="right"/>
      <w:rPr>
        <w:sz w:val="16"/>
      </w:rPr>
    </w:pPr>
    <w:r>
      <w:rPr>
        <w:sz w:val="16"/>
      </w:rPr>
      <w:t xml:space="preserve">MRPAM - 548261v5 </w:t>
    </w:r>
    <w:r w:rsidR="00AD31E6">
      <w:rPr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93C" w:rsidRDefault="007A093C" w:rsidP="00842086">
      <w:r>
        <w:separator/>
      </w:r>
    </w:p>
  </w:footnote>
  <w:footnote w:type="continuationSeparator" w:id="0">
    <w:p w:rsidR="007A093C" w:rsidRDefault="007A093C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35F" w:rsidRDefault="00C0135F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6629"/>
      <w:gridCol w:w="7469"/>
    </w:tblGrid>
    <w:tr w:rsidR="00C0135F" w:rsidRPr="00174E73" w:rsidTr="00395E2D">
      <w:tc>
        <w:tcPr>
          <w:tcW w:w="6629" w:type="dxa"/>
        </w:tcPr>
        <w:p w:rsidR="00C0135F" w:rsidRPr="00174E73" w:rsidRDefault="00C20906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286125" cy="809625"/>
                <wp:effectExtent l="0" t="0" r="9525" b="9525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assinatura ANP+Brasil_PRE_SAL_16cm150dpi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C0135F" w:rsidRPr="00174E73" w:rsidRDefault="00C0135F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 w:rsidRPr="00174E73"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C0135F" w:rsidRPr="00174E73" w:rsidRDefault="00C0135F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C0135F" w:rsidRDefault="00C0135F" w:rsidP="00395E2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F682AE"/>
    <w:lvl w:ilvl="0">
      <w:numFmt w:val="bullet"/>
      <w:lvlText w:val="*"/>
      <w:lvlJc w:val="left"/>
    </w:lvl>
  </w:abstractNum>
  <w:abstractNum w:abstractNumId="1">
    <w:nsid w:val="005D21AE"/>
    <w:multiLevelType w:val="multilevel"/>
    <w:tmpl w:val="751AC71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1C45927"/>
    <w:multiLevelType w:val="multilevel"/>
    <w:tmpl w:val="F5B4AD3C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9B93F41"/>
    <w:multiLevelType w:val="multilevel"/>
    <w:tmpl w:val="D6285078"/>
    <w:lvl w:ilvl="0">
      <w:start w:val="22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B6C7072"/>
    <w:multiLevelType w:val="hybridMultilevel"/>
    <w:tmpl w:val="C5446F98"/>
    <w:lvl w:ilvl="0" w:tplc="195EA92E">
      <w:start w:val="1"/>
      <w:numFmt w:val="lowerLetter"/>
      <w:lvlText w:val="%1)"/>
      <w:lvlJc w:val="left"/>
      <w:pPr>
        <w:ind w:left="3195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5">
    <w:nsid w:val="0BF30FAC"/>
    <w:multiLevelType w:val="multilevel"/>
    <w:tmpl w:val="E88C0A4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0D18006F"/>
    <w:multiLevelType w:val="multilevel"/>
    <w:tmpl w:val="86D63D3A"/>
    <w:lvl w:ilvl="0">
      <w:start w:val="10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0D7155D4"/>
    <w:multiLevelType w:val="multilevel"/>
    <w:tmpl w:val="CE505428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57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0FE62364"/>
    <w:multiLevelType w:val="multilevel"/>
    <w:tmpl w:val="3DE839A4"/>
    <w:lvl w:ilvl="0">
      <w:start w:val="1"/>
      <w:numFmt w:val="upperRoman"/>
      <w:suff w:val="nothing"/>
      <w:lvlText w:val="Anexo %1"/>
      <w:lvlJc w:val="left"/>
      <w:pPr>
        <w:ind w:left="3054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05D05DD"/>
    <w:multiLevelType w:val="multilevel"/>
    <w:tmpl w:val="272A0164"/>
    <w:lvl w:ilvl="0">
      <w:start w:val="30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29F034D"/>
    <w:multiLevelType w:val="multilevel"/>
    <w:tmpl w:val="8F4609B8"/>
    <w:lvl w:ilvl="0">
      <w:start w:val="15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13DF126B"/>
    <w:multiLevelType w:val="multilevel"/>
    <w:tmpl w:val="9AA8C8B4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14011962"/>
    <w:multiLevelType w:val="multilevel"/>
    <w:tmpl w:val="D5B2CF7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14966504"/>
    <w:multiLevelType w:val="multilevel"/>
    <w:tmpl w:val="4E906F72"/>
    <w:lvl w:ilvl="0">
      <w:start w:val="3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16C52ADB"/>
    <w:multiLevelType w:val="multilevel"/>
    <w:tmpl w:val="8ED626FA"/>
    <w:lvl w:ilvl="0">
      <w:start w:val="1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18B928B1"/>
    <w:multiLevelType w:val="multilevel"/>
    <w:tmpl w:val="97622446"/>
    <w:lvl w:ilvl="0">
      <w:start w:val="30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6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8DA1090"/>
    <w:multiLevelType w:val="multilevel"/>
    <w:tmpl w:val="3514C8B0"/>
    <w:lvl w:ilvl="0">
      <w:start w:val="15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1D3D5B3D"/>
    <w:multiLevelType w:val="multilevel"/>
    <w:tmpl w:val="F1D89DB2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1D480D2E"/>
    <w:multiLevelType w:val="multilevel"/>
    <w:tmpl w:val="7D9C46AA"/>
    <w:lvl w:ilvl="0">
      <w:start w:val="1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1E7B07A3"/>
    <w:multiLevelType w:val="multilevel"/>
    <w:tmpl w:val="3AECC594"/>
    <w:lvl w:ilvl="0">
      <w:start w:val="2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27D544F5"/>
    <w:multiLevelType w:val="hybridMultilevel"/>
    <w:tmpl w:val="53B0E38C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9DB63C6"/>
    <w:multiLevelType w:val="multilevel"/>
    <w:tmpl w:val="CB0C17CC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2B64526B"/>
    <w:multiLevelType w:val="multilevel"/>
    <w:tmpl w:val="4F92E250"/>
    <w:lvl w:ilvl="0">
      <w:start w:val="1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2CCE26BF"/>
    <w:multiLevelType w:val="multilevel"/>
    <w:tmpl w:val="64602EF4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2D5726C7"/>
    <w:multiLevelType w:val="multilevel"/>
    <w:tmpl w:val="A386BF44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4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2D612BDE"/>
    <w:multiLevelType w:val="multilevel"/>
    <w:tmpl w:val="5DFCEC9A"/>
    <w:lvl w:ilvl="0">
      <w:start w:val="1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2E757DBE"/>
    <w:multiLevelType w:val="multilevel"/>
    <w:tmpl w:val="8846588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31C8784D"/>
    <w:multiLevelType w:val="multilevel"/>
    <w:tmpl w:val="01440B7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7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40" w:hanging="1800"/>
      </w:pPr>
      <w:rPr>
        <w:rFonts w:cs="Times New Roman" w:hint="default"/>
      </w:rPr>
    </w:lvl>
  </w:abstractNum>
  <w:abstractNum w:abstractNumId="28">
    <w:nsid w:val="36E35D60"/>
    <w:multiLevelType w:val="multilevel"/>
    <w:tmpl w:val="E33ACF4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393E437D"/>
    <w:multiLevelType w:val="multilevel"/>
    <w:tmpl w:val="B0727DCC"/>
    <w:lvl w:ilvl="0">
      <w:start w:val="1"/>
      <w:numFmt w:val="decimal"/>
      <w:lvlText w:val="%1"/>
      <w:lvlJc w:val="left"/>
      <w:pPr>
        <w:tabs>
          <w:tab w:val="num" w:pos="3256"/>
        </w:tabs>
        <w:ind w:left="3256" w:hanging="420"/>
      </w:pPr>
      <w:rPr>
        <w:rFonts w:cs="Times New Roman" w:hint="default"/>
        <w:color w:val="FFFFFF"/>
      </w:rPr>
    </w:lvl>
    <w:lvl w:ilvl="1">
      <w:start w:val="1"/>
      <w:numFmt w:val="decimal"/>
      <w:isLgl/>
      <w:lvlText w:val="%1.%2"/>
      <w:lvlJc w:val="left"/>
      <w:pPr>
        <w:tabs>
          <w:tab w:val="num" w:pos="2484"/>
        </w:tabs>
        <w:ind w:left="2484" w:hanging="499"/>
      </w:pPr>
      <w:rPr>
        <w:rFonts w:cs="Times New Roman" w:hint="default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430" w:hanging="720"/>
      </w:pPr>
      <w:rPr>
        <w:rFonts w:cs="Times New Roman" w:hint="default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17"/>
        </w:tabs>
        <w:ind w:left="2517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3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57"/>
        </w:tabs>
        <w:ind w:left="39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77"/>
        </w:tabs>
        <w:ind w:left="4677" w:hanging="1797"/>
      </w:pPr>
      <w:rPr>
        <w:rFonts w:cs="Times New Roman" w:hint="default"/>
      </w:rPr>
    </w:lvl>
  </w:abstractNum>
  <w:abstractNum w:abstractNumId="30">
    <w:nsid w:val="399128CD"/>
    <w:multiLevelType w:val="multilevel"/>
    <w:tmpl w:val="FE046848"/>
    <w:lvl w:ilvl="0">
      <w:start w:val="19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681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4D89563D"/>
    <w:multiLevelType w:val="hybridMultilevel"/>
    <w:tmpl w:val="3B5A4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5B70D2"/>
    <w:multiLevelType w:val="multilevel"/>
    <w:tmpl w:val="10169B28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5224044B"/>
    <w:multiLevelType w:val="multilevel"/>
    <w:tmpl w:val="B83C852A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1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cs="Times New Roman" w:hint="default"/>
      </w:rPr>
    </w:lvl>
  </w:abstractNum>
  <w:abstractNum w:abstractNumId="34">
    <w:nsid w:val="52541D31"/>
    <w:multiLevelType w:val="multilevel"/>
    <w:tmpl w:val="24F8A25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5565530E"/>
    <w:multiLevelType w:val="multilevel"/>
    <w:tmpl w:val="FE64DEE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5A123D09"/>
    <w:multiLevelType w:val="multilevel"/>
    <w:tmpl w:val="8F9250CA"/>
    <w:lvl w:ilvl="0">
      <w:start w:val="16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5ADF6F33"/>
    <w:multiLevelType w:val="multilevel"/>
    <w:tmpl w:val="076ADC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>
    <w:nsid w:val="5B9D56D0"/>
    <w:multiLevelType w:val="multilevel"/>
    <w:tmpl w:val="8622671A"/>
    <w:lvl w:ilvl="0">
      <w:start w:val="1"/>
      <w:numFmt w:val="decimal"/>
      <w:lvlText w:val="%1"/>
      <w:lvlJc w:val="left"/>
      <w:pPr>
        <w:tabs>
          <w:tab w:val="num" w:pos="3256"/>
        </w:tabs>
        <w:ind w:left="3256" w:hanging="420"/>
      </w:pPr>
      <w:rPr>
        <w:rFonts w:cs="Times New Roman" w:hint="default"/>
        <w:color w:val="FFFFFF"/>
      </w:rPr>
    </w:lvl>
    <w:lvl w:ilvl="1">
      <w:start w:val="1"/>
      <w:numFmt w:val="decimal"/>
      <w:isLgl/>
      <w:lvlText w:val="%1.%2"/>
      <w:lvlJc w:val="left"/>
      <w:pPr>
        <w:tabs>
          <w:tab w:val="num" w:pos="2484"/>
        </w:tabs>
        <w:ind w:left="2484" w:hanging="499"/>
      </w:pPr>
      <w:rPr>
        <w:rFonts w:cs="Times New Roman" w:hint="default"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30"/>
        </w:tabs>
        <w:ind w:left="1430" w:hanging="720"/>
      </w:pPr>
      <w:rPr>
        <w:rFonts w:cs="Times New Roman" w:hint="default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17"/>
        </w:tabs>
        <w:ind w:left="2517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3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57"/>
        </w:tabs>
        <w:ind w:left="39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77"/>
        </w:tabs>
        <w:ind w:left="4677" w:hanging="1797"/>
      </w:pPr>
      <w:rPr>
        <w:rFonts w:cs="Times New Roman" w:hint="default"/>
      </w:rPr>
    </w:lvl>
  </w:abstractNum>
  <w:abstractNum w:abstractNumId="39">
    <w:nsid w:val="5EE23EF2"/>
    <w:multiLevelType w:val="multilevel"/>
    <w:tmpl w:val="30EC36BA"/>
    <w:lvl w:ilvl="0">
      <w:start w:val="1"/>
      <w:numFmt w:val="upperRoman"/>
      <w:pStyle w:val="CTO-TtCap"/>
      <w:suff w:val="nothing"/>
      <w:lvlText w:val="CAPÍTULO %1 - "/>
      <w:lvlJc w:val="center"/>
      <w:rPr>
        <w:rFonts w:ascii="Arial" w:hAnsi="Arial" w:cs="Times New Roman" w:hint="default"/>
        <w:caps/>
        <w:sz w:val="22"/>
      </w:rPr>
    </w:lvl>
    <w:lvl w:ilvl="1">
      <w:start w:val="1"/>
      <w:numFmt w:val="decimal"/>
      <w:lvlRestart w:val="0"/>
      <w:pStyle w:val="CTO-NumClau"/>
      <w:suff w:val="nothing"/>
      <w:lvlText w:val="%2 "/>
      <w:lvlJc w:val="center"/>
      <w:rPr>
        <w:rFonts w:ascii="Arial" w:hAnsi="Arial" w:cs="Times New Roman" w:hint="default"/>
        <w:caps w:val="0"/>
        <w:color w:val="FFFFFF"/>
        <w:sz w:val="24"/>
      </w:rPr>
    </w:lvl>
    <w:lvl w:ilvl="2">
      <w:start w:val="1"/>
      <w:numFmt w:val="decimal"/>
      <w:pStyle w:val="CTO-TxtClau"/>
      <w:isLgl/>
      <w:lvlText w:val="%2.%3"/>
      <w:lvlJc w:val="left"/>
      <w:pPr>
        <w:ind w:left="680" w:hanging="680"/>
      </w:pPr>
      <w:rPr>
        <w:rFonts w:cs="Times New Roman" w:hint="default"/>
      </w:rPr>
    </w:lvl>
    <w:lvl w:ilvl="3">
      <w:start w:val="1"/>
      <w:numFmt w:val="decimal"/>
      <w:pStyle w:val="CTOAsubpargrafo"/>
      <w:isLgl/>
      <w:lvlText w:val="%2.%3.%4"/>
      <w:lvlJc w:val="left"/>
      <w:pPr>
        <w:ind w:left="851" w:hanging="851"/>
      </w:pPr>
      <w:rPr>
        <w:rFonts w:cs="Times New Roman"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Arial" w:eastAsia="Times New Roman" w:hAnsi="Arial" w:cs="Arial"/>
        <w:color w:val="FF000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0">
    <w:nsid w:val="5FD125D3"/>
    <w:multiLevelType w:val="multilevel"/>
    <w:tmpl w:val="8FE0F9EC"/>
    <w:lvl w:ilvl="0">
      <w:start w:val="16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601E3A7D"/>
    <w:multiLevelType w:val="multilevel"/>
    <w:tmpl w:val="265047EA"/>
    <w:lvl w:ilvl="0">
      <w:start w:val="32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556" w:hanging="54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6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5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28" w:hanging="1800"/>
      </w:pPr>
      <w:rPr>
        <w:rFonts w:cs="Times New Roman" w:hint="default"/>
      </w:rPr>
    </w:lvl>
  </w:abstractNum>
  <w:abstractNum w:abstractNumId="42">
    <w:nsid w:val="602C3887"/>
    <w:multiLevelType w:val="multilevel"/>
    <w:tmpl w:val="B9F8009A"/>
    <w:lvl w:ilvl="0">
      <w:start w:val="3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59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cs="Times New Roman" w:hint="default"/>
      </w:rPr>
    </w:lvl>
  </w:abstractNum>
  <w:abstractNum w:abstractNumId="43">
    <w:nsid w:val="60921BC2"/>
    <w:multiLevelType w:val="multilevel"/>
    <w:tmpl w:val="2D1293BA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640E33BD"/>
    <w:multiLevelType w:val="multilevel"/>
    <w:tmpl w:val="1D102FC4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976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cs="Times New Roman" w:hint="default"/>
      </w:rPr>
    </w:lvl>
  </w:abstractNum>
  <w:abstractNum w:abstractNumId="45">
    <w:nsid w:val="662B439F"/>
    <w:multiLevelType w:val="multilevel"/>
    <w:tmpl w:val="F6A008BC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976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cs="Times New Roman" w:hint="default"/>
      </w:rPr>
    </w:lvl>
  </w:abstractNum>
  <w:abstractNum w:abstractNumId="46">
    <w:nsid w:val="6746246C"/>
    <w:multiLevelType w:val="multilevel"/>
    <w:tmpl w:val="1AA23FC2"/>
    <w:lvl w:ilvl="0">
      <w:start w:val="30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7">
    <w:nsid w:val="6EE758AF"/>
    <w:multiLevelType w:val="multilevel"/>
    <w:tmpl w:val="D946103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8">
    <w:nsid w:val="70401A6E"/>
    <w:multiLevelType w:val="multilevel"/>
    <w:tmpl w:val="7C5A118A"/>
    <w:lvl w:ilvl="0">
      <w:start w:val="1"/>
      <w:numFmt w:val="decimal"/>
      <w:suff w:val="nothing"/>
      <w:lvlText w:val="SEÇão %1 - "/>
      <w:lvlJc w:val="center"/>
      <w:pPr>
        <w:ind w:left="1418" w:hanging="1418"/>
      </w:pPr>
      <w:rPr>
        <w:rFonts w:ascii="Arial" w:hAnsi="Arial" w:cs="Times New Roman" w:hint="default"/>
        <w:b/>
        <w:caps/>
        <w:sz w:val="22"/>
      </w:rPr>
    </w:lvl>
    <w:lvl w:ilvl="1">
      <w:start w:val="1"/>
      <w:numFmt w:val="decimal"/>
      <w:lvlText w:val="%1.%2"/>
      <w:lvlJc w:val="left"/>
      <w:pPr>
        <w:tabs>
          <w:tab w:val="num" w:pos="681"/>
        </w:tabs>
        <w:ind w:left="568" w:hanging="284"/>
      </w:pPr>
      <w:rPr>
        <w:rFonts w:cs="Times New Roman" w:hint="default"/>
      </w:rPr>
    </w:lvl>
    <w:lvl w:ilvl="2">
      <w:start w:val="1"/>
      <w:numFmt w:val="decimal"/>
      <w:pStyle w:val="CTO-Pargrafos"/>
      <w:lvlText w:val="%1.%2.%3"/>
      <w:lvlJc w:val="left"/>
      <w:pPr>
        <w:tabs>
          <w:tab w:val="num" w:pos="965"/>
        </w:tabs>
        <w:ind w:left="1247" w:hanging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49"/>
        </w:tabs>
        <w:ind w:left="1136" w:hanging="28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33"/>
        </w:tabs>
        <w:ind w:left="1420" w:hanging="284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17"/>
        </w:tabs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01"/>
        </w:tabs>
        <w:ind w:left="1988" w:hanging="284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85"/>
        </w:tabs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69"/>
        </w:tabs>
        <w:ind w:left="2556" w:hanging="284"/>
      </w:pPr>
      <w:rPr>
        <w:rFonts w:cs="Times New Roman" w:hint="default"/>
      </w:rPr>
    </w:lvl>
  </w:abstractNum>
  <w:abstractNum w:abstractNumId="49">
    <w:nsid w:val="743863C4"/>
    <w:multiLevelType w:val="multilevel"/>
    <w:tmpl w:val="6A106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CTOApargrafo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39"/>
  </w:num>
  <w:num w:numId="2">
    <w:abstractNumId w:val="42"/>
  </w:num>
  <w:num w:numId="3">
    <w:abstractNumId w:val="38"/>
  </w:num>
  <w:num w:numId="4">
    <w:abstractNumId w:val="13"/>
  </w:num>
  <w:num w:numId="5">
    <w:abstractNumId w:val="46"/>
  </w:num>
  <w:num w:numId="6">
    <w:abstractNumId w:val="15"/>
  </w:num>
  <w:num w:numId="7">
    <w:abstractNumId w:val="9"/>
  </w:num>
  <w:num w:numId="8">
    <w:abstractNumId w:val="4"/>
  </w:num>
  <w:num w:numId="9">
    <w:abstractNumId w:val="3"/>
  </w:num>
  <w:num w:numId="10">
    <w:abstractNumId w:val="30"/>
  </w:num>
  <w:num w:numId="11">
    <w:abstractNumId w:val="23"/>
  </w:num>
  <w:num w:numId="12">
    <w:abstractNumId w:val="14"/>
  </w:num>
  <w:num w:numId="13">
    <w:abstractNumId w:val="17"/>
  </w:num>
  <w:num w:numId="14">
    <w:abstractNumId w:val="40"/>
  </w:num>
  <w:num w:numId="15">
    <w:abstractNumId w:val="36"/>
  </w:num>
  <w:num w:numId="16">
    <w:abstractNumId w:val="10"/>
  </w:num>
  <w:num w:numId="17">
    <w:abstractNumId w:val="16"/>
  </w:num>
  <w:num w:numId="18">
    <w:abstractNumId w:val="33"/>
  </w:num>
  <w:num w:numId="19">
    <w:abstractNumId w:val="2"/>
  </w:num>
  <w:num w:numId="20">
    <w:abstractNumId w:val="18"/>
  </w:num>
  <w:num w:numId="21">
    <w:abstractNumId w:val="43"/>
  </w:num>
  <w:num w:numId="22">
    <w:abstractNumId w:val="21"/>
  </w:num>
  <w:num w:numId="23">
    <w:abstractNumId w:val="32"/>
  </w:num>
  <w:num w:numId="24">
    <w:abstractNumId w:val="25"/>
  </w:num>
  <w:num w:numId="25">
    <w:abstractNumId w:val="22"/>
  </w:num>
  <w:num w:numId="26">
    <w:abstractNumId w:val="39"/>
  </w:num>
  <w:num w:numId="27">
    <w:abstractNumId w:val="41"/>
  </w:num>
  <w:num w:numId="28">
    <w:abstractNumId w:val="48"/>
  </w:num>
  <w:num w:numId="29">
    <w:abstractNumId w:val="44"/>
  </w:num>
  <w:num w:numId="30">
    <w:abstractNumId w:val="45"/>
  </w:num>
  <w:num w:numId="31">
    <w:abstractNumId w:val="26"/>
  </w:num>
  <w:num w:numId="32">
    <w:abstractNumId w:val="28"/>
  </w:num>
  <w:num w:numId="33">
    <w:abstractNumId w:val="11"/>
  </w:num>
  <w:num w:numId="34">
    <w:abstractNumId w:val="27"/>
  </w:num>
  <w:num w:numId="35">
    <w:abstractNumId w:val="34"/>
  </w:num>
  <w:num w:numId="36">
    <w:abstractNumId w:val="35"/>
  </w:num>
  <w:num w:numId="37">
    <w:abstractNumId w:val="5"/>
  </w:num>
  <w:num w:numId="38">
    <w:abstractNumId w:val="12"/>
  </w:num>
  <w:num w:numId="39">
    <w:abstractNumId w:val="47"/>
  </w:num>
  <w:num w:numId="40">
    <w:abstractNumId w:val="6"/>
  </w:num>
  <w:num w:numId="41">
    <w:abstractNumId w:val="1"/>
  </w:num>
  <w:num w:numId="42">
    <w:abstractNumId w:val="20"/>
  </w:num>
  <w:num w:numId="43">
    <w:abstractNumId w:val="31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29"/>
  </w:num>
  <w:num w:numId="4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8">
    <w:abstractNumId w:val="37"/>
  </w:num>
  <w:num w:numId="49">
    <w:abstractNumId w:val="24"/>
  </w:num>
  <w:num w:numId="50">
    <w:abstractNumId w:val="49"/>
  </w:num>
  <w:num w:numId="51">
    <w:abstractNumId w:val="19"/>
  </w:num>
  <w:num w:numId="52">
    <w:abstractNumId w:val="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0707B"/>
    <w:rsid w:val="00007686"/>
    <w:rsid w:val="0001060D"/>
    <w:rsid w:val="0004768B"/>
    <w:rsid w:val="00073AB6"/>
    <w:rsid w:val="00093ABF"/>
    <w:rsid w:val="000965F4"/>
    <w:rsid w:val="000A12D0"/>
    <w:rsid w:val="000A6D09"/>
    <w:rsid w:val="000C3575"/>
    <w:rsid w:val="000E4684"/>
    <w:rsid w:val="000E6393"/>
    <w:rsid w:val="000E700C"/>
    <w:rsid w:val="000F55E5"/>
    <w:rsid w:val="00100571"/>
    <w:rsid w:val="00103946"/>
    <w:rsid w:val="001041F8"/>
    <w:rsid w:val="001129F4"/>
    <w:rsid w:val="00134A46"/>
    <w:rsid w:val="00140CA6"/>
    <w:rsid w:val="00145059"/>
    <w:rsid w:val="00152AEE"/>
    <w:rsid w:val="00153B8F"/>
    <w:rsid w:val="0016074C"/>
    <w:rsid w:val="00162E18"/>
    <w:rsid w:val="00174E73"/>
    <w:rsid w:val="00176614"/>
    <w:rsid w:val="00177EC4"/>
    <w:rsid w:val="00183315"/>
    <w:rsid w:val="001965B6"/>
    <w:rsid w:val="001A7B6A"/>
    <w:rsid w:val="001C2889"/>
    <w:rsid w:val="001C4AC6"/>
    <w:rsid w:val="001D49E3"/>
    <w:rsid w:val="001E7724"/>
    <w:rsid w:val="001F4890"/>
    <w:rsid w:val="001F7943"/>
    <w:rsid w:val="002036A5"/>
    <w:rsid w:val="00216AE0"/>
    <w:rsid w:val="00217738"/>
    <w:rsid w:val="00237D3E"/>
    <w:rsid w:val="00243336"/>
    <w:rsid w:val="00257CEF"/>
    <w:rsid w:val="00263679"/>
    <w:rsid w:val="0027563F"/>
    <w:rsid w:val="00285140"/>
    <w:rsid w:val="002A08AB"/>
    <w:rsid w:val="002A1222"/>
    <w:rsid w:val="002C0CB1"/>
    <w:rsid w:val="002C6B51"/>
    <w:rsid w:val="002F0F51"/>
    <w:rsid w:val="003065F8"/>
    <w:rsid w:val="00313910"/>
    <w:rsid w:val="003145D8"/>
    <w:rsid w:val="00314BDB"/>
    <w:rsid w:val="00322509"/>
    <w:rsid w:val="00327F69"/>
    <w:rsid w:val="00332538"/>
    <w:rsid w:val="00332AEE"/>
    <w:rsid w:val="003370C9"/>
    <w:rsid w:val="00352B18"/>
    <w:rsid w:val="003568E6"/>
    <w:rsid w:val="00365C2A"/>
    <w:rsid w:val="00367CF0"/>
    <w:rsid w:val="00382787"/>
    <w:rsid w:val="003830DE"/>
    <w:rsid w:val="00395E2D"/>
    <w:rsid w:val="003A5098"/>
    <w:rsid w:val="003A79FE"/>
    <w:rsid w:val="003A7D7D"/>
    <w:rsid w:val="003D1FDD"/>
    <w:rsid w:val="003E468B"/>
    <w:rsid w:val="004003CC"/>
    <w:rsid w:val="0040140A"/>
    <w:rsid w:val="00411725"/>
    <w:rsid w:val="00412AA7"/>
    <w:rsid w:val="004257C2"/>
    <w:rsid w:val="00425CB2"/>
    <w:rsid w:val="00426737"/>
    <w:rsid w:val="00432CDC"/>
    <w:rsid w:val="00441D96"/>
    <w:rsid w:val="00467409"/>
    <w:rsid w:val="00470E87"/>
    <w:rsid w:val="00471ADB"/>
    <w:rsid w:val="00483CBC"/>
    <w:rsid w:val="00487516"/>
    <w:rsid w:val="004A005A"/>
    <w:rsid w:val="004A1040"/>
    <w:rsid w:val="004B3A49"/>
    <w:rsid w:val="004C0021"/>
    <w:rsid w:val="004D0668"/>
    <w:rsid w:val="004D421E"/>
    <w:rsid w:val="004E0F97"/>
    <w:rsid w:val="005056B1"/>
    <w:rsid w:val="00526CC2"/>
    <w:rsid w:val="00534EF8"/>
    <w:rsid w:val="005600AD"/>
    <w:rsid w:val="005645B6"/>
    <w:rsid w:val="0056683F"/>
    <w:rsid w:val="00571DA2"/>
    <w:rsid w:val="00577057"/>
    <w:rsid w:val="00580DC1"/>
    <w:rsid w:val="005845CC"/>
    <w:rsid w:val="00593503"/>
    <w:rsid w:val="005B1D35"/>
    <w:rsid w:val="005B3CEF"/>
    <w:rsid w:val="005B4DC4"/>
    <w:rsid w:val="005B7D75"/>
    <w:rsid w:val="005C3A28"/>
    <w:rsid w:val="005C5B4E"/>
    <w:rsid w:val="005C7D36"/>
    <w:rsid w:val="005D7856"/>
    <w:rsid w:val="00600072"/>
    <w:rsid w:val="00605575"/>
    <w:rsid w:val="006056FB"/>
    <w:rsid w:val="0060762E"/>
    <w:rsid w:val="006157F9"/>
    <w:rsid w:val="00625351"/>
    <w:rsid w:val="0062557C"/>
    <w:rsid w:val="00627327"/>
    <w:rsid w:val="00641A49"/>
    <w:rsid w:val="006458EB"/>
    <w:rsid w:val="006464A6"/>
    <w:rsid w:val="006472B9"/>
    <w:rsid w:val="00647657"/>
    <w:rsid w:val="00653A7A"/>
    <w:rsid w:val="00657FF7"/>
    <w:rsid w:val="006626CD"/>
    <w:rsid w:val="00683D63"/>
    <w:rsid w:val="00685E54"/>
    <w:rsid w:val="006941DE"/>
    <w:rsid w:val="006A0271"/>
    <w:rsid w:val="006C027F"/>
    <w:rsid w:val="006C130C"/>
    <w:rsid w:val="006C3DFB"/>
    <w:rsid w:val="006D6871"/>
    <w:rsid w:val="006E1D84"/>
    <w:rsid w:val="0071234F"/>
    <w:rsid w:val="007169ED"/>
    <w:rsid w:val="007178AA"/>
    <w:rsid w:val="00721B2A"/>
    <w:rsid w:val="007271CC"/>
    <w:rsid w:val="00730164"/>
    <w:rsid w:val="007322D1"/>
    <w:rsid w:val="00747E56"/>
    <w:rsid w:val="00761DEE"/>
    <w:rsid w:val="00764EB1"/>
    <w:rsid w:val="0076504B"/>
    <w:rsid w:val="007657E3"/>
    <w:rsid w:val="007662D7"/>
    <w:rsid w:val="007756E0"/>
    <w:rsid w:val="0078710B"/>
    <w:rsid w:val="0079736D"/>
    <w:rsid w:val="007A093C"/>
    <w:rsid w:val="007D113D"/>
    <w:rsid w:val="007D6036"/>
    <w:rsid w:val="007E2560"/>
    <w:rsid w:val="007F7936"/>
    <w:rsid w:val="00802D3D"/>
    <w:rsid w:val="0080418B"/>
    <w:rsid w:val="0082539E"/>
    <w:rsid w:val="0083277E"/>
    <w:rsid w:val="008355CB"/>
    <w:rsid w:val="00842086"/>
    <w:rsid w:val="00842BF1"/>
    <w:rsid w:val="00846B0E"/>
    <w:rsid w:val="008500E0"/>
    <w:rsid w:val="00851651"/>
    <w:rsid w:val="00854EE5"/>
    <w:rsid w:val="00860309"/>
    <w:rsid w:val="008675C5"/>
    <w:rsid w:val="00871463"/>
    <w:rsid w:val="00871FCD"/>
    <w:rsid w:val="0087259E"/>
    <w:rsid w:val="00877FEC"/>
    <w:rsid w:val="00883B5A"/>
    <w:rsid w:val="00886CC0"/>
    <w:rsid w:val="00892D00"/>
    <w:rsid w:val="008B14DB"/>
    <w:rsid w:val="008B15F8"/>
    <w:rsid w:val="008C26EA"/>
    <w:rsid w:val="008E7D7F"/>
    <w:rsid w:val="008F3504"/>
    <w:rsid w:val="008F4720"/>
    <w:rsid w:val="00905392"/>
    <w:rsid w:val="00911C9F"/>
    <w:rsid w:val="0091306B"/>
    <w:rsid w:val="00922DDF"/>
    <w:rsid w:val="0092578B"/>
    <w:rsid w:val="009271A8"/>
    <w:rsid w:val="009300BB"/>
    <w:rsid w:val="0093403A"/>
    <w:rsid w:val="00935876"/>
    <w:rsid w:val="0093702A"/>
    <w:rsid w:val="0094065F"/>
    <w:rsid w:val="00943E1C"/>
    <w:rsid w:val="0094405E"/>
    <w:rsid w:val="00947BD0"/>
    <w:rsid w:val="00953D19"/>
    <w:rsid w:val="00981290"/>
    <w:rsid w:val="00982F08"/>
    <w:rsid w:val="00983F26"/>
    <w:rsid w:val="00985327"/>
    <w:rsid w:val="00990FD4"/>
    <w:rsid w:val="009951C5"/>
    <w:rsid w:val="0099566E"/>
    <w:rsid w:val="009B05D6"/>
    <w:rsid w:val="009E6B05"/>
    <w:rsid w:val="009F6D70"/>
    <w:rsid w:val="00A171D7"/>
    <w:rsid w:val="00A25C9D"/>
    <w:rsid w:val="00A30EA2"/>
    <w:rsid w:val="00A37D0A"/>
    <w:rsid w:val="00A502D2"/>
    <w:rsid w:val="00A533B9"/>
    <w:rsid w:val="00A60048"/>
    <w:rsid w:val="00A621DA"/>
    <w:rsid w:val="00A66615"/>
    <w:rsid w:val="00A73456"/>
    <w:rsid w:val="00A760CF"/>
    <w:rsid w:val="00A76862"/>
    <w:rsid w:val="00A842A1"/>
    <w:rsid w:val="00A84559"/>
    <w:rsid w:val="00A91CC2"/>
    <w:rsid w:val="00A93471"/>
    <w:rsid w:val="00AA2443"/>
    <w:rsid w:val="00AA3619"/>
    <w:rsid w:val="00AC12BF"/>
    <w:rsid w:val="00AC3176"/>
    <w:rsid w:val="00AC6CF6"/>
    <w:rsid w:val="00AC7145"/>
    <w:rsid w:val="00AC75F7"/>
    <w:rsid w:val="00AC7BE3"/>
    <w:rsid w:val="00AD31E6"/>
    <w:rsid w:val="00AD34F5"/>
    <w:rsid w:val="00AE02B1"/>
    <w:rsid w:val="00AE5957"/>
    <w:rsid w:val="00AF0DA7"/>
    <w:rsid w:val="00AF212D"/>
    <w:rsid w:val="00B10FDE"/>
    <w:rsid w:val="00B137AE"/>
    <w:rsid w:val="00B13EFD"/>
    <w:rsid w:val="00B40256"/>
    <w:rsid w:val="00B41DF1"/>
    <w:rsid w:val="00B43186"/>
    <w:rsid w:val="00B43831"/>
    <w:rsid w:val="00B5610E"/>
    <w:rsid w:val="00B572F7"/>
    <w:rsid w:val="00B602B2"/>
    <w:rsid w:val="00B815CC"/>
    <w:rsid w:val="00B81991"/>
    <w:rsid w:val="00B8461A"/>
    <w:rsid w:val="00B851BA"/>
    <w:rsid w:val="00B853D2"/>
    <w:rsid w:val="00B93F05"/>
    <w:rsid w:val="00BC1BBC"/>
    <w:rsid w:val="00BC7524"/>
    <w:rsid w:val="00BD5592"/>
    <w:rsid w:val="00BD7633"/>
    <w:rsid w:val="00BE0221"/>
    <w:rsid w:val="00BE2B22"/>
    <w:rsid w:val="00BE357F"/>
    <w:rsid w:val="00BE35B0"/>
    <w:rsid w:val="00BF5766"/>
    <w:rsid w:val="00C0135F"/>
    <w:rsid w:val="00C03167"/>
    <w:rsid w:val="00C06EAD"/>
    <w:rsid w:val="00C102D5"/>
    <w:rsid w:val="00C20906"/>
    <w:rsid w:val="00C5152A"/>
    <w:rsid w:val="00C56E3A"/>
    <w:rsid w:val="00C57F32"/>
    <w:rsid w:val="00C62925"/>
    <w:rsid w:val="00C6639C"/>
    <w:rsid w:val="00C6799C"/>
    <w:rsid w:val="00C85228"/>
    <w:rsid w:val="00C855A3"/>
    <w:rsid w:val="00C860E3"/>
    <w:rsid w:val="00C914E2"/>
    <w:rsid w:val="00C91D17"/>
    <w:rsid w:val="00C978EB"/>
    <w:rsid w:val="00CA2306"/>
    <w:rsid w:val="00CA3C0C"/>
    <w:rsid w:val="00CA5E7A"/>
    <w:rsid w:val="00CA654A"/>
    <w:rsid w:val="00CC3B84"/>
    <w:rsid w:val="00CD45B3"/>
    <w:rsid w:val="00CD4679"/>
    <w:rsid w:val="00CE6D3F"/>
    <w:rsid w:val="00CF02E6"/>
    <w:rsid w:val="00CF1722"/>
    <w:rsid w:val="00CF2944"/>
    <w:rsid w:val="00CF7380"/>
    <w:rsid w:val="00D035E8"/>
    <w:rsid w:val="00D10CCF"/>
    <w:rsid w:val="00D10FE8"/>
    <w:rsid w:val="00D16E62"/>
    <w:rsid w:val="00D17F29"/>
    <w:rsid w:val="00D316D4"/>
    <w:rsid w:val="00D40544"/>
    <w:rsid w:val="00D408B9"/>
    <w:rsid w:val="00D40E8A"/>
    <w:rsid w:val="00D54813"/>
    <w:rsid w:val="00D6135A"/>
    <w:rsid w:val="00D81470"/>
    <w:rsid w:val="00DA0C15"/>
    <w:rsid w:val="00DB33FC"/>
    <w:rsid w:val="00DC4E39"/>
    <w:rsid w:val="00DD62B3"/>
    <w:rsid w:val="00DF0F61"/>
    <w:rsid w:val="00DF2B75"/>
    <w:rsid w:val="00DF5E31"/>
    <w:rsid w:val="00E00C25"/>
    <w:rsid w:val="00E25C75"/>
    <w:rsid w:val="00E33AF3"/>
    <w:rsid w:val="00E4101F"/>
    <w:rsid w:val="00E42F63"/>
    <w:rsid w:val="00E546F6"/>
    <w:rsid w:val="00E548B4"/>
    <w:rsid w:val="00E747AE"/>
    <w:rsid w:val="00E76FC4"/>
    <w:rsid w:val="00E83C84"/>
    <w:rsid w:val="00E84AA1"/>
    <w:rsid w:val="00E91A45"/>
    <w:rsid w:val="00EA1F65"/>
    <w:rsid w:val="00EA2231"/>
    <w:rsid w:val="00EA41C9"/>
    <w:rsid w:val="00EA4C91"/>
    <w:rsid w:val="00EA72BB"/>
    <w:rsid w:val="00EB72C6"/>
    <w:rsid w:val="00EC1F87"/>
    <w:rsid w:val="00ED28BC"/>
    <w:rsid w:val="00ED6909"/>
    <w:rsid w:val="00ED6A60"/>
    <w:rsid w:val="00EE38AD"/>
    <w:rsid w:val="00EE40CE"/>
    <w:rsid w:val="00EF0036"/>
    <w:rsid w:val="00EF4AFC"/>
    <w:rsid w:val="00F004CD"/>
    <w:rsid w:val="00F03BB8"/>
    <w:rsid w:val="00F06107"/>
    <w:rsid w:val="00F207C9"/>
    <w:rsid w:val="00F22674"/>
    <w:rsid w:val="00F24E58"/>
    <w:rsid w:val="00F43988"/>
    <w:rsid w:val="00F451B7"/>
    <w:rsid w:val="00F503A5"/>
    <w:rsid w:val="00F616FB"/>
    <w:rsid w:val="00F61778"/>
    <w:rsid w:val="00F63177"/>
    <w:rsid w:val="00F637D7"/>
    <w:rsid w:val="00F81ECF"/>
    <w:rsid w:val="00FB43F1"/>
    <w:rsid w:val="00FD2049"/>
    <w:rsid w:val="00FD4543"/>
    <w:rsid w:val="00FE07C5"/>
    <w:rsid w:val="00FE1EC5"/>
    <w:rsid w:val="00FF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99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99"/>
    <w:rsid w:val="008420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rsid w:val="0040140A"/>
    <w:rPr>
      <w:rFonts w:cs="Times New Roman"/>
      <w:vertAlign w:val="superscript"/>
    </w:rPr>
  </w:style>
  <w:style w:type="character" w:styleId="Hyperlink">
    <w:name w:val="Hyperlink"/>
    <w:basedOn w:val="Fontepargpadro"/>
    <w:uiPriority w:val="99"/>
    <w:rsid w:val="002C0CB1"/>
    <w:rPr>
      <w:rFonts w:cs="Times New Roman"/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semiHidden/>
    <w:rsid w:val="00D40E8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D40E8A"/>
    <w:rPr>
      <w:rFonts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rsid w:val="00093ABF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93ABF"/>
    <w:rPr>
      <w:rFonts w:cs="Times New Roman"/>
      <w:sz w:val="20"/>
      <w:szCs w:val="20"/>
      <w:lang w:eastAsia="pt-BR"/>
    </w:rPr>
  </w:style>
  <w:style w:type="paragraph" w:customStyle="1" w:styleId="CTO-SubtitClau">
    <w:name w:val="CTO - Subtit Clau."/>
    <w:basedOn w:val="Normal"/>
    <w:next w:val="Normal"/>
    <w:uiPriority w:val="99"/>
    <w:rsid w:val="00D035E8"/>
    <w:pPr>
      <w:keepNext/>
      <w:spacing w:before="240" w:after="240"/>
      <w:outlineLvl w:val="2"/>
    </w:pPr>
    <w:rPr>
      <w:rFonts w:ascii="Arial" w:hAnsi="Arial"/>
      <w:b/>
      <w:sz w:val="22"/>
    </w:rPr>
  </w:style>
  <w:style w:type="character" w:styleId="Refdecomentrio">
    <w:name w:val="annotation reference"/>
    <w:basedOn w:val="Fontepargpadro"/>
    <w:uiPriority w:val="99"/>
    <w:semiHidden/>
    <w:rsid w:val="00ED6A60"/>
    <w:rPr>
      <w:rFonts w:cs="Times New Roman"/>
      <w:sz w:val="16"/>
    </w:rPr>
  </w:style>
  <w:style w:type="paragraph" w:customStyle="1" w:styleId="CTO-TtCap">
    <w:name w:val="CTO - Tít. Cap."/>
    <w:basedOn w:val="Normal"/>
    <w:next w:val="CTO-NumClau"/>
    <w:uiPriority w:val="99"/>
    <w:rsid w:val="00ED6A60"/>
    <w:pPr>
      <w:pageBreakBefore/>
      <w:numPr>
        <w:numId w:val="1"/>
      </w:numPr>
      <w:spacing w:before="360" w:after="80"/>
      <w:jc w:val="center"/>
      <w:outlineLvl w:val="0"/>
    </w:pPr>
    <w:rPr>
      <w:rFonts w:ascii="Arial" w:hAnsi="Arial"/>
      <w:b/>
      <w:caps/>
      <w:sz w:val="22"/>
    </w:rPr>
  </w:style>
  <w:style w:type="paragraph" w:customStyle="1" w:styleId="CTO-NumClau">
    <w:name w:val="CTO - Num. Clau."/>
    <w:basedOn w:val="Normal"/>
    <w:next w:val="Normal"/>
    <w:uiPriority w:val="99"/>
    <w:rsid w:val="00ED6A60"/>
    <w:pPr>
      <w:keepNext/>
      <w:numPr>
        <w:ilvl w:val="1"/>
        <w:numId w:val="1"/>
      </w:numPr>
      <w:spacing w:before="960" w:after="600"/>
      <w:jc w:val="center"/>
      <w:outlineLvl w:val="1"/>
    </w:pPr>
    <w:rPr>
      <w:rFonts w:ascii="Arial" w:hAnsi="Arial"/>
      <w:b/>
      <w:caps/>
      <w:sz w:val="22"/>
    </w:rPr>
  </w:style>
  <w:style w:type="paragraph" w:customStyle="1" w:styleId="CTO-TxtClau">
    <w:name w:val="CTO - Txt Clau"/>
    <w:basedOn w:val="Normal"/>
    <w:link w:val="CTO-TxtClauChar"/>
    <w:uiPriority w:val="99"/>
    <w:rsid w:val="00ED6A60"/>
    <w:pPr>
      <w:numPr>
        <w:ilvl w:val="2"/>
        <w:numId w:val="1"/>
      </w:numPr>
      <w:spacing w:before="200" w:after="200" w:line="264" w:lineRule="auto"/>
      <w:jc w:val="both"/>
    </w:pPr>
    <w:rPr>
      <w:rFonts w:ascii="Arial" w:hAnsi="Arial"/>
      <w:sz w:val="22"/>
    </w:rPr>
  </w:style>
  <w:style w:type="paragraph" w:customStyle="1" w:styleId="CTOAsubpargrafo">
    <w:name w:val="CTO_A subparágrafo"/>
    <w:basedOn w:val="CTO-TxtClau"/>
    <w:link w:val="CTOAsubpargrafoChar"/>
    <w:uiPriority w:val="99"/>
    <w:rsid w:val="00ED6A60"/>
    <w:pPr>
      <w:numPr>
        <w:ilvl w:val="3"/>
      </w:numPr>
    </w:pPr>
  </w:style>
  <w:style w:type="character" w:customStyle="1" w:styleId="CTOAsubpargrafoChar">
    <w:name w:val="CTO_A subparágrafo Char"/>
    <w:basedOn w:val="Fontepargpadro"/>
    <w:link w:val="CTOAsubpargrafo"/>
    <w:uiPriority w:val="99"/>
    <w:locked/>
    <w:rsid w:val="00ED6A60"/>
    <w:rPr>
      <w:rFonts w:ascii="Arial" w:hAnsi="Arial" w:cs="Times New Roman"/>
      <w:sz w:val="20"/>
      <w:szCs w:val="20"/>
      <w:lang w:eastAsia="pt-BR"/>
    </w:rPr>
  </w:style>
  <w:style w:type="paragraph" w:customStyle="1" w:styleId="EstiloSubParagrafo">
    <w:name w:val="EstiloSubParagrafo"/>
    <w:basedOn w:val="Normal"/>
    <w:link w:val="EstiloSubParagrafoChar"/>
    <w:uiPriority w:val="99"/>
    <w:rsid w:val="003A5098"/>
    <w:pPr>
      <w:tabs>
        <w:tab w:val="left" w:pos="1985"/>
        <w:tab w:val="left" w:pos="2268"/>
      </w:tabs>
      <w:spacing w:before="200" w:after="200"/>
      <w:jc w:val="both"/>
    </w:pPr>
    <w:rPr>
      <w:rFonts w:ascii="Arial" w:hAnsi="Arial" w:cs="Arial"/>
      <w:bCs/>
      <w:color w:val="000000"/>
      <w:sz w:val="22"/>
      <w:szCs w:val="22"/>
    </w:rPr>
  </w:style>
  <w:style w:type="character" w:customStyle="1" w:styleId="EstiloSubParagrafoChar">
    <w:name w:val="EstiloSubParagrafo Char"/>
    <w:basedOn w:val="Fontepargpadro"/>
    <w:link w:val="EstiloSubParagrafo"/>
    <w:uiPriority w:val="99"/>
    <w:locked/>
    <w:rsid w:val="003A5098"/>
    <w:rPr>
      <w:rFonts w:ascii="Arial" w:hAnsi="Arial" w:cs="Arial"/>
      <w:bCs/>
      <w:color w:val="000000"/>
      <w:sz w:val="22"/>
      <w:szCs w:val="22"/>
      <w:lang w:eastAsia="pt-BR"/>
    </w:rPr>
  </w:style>
  <w:style w:type="character" w:customStyle="1" w:styleId="CTO-TxtClauChar">
    <w:name w:val="CTO - Txt Clau Char"/>
    <w:basedOn w:val="Fontepargpadro"/>
    <w:link w:val="CTO-TxtClau"/>
    <w:uiPriority w:val="99"/>
    <w:locked/>
    <w:rsid w:val="003A5098"/>
    <w:rPr>
      <w:rFonts w:ascii="Arial" w:hAnsi="Arial" w:cs="Times New Roman"/>
      <w:sz w:val="20"/>
      <w:szCs w:val="20"/>
      <w:lang w:eastAsia="pt-BR"/>
    </w:rPr>
  </w:style>
  <w:style w:type="paragraph" w:customStyle="1" w:styleId="CTO-TxtClau-N4">
    <w:name w:val="CTO - Txt Clau - N4"/>
    <w:basedOn w:val="Normal"/>
    <w:uiPriority w:val="99"/>
    <w:rsid w:val="00A84559"/>
    <w:pPr>
      <w:spacing w:before="200" w:after="200"/>
      <w:ind w:left="2160" w:hanging="360"/>
      <w:jc w:val="both"/>
    </w:pPr>
    <w:rPr>
      <w:rFonts w:ascii="Arial" w:hAnsi="Arial"/>
      <w:sz w:val="22"/>
    </w:rPr>
  </w:style>
  <w:style w:type="paragraph" w:customStyle="1" w:styleId="CTO-Pargrafos">
    <w:name w:val="CTO - Parágrafos"/>
    <w:basedOn w:val="Normal"/>
    <w:uiPriority w:val="99"/>
    <w:rsid w:val="00B853D2"/>
    <w:pPr>
      <w:numPr>
        <w:ilvl w:val="2"/>
        <w:numId w:val="28"/>
      </w:numPr>
      <w:spacing w:after="200" w:line="276" w:lineRule="auto"/>
      <w:jc w:val="both"/>
    </w:pPr>
    <w:rPr>
      <w:rFonts w:ascii="Arial" w:hAnsi="Arial"/>
      <w:sz w:val="22"/>
    </w:rPr>
  </w:style>
  <w:style w:type="paragraph" w:styleId="PargrafodaLista">
    <w:name w:val="List Paragraph"/>
    <w:basedOn w:val="Normal"/>
    <w:link w:val="PargrafodaListaChar"/>
    <w:uiPriority w:val="99"/>
    <w:qFormat/>
    <w:rsid w:val="003145D8"/>
    <w:pPr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rsid w:val="006056FB"/>
    <w:rPr>
      <w:rFonts w:ascii="Calibri" w:hAnsi="Calibri"/>
      <w:sz w:val="22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locked/>
    <w:rsid w:val="006056FB"/>
    <w:rPr>
      <w:rFonts w:ascii="Calibri" w:hAnsi="Calibri" w:cs="Times New Roman"/>
      <w:sz w:val="21"/>
      <w:szCs w:val="21"/>
    </w:rPr>
  </w:style>
  <w:style w:type="paragraph" w:customStyle="1" w:styleId="Edital-CT">
    <w:name w:val="Edital - CT"/>
    <w:link w:val="Edital-CTChar"/>
    <w:uiPriority w:val="99"/>
    <w:rsid w:val="006056FB"/>
    <w:pPr>
      <w:spacing w:before="240" w:after="120" w:line="288" w:lineRule="auto"/>
      <w:jc w:val="both"/>
    </w:pPr>
    <w:rPr>
      <w:rFonts w:ascii="Arial" w:hAnsi="Arial" w:cs="Arial"/>
      <w:szCs w:val="20"/>
    </w:rPr>
  </w:style>
  <w:style w:type="character" w:customStyle="1" w:styleId="Edital-CTChar">
    <w:name w:val="Edital - CT Char"/>
    <w:basedOn w:val="Fontepargpadro"/>
    <w:link w:val="Edital-CT"/>
    <w:uiPriority w:val="99"/>
    <w:locked/>
    <w:rsid w:val="006056FB"/>
    <w:rPr>
      <w:rFonts w:ascii="Arial" w:hAnsi="Arial" w:cs="Arial"/>
      <w:sz w:val="22"/>
      <w:lang w:val="pt-BR" w:eastAsia="pt-BR" w:bidi="ar-SA"/>
    </w:rPr>
  </w:style>
  <w:style w:type="character" w:customStyle="1" w:styleId="PargrafodaListaChar">
    <w:name w:val="Parágrafo da Lista Char"/>
    <w:link w:val="PargrafodaLista"/>
    <w:uiPriority w:val="99"/>
    <w:locked/>
    <w:rsid w:val="006157F9"/>
    <w:rPr>
      <w:sz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77EC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locked/>
    <w:rsid w:val="00177EC4"/>
    <w:rPr>
      <w:rFonts w:cs="Times New Roman"/>
      <w:b/>
      <w:bCs/>
      <w:sz w:val="20"/>
      <w:szCs w:val="20"/>
      <w:lang w:eastAsia="pt-BR"/>
    </w:rPr>
  </w:style>
  <w:style w:type="paragraph" w:customStyle="1" w:styleId="Sub-ttulodeclusula">
    <w:name w:val="Sub-título de cláusula"/>
    <w:autoRedefine/>
    <w:uiPriority w:val="99"/>
    <w:rsid w:val="00F22674"/>
    <w:pPr>
      <w:keepNext/>
      <w:widowControl w:val="0"/>
      <w:tabs>
        <w:tab w:val="left" w:pos="284"/>
        <w:tab w:val="left" w:pos="1440"/>
        <w:tab w:val="left" w:pos="2160"/>
        <w:tab w:val="left" w:pos="2880"/>
        <w:tab w:val="right" w:pos="8640"/>
      </w:tabs>
      <w:spacing w:before="100" w:beforeAutospacing="1"/>
    </w:pPr>
    <w:rPr>
      <w:rFonts w:ascii="Arial" w:hAnsi="Arial" w:cs="Arial"/>
      <w:color w:val="000000"/>
      <w:sz w:val="20"/>
    </w:rPr>
  </w:style>
  <w:style w:type="paragraph" w:customStyle="1" w:styleId="CTOApargrafo">
    <w:name w:val="CTO_A parágrafo"/>
    <w:basedOn w:val="CTO-TxtClau"/>
    <w:link w:val="CTOApargrafoChar"/>
    <w:uiPriority w:val="99"/>
    <w:rsid w:val="00871FCD"/>
    <w:pPr>
      <w:numPr>
        <w:numId w:val="50"/>
      </w:numPr>
    </w:pPr>
  </w:style>
  <w:style w:type="character" w:customStyle="1" w:styleId="CTOApargrafoChar">
    <w:name w:val="CTO_A parágrafo Char"/>
    <w:basedOn w:val="Fontepargpadro"/>
    <w:link w:val="CTOApargrafo"/>
    <w:uiPriority w:val="99"/>
    <w:locked/>
    <w:rsid w:val="00871FCD"/>
    <w:rPr>
      <w:rFonts w:ascii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99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99"/>
    <w:rsid w:val="008420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rsid w:val="0040140A"/>
    <w:rPr>
      <w:rFonts w:cs="Times New Roman"/>
      <w:vertAlign w:val="superscript"/>
    </w:rPr>
  </w:style>
  <w:style w:type="character" w:styleId="Hyperlink">
    <w:name w:val="Hyperlink"/>
    <w:basedOn w:val="Fontepargpadro"/>
    <w:uiPriority w:val="99"/>
    <w:rsid w:val="002C0CB1"/>
    <w:rPr>
      <w:rFonts w:cs="Times New Roman"/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semiHidden/>
    <w:rsid w:val="00D40E8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D40E8A"/>
    <w:rPr>
      <w:rFonts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rsid w:val="00093ABF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93ABF"/>
    <w:rPr>
      <w:rFonts w:cs="Times New Roman"/>
      <w:sz w:val="20"/>
      <w:szCs w:val="20"/>
      <w:lang w:eastAsia="pt-BR"/>
    </w:rPr>
  </w:style>
  <w:style w:type="paragraph" w:customStyle="1" w:styleId="CTO-SubtitClau">
    <w:name w:val="CTO - Subtit Clau."/>
    <w:basedOn w:val="Normal"/>
    <w:next w:val="Normal"/>
    <w:uiPriority w:val="99"/>
    <w:rsid w:val="00D035E8"/>
    <w:pPr>
      <w:keepNext/>
      <w:spacing w:before="240" w:after="240"/>
      <w:outlineLvl w:val="2"/>
    </w:pPr>
    <w:rPr>
      <w:rFonts w:ascii="Arial" w:hAnsi="Arial"/>
      <w:b/>
      <w:sz w:val="22"/>
    </w:rPr>
  </w:style>
  <w:style w:type="character" w:styleId="Refdecomentrio">
    <w:name w:val="annotation reference"/>
    <w:basedOn w:val="Fontepargpadro"/>
    <w:uiPriority w:val="99"/>
    <w:semiHidden/>
    <w:rsid w:val="00ED6A60"/>
    <w:rPr>
      <w:rFonts w:cs="Times New Roman"/>
      <w:sz w:val="16"/>
    </w:rPr>
  </w:style>
  <w:style w:type="paragraph" w:customStyle="1" w:styleId="CTO-TtCap">
    <w:name w:val="CTO - Tít. Cap."/>
    <w:basedOn w:val="Normal"/>
    <w:next w:val="CTO-NumClau"/>
    <w:uiPriority w:val="99"/>
    <w:rsid w:val="00ED6A60"/>
    <w:pPr>
      <w:pageBreakBefore/>
      <w:numPr>
        <w:numId w:val="1"/>
      </w:numPr>
      <w:spacing w:before="360" w:after="80"/>
      <w:jc w:val="center"/>
      <w:outlineLvl w:val="0"/>
    </w:pPr>
    <w:rPr>
      <w:rFonts w:ascii="Arial" w:hAnsi="Arial"/>
      <w:b/>
      <w:caps/>
      <w:sz w:val="22"/>
    </w:rPr>
  </w:style>
  <w:style w:type="paragraph" w:customStyle="1" w:styleId="CTO-NumClau">
    <w:name w:val="CTO - Num. Clau."/>
    <w:basedOn w:val="Normal"/>
    <w:next w:val="Normal"/>
    <w:uiPriority w:val="99"/>
    <w:rsid w:val="00ED6A60"/>
    <w:pPr>
      <w:keepNext/>
      <w:numPr>
        <w:ilvl w:val="1"/>
        <w:numId w:val="1"/>
      </w:numPr>
      <w:spacing w:before="960" w:after="600"/>
      <w:jc w:val="center"/>
      <w:outlineLvl w:val="1"/>
    </w:pPr>
    <w:rPr>
      <w:rFonts w:ascii="Arial" w:hAnsi="Arial"/>
      <w:b/>
      <w:caps/>
      <w:sz w:val="22"/>
    </w:rPr>
  </w:style>
  <w:style w:type="paragraph" w:customStyle="1" w:styleId="CTO-TxtClau">
    <w:name w:val="CTO - Txt Clau"/>
    <w:basedOn w:val="Normal"/>
    <w:link w:val="CTO-TxtClauChar"/>
    <w:uiPriority w:val="99"/>
    <w:rsid w:val="00ED6A60"/>
    <w:pPr>
      <w:numPr>
        <w:ilvl w:val="2"/>
        <w:numId w:val="1"/>
      </w:numPr>
      <w:spacing w:before="200" w:after="200" w:line="264" w:lineRule="auto"/>
      <w:jc w:val="both"/>
    </w:pPr>
    <w:rPr>
      <w:rFonts w:ascii="Arial" w:hAnsi="Arial"/>
      <w:sz w:val="22"/>
    </w:rPr>
  </w:style>
  <w:style w:type="paragraph" w:customStyle="1" w:styleId="CTOAsubpargrafo">
    <w:name w:val="CTO_A subparágrafo"/>
    <w:basedOn w:val="CTO-TxtClau"/>
    <w:link w:val="CTOAsubpargrafoChar"/>
    <w:uiPriority w:val="99"/>
    <w:rsid w:val="00ED6A60"/>
    <w:pPr>
      <w:numPr>
        <w:ilvl w:val="3"/>
      </w:numPr>
    </w:pPr>
  </w:style>
  <w:style w:type="character" w:customStyle="1" w:styleId="CTOAsubpargrafoChar">
    <w:name w:val="CTO_A subparágrafo Char"/>
    <w:basedOn w:val="Fontepargpadro"/>
    <w:link w:val="CTOAsubpargrafo"/>
    <w:uiPriority w:val="99"/>
    <w:locked/>
    <w:rsid w:val="00ED6A60"/>
    <w:rPr>
      <w:rFonts w:ascii="Arial" w:hAnsi="Arial" w:cs="Times New Roman"/>
      <w:sz w:val="20"/>
      <w:szCs w:val="20"/>
      <w:lang w:eastAsia="pt-BR"/>
    </w:rPr>
  </w:style>
  <w:style w:type="paragraph" w:customStyle="1" w:styleId="EstiloSubParagrafo">
    <w:name w:val="EstiloSubParagrafo"/>
    <w:basedOn w:val="Normal"/>
    <w:link w:val="EstiloSubParagrafoChar"/>
    <w:uiPriority w:val="99"/>
    <w:rsid w:val="003A5098"/>
    <w:pPr>
      <w:tabs>
        <w:tab w:val="left" w:pos="1985"/>
        <w:tab w:val="left" w:pos="2268"/>
      </w:tabs>
      <w:spacing w:before="200" w:after="200"/>
      <w:jc w:val="both"/>
    </w:pPr>
    <w:rPr>
      <w:rFonts w:ascii="Arial" w:hAnsi="Arial" w:cs="Arial"/>
      <w:bCs/>
      <w:color w:val="000000"/>
      <w:sz w:val="22"/>
      <w:szCs w:val="22"/>
    </w:rPr>
  </w:style>
  <w:style w:type="character" w:customStyle="1" w:styleId="EstiloSubParagrafoChar">
    <w:name w:val="EstiloSubParagrafo Char"/>
    <w:basedOn w:val="Fontepargpadro"/>
    <w:link w:val="EstiloSubParagrafo"/>
    <w:uiPriority w:val="99"/>
    <w:locked/>
    <w:rsid w:val="003A5098"/>
    <w:rPr>
      <w:rFonts w:ascii="Arial" w:hAnsi="Arial" w:cs="Arial"/>
      <w:bCs/>
      <w:color w:val="000000"/>
      <w:sz w:val="22"/>
      <w:szCs w:val="22"/>
      <w:lang w:eastAsia="pt-BR"/>
    </w:rPr>
  </w:style>
  <w:style w:type="character" w:customStyle="1" w:styleId="CTO-TxtClauChar">
    <w:name w:val="CTO - Txt Clau Char"/>
    <w:basedOn w:val="Fontepargpadro"/>
    <w:link w:val="CTO-TxtClau"/>
    <w:uiPriority w:val="99"/>
    <w:locked/>
    <w:rsid w:val="003A5098"/>
    <w:rPr>
      <w:rFonts w:ascii="Arial" w:hAnsi="Arial" w:cs="Times New Roman"/>
      <w:sz w:val="20"/>
      <w:szCs w:val="20"/>
      <w:lang w:eastAsia="pt-BR"/>
    </w:rPr>
  </w:style>
  <w:style w:type="paragraph" w:customStyle="1" w:styleId="CTO-TxtClau-N4">
    <w:name w:val="CTO - Txt Clau - N4"/>
    <w:basedOn w:val="Normal"/>
    <w:uiPriority w:val="99"/>
    <w:rsid w:val="00A84559"/>
    <w:pPr>
      <w:spacing w:before="200" w:after="200"/>
      <w:ind w:left="2160" w:hanging="360"/>
      <w:jc w:val="both"/>
    </w:pPr>
    <w:rPr>
      <w:rFonts w:ascii="Arial" w:hAnsi="Arial"/>
      <w:sz w:val="22"/>
    </w:rPr>
  </w:style>
  <w:style w:type="paragraph" w:customStyle="1" w:styleId="CTO-Pargrafos">
    <w:name w:val="CTO - Parágrafos"/>
    <w:basedOn w:val="Normal"/>
    <w:uiPriority w:val="99"/>
    <w:rsid w:val="00B853D2"/>
    <w:pPr>
      <w:numPr>
        <w:ilvl w:val="2"/>
        <w:numId w:val="28"/>
      </w:numPr>
      <w:spacing w:after="200" w:line="276" w:lineRule="auto"/>
      <w:jc w:val="both"/>
    </w:pPr>
    <w:rPr>
      <w:rFonts w:ascii="Arial" w:hAnsi="Arial"/>
      <w:sz w:val="22"/>
    </w:rPr>
  </w:style>
  <w:style w:type="paragraph" w:styleId="PargrafodaLista">
    <w:name w:val="List Paragraph"/>
    <w:basedOn w:val="Normal"/>
    <w:link w:val="PargrafodaListaChar"/>
    <w:uiPriority w:val="99"/>
    <w:qFormat/>
    <w:rsid w:val="003145D8"/>
    <w:pPr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rsid w:val="006056FB"/>
    <w:rPr>
      <w:rFonts w:ascii="Calibri" w:hAnsi="Calibri"/>
      <w:sz w:val="22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locked/>
    <w:rsid w:val="006056FB"/>
    <w:rPr>
      <w:rFonts w:ascii="Calibri" w:hAnsi="Calibri" w:cs="Times New Roman"/>
      <w:sz w:val="21"/>
      <w:szCs w:val="21"/>
    </w:rPr>
  </w:style>
  <w:style w:type="paragraph" w:customStyle="1" w:styleId="Edital-CT">
    <w:name w:val="Edital - CT"/>
    <w:link w:val="Edital-CTChar"/>
    <w:uiPriority w:val="99"/>
    <w:rsid w:val="006056FB"/>
    <w:pPr>
      <w:spacing w:before="240" w:after="120" w:line="288" w:lineRule="auto"/>
      <w:jc w:val="both"/>
    </w:pPr>
    <w:rPr>
      <w:rFonts w:ascii="Arial" w:hAnsi="Arial" w:cs="Arial"/>
      <w:szCs w:val="20"/>
    </w:rPr>
  </w:style>
  <w:style w:type="character" w:customStyle="1" w:styleId="Edital-CTChar">
    <w:name w:val="Edital - CT Char"/>
    <w:basedOn w:val="Fontepargpadro"/>
    <w:link w:val="Edital-CT"/>
    <w:uiPriority w:val="99"/>
    <w:locked/>
    <w:rsid w:val="006056FB"/>
    <w:rPr>
      <w:rFonts w:ascii="Arial" w:hAnsi="Arial" w:cs="Arial"/>
      <w:sz w:val="22"/>
      <w:lang w:val="pt-BR" w:eastAsia="pt-BR" w:bidi="ar-SA"/>
    </w:rPr>
  </w:style>
  <w:style w:type="character" w:customStyle="1" w:styleId="PargrafodaListaChar">
    <w:name w:val="Parágrafo da Lista Char"/>
    <w:link w:val="PargrafodaLista"/>
    <w:uiPriority w:val="99"/>
    <w:locked/>
    <w:rsid w:val="006157F9"/>
    <w:rPr>
      <w:sz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177EC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locked/>
    <w:rsid w:val="00177EC4"/>
    <w:rPr>
      <w:rFonts w:cs="Times New Roman"/>
      <w:b/>
      <w:bCs/>
      <w:sz w:val="20"/>
      <w:szCs w:val="20"/>
      <w:lang w:eastAsia="pt-BR"/>
    </w:rPr>
  </w:style>
  <w:style w:type="paragraph" w:customStyle="1" w:styleId="Sub-ttulodeclusula">
    <w:name w:val="Sub-título de cláusula"/>
    <w:autoRedefine/>
    <w:uiPriority w:val="99"/>
    <w:rsid w:val="00F22674"/>
    <w:pPr>
      <w:keepNext/>
      <w:widowControl w:val="0"/>
      <w:tabs>
        <w:tab w:val="left" w:pos="284"/>
        <w:tab w:val="left" w:pos="1440"/>
        <w:tab w:val="left" w:pos="2160"/>
        <w:tab w:val="left" w:pos="2880"/>
        <w:tab w:val="right" w:pos="8640"/>
      </w:tabs>
      <w:spacing w:before="100" w:beforeAutospacing="1"/>
    </w:pPr>
    <w:rPr>
      <w:rFonts w:ascii="Arial" w:hAnsi="Arial" w:cs="Arial"/>
      <w:color w:val="000000"/>
      <w:sz w:val="20"/>
    </w:rPr>
  </w:style>
  <w:style w:type="paragraph" w:customStyle="1" w:styleId="CTOApargrafo">
    <w:name w:val="CTO_A parágrafo"/>
    <w:basedOn w:val="CTO-TxtClau"/>
    <w:link w:val="CTOApargrafoChar"/>
    <w:uiPriority w:val="99"/>
    <w:rsid w:val="00871FCD"/>
    <w:pPr>
      <w:numPr>
        <w:numId w:val="50"/>
      </w:numPr>
    </w:pPr>
  </w:style>
  <w:style w:type="character" w:customStyle="1" w:styleId="CTOApargrafoChar">
    <w:name w:val="CTO_A parágrafo Char"/>
    <w:basedOn w:val="Fontepargpadro"/>
    <w:link w:val="CTOApargrafo"/>
    <w:uiPriority w:val="99"/>
    <w:locked/>
    <w:rsid w:val="00871FCD"/>
    <w:rPr>
      <w:rFonts w:ascii="Arial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DA886-25DE-4509-9FAE-9A8A27BA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1064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FORMULÁRIO DE COMENTÁRIOS/SUGESTÕES</vt:lpstr>
    </vt:vector>
  </TitlesOfParts>
  <Company>ANP</Company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COMENTÁRIOS/SUGESTÕES</dc:title>
  <dc:creator>Eduardo Peçanha</dc:creator>
  <cp:lastModifiedBy>Eduardo Peçanha</cp:lastModifiedBy>
  <cp:revision>4</cp:revision>
  <cp:lastPrinted>2013-01-24T15:49:00Z</cp:lastPrinted>
  <dcterms:created xsi:type="dcterms:W3CDTF">2013-07-29T20:35:00Z</dcterms:created>
  <dcterms:modified xsi:type="dcterms:W3CDTF">2013-07-29T21:34:00Z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MRPAM - 548261v5 </vt:lpwstr>
  </property>
</Properties>
</file>