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0F" w:rsidRPr="000C0894" w:rsidRDefault="006E3142" w:rsidP="00B27481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gramStart"/>
      <w:r w:rsidRPr="000C0894">
        <w:rPr>
          <w:rFonts w:ascii="Arial" w:hAnsi="Arial" w:cs="Arial"/>
          <w:b/>
          <w:sz w:val="24"/>
          <w:szCs w:val="24"/>
        </w:rPr>
        <w:t>I</w:t>
      </w:r>
      <w:r w:rsidR="0036380F" w:rsidRPr="000C0894">
        <w:rPr>
          <w:rFonts w:ascii="Arial" w:hAnsi="Arial" w:cs="Arial"/>
          <w:b/>
          <w:sz w:val="24"/>
          <w:szCs w:val="24"/>
        </w:rPr>
        <w:t>nstruç</w:t>
      </w:r>
      <w:r w:rsidR="008A590E" w:rsidRPr="000C0894">
        <w:rPr>
          <w:rFonts w:ascii="Arial" w:hAnsi="Arial" w:cs="Arial"/>
          <w:b/>
          <w:sz w:val="24"/>
          <w:szCs w:val="24"/>
        </w:rPr>
        <w:t>ões para</w:t>
      </w:r>
      <w:proofErr w:type="gramEnd"/>
      <w:r w:rsidR="0036380F" w:rsidRPr="000C0894">
        <w:rPr>
          <w:rFonts w:ascii="Arial" w:hAnsi="Arial" w:cs="Arial"/>
          <w:b/>
          <w:sz w:val="24"/>
          <w:szCs w:val="24"/>
        </w:rPr>
        <w:t xml:space="preserve"> preenchimento do formulário:</w:t>
      </w:r>
    </w:p>
    <w:p w:rsidR="0036380F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Documento</w:t>
      </w:r>
      <w:r w:rsidRPr="000C0894">
        <w:rPr>
          <w:rFonts w:ascii="Arial" w:hAnsi="Arial" w:cs="Arial"/>
          <w:sz w:val="24"/>
          <w:szCs w:val="24"/>
        </w:rPr>
        <w:t xml:space="preserve">, deve ser especificado o instrumento licitatório para o qual </w:t>
      </w:r>
      <w:r w:rsidR="002158EA" w:rsidRPr="000C0894">
        <w:rPr>
          <w:rFonts w:ascii="Arial" w:hAnsi="Arial" w:cs="Arial"/>
          <w:sz w:val="24"/>
          <w:szCs w:val="24"/>
        </w:rPr>
        <w:t>está sendo sugerida</w:t>
      </w:r>
      <w:r w:rsidR="00EA1DC4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modificação. </w:t>
      </w:r>
      <w:r w:rsidRPr="000C0894">
        <w:rPr>
          <w:rFonts w:ascii="Arial" w:hAnsi="Arial" w:cs="Arial"/>
          <w:sz w:val="24"/>
          <w:szCs w:val="24"/>
        </w:rPr>
        <w:t xml:space="preserve">Neste campo, </w:t>
      </w:r>
      <w:r w:rsidR="008A590E" w:rsidRPr="000C0894">
        <w:rPr>
          <w:rFonts w:ascii="Arial" w:hAnsi="Arial" w:cs="Arial"/>
          <w:sz w:val="24"/>
          <w:szCs w:val="24"/>
        </w:rPr>
        <w:t xml:space="preserve">deve-se </w:t>
      </w:r>
      <w:r w:rsidRPr="000C0894">
        <w:rPr>
          <w:rFonts w:ascii="Arial" w:hAnsi="Arial" w:cs="Arial"/>
          <w:sz w:val="24"/>
          <w:szCs w:val="24"/>
        </w:rPr>
        <w:t xml:space="preserve">digitar </w:t>
      </w:r>
      <w:r w:rsidR="008A590E" w:rsidRPr="000C0894">
        <w:rPr>
          <w:rFonts w:ascii="Arial" w:hAnsi="Arial" w:cs="Arial"/>
          <w:sz w:val="24"/>
          <w:szCs w:val="24"/>
        </w:rPr>
        <w:t xml:space="preserve">apenas </w:t>
      </w:r>
      <w:r w:rsidR="008A590E" w:rsidRPr="000C0894">
        <w:rPr>
          <w:rFonts w:ascii="Arial" w:hAnsi="Arial" w:cs="Arial"/>
          <w:sz w:val="24"/>
          <w:szCs w:val="24"/>
          <w:u w:val="single"/>
        </w:rPr>
        <w:t>Pré-e</w:t>
      </w:r>
      <w:r w:rsidRPr="000C0894">
        <w:rPr>
          <w:rFonts w:ascii="Arial" w:hAnsi="Arial" w:cs="Arial"/>
          <w:sz w:val="24"/>
          <w:szCs w:val="24"/>
          <w:u w:val="single"/>
        </w:rPr>
        <w:t>dital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="008A590E" w:rsidRPr="000C0894">
        <w:rPr>
          <w:rFonts w:ascii="Arial" w:hAnsi="Arial" w:cs="Arial"/>
          <w:sz w:val="24"/>
          <w:szCs w:val="24"/>
          <w:u w:val="single"/>
        </w:rPr>
        <w:t>Minuta do c</w:t>
      </w:r>
      <w:r w:rsidRPr="000C0894">
        <w:rPr>
          <w:rFonts w:ascii="Arial" w:hAnsi="Arial" w:cs="Arial"/>
          <w:sz w:val="24"/>
          <w:szCs w:val="24"/>
          <w:u w:val="single"/>
        </w:rPr>
        <w:t>ontrato</w:t>
      </w:r>
      <w:r w:rsidRPr="000C0894">
        <w:rPr>
          <w:rFonts w:ascii="Arial" w:hAnsi="Arial" w:cs="Arial"/>
          <w:sz w:val="24"/>
          <w:szCs w:val="24"/>
        </w:rPr>
        <w:t>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Natureza da sugestão</w:t>
      </w:r>
      <w:r w:rsidR="00EA1DC4" w:rsidRPr="000C0894">
        <w:rPr>
          <w:rFonts w:ascii="Arial" w:hAnsi="Arial" w:cs="Arial"/>
          <w:sz w:val="24"/>
          <w:szCs w:val="24"/>
        </w:rPr>
        <w:t>, deve ser indicado</w:t>
      </w:r>
      <w:r w:rsidRPr="000C0894">
        <w:rPr>
          <w:rFonts w:ascii="Arial" w:hAnsi="Arial" w:cs="Arial"/>
          <w:sz w:val="24"/>
          <w:szCs w:val="24"/>
        </w:rPr>
        <w:t xml:space="preserve"> se a sugestão proposta é </w:t>
      </w:r>
      <w:r w:rsidR="006E7756">
        <w:rPr>
          <w:rFonts w:ascii="Arial" w:hAnsi="Arial" w:cs="Arial"/>
          <w:sz w:val="24"/>
          <w:szCs w:val="24"/>
        </w:rPr>
        <w:t xml:space="preserve">de </w:t>
      </w:r>
      <w:r w:rsidRPr="000C0894">
        <w:rPr>
          <w:rFonts w:ascii="Arial" w:hAnsi="Arial" w:cs="Arial"/>
          <w:sz w:val="24"/>
          <w:szCs w:val="24"/>
          <w:u w:val="single"/>
        </w:rPr>
        <w:t>Inclusão</w:t>
      </w:r>
      <w:r w:rsidRPr="000C0894">
        <w:rPr>
          <w:rFonts w:ascii="Arial" w:hAnsi="Arial" w:cs="Arial"/>
          <w:sz w:val="24"/>
          <w:szCs w:val="24"/>
        </w:rPr>
        <w:t xml:space="preserve">, </w:t>
      </w:r>
      <w:r w:rsidRPr="000C0894">
        <w:rPr>
          <w:rFonts w:ascii="Arial" w:hAnsi="Arial" w:cs="Arial"/>
          <w:sz w:val="24"/>
          <w:szCs w:val="24"/>
          <w:u w:val="single"/>
        </w:rPr>
        <w:t>Alteração</w:t>
      </w:r>
      <w:r w:rsidRPr="000C0894">
        <w:rPr>
          <w:rFonts w:ascii="Arial" w:hAnsi="Arial" w:cs="Arial"/>
          <w:sz w:val="24"/>
          <w:szCs w:val="24"/>
        </w:rPr>
        <w:t xml:space="preserve"> ou </w:t>
      </w:r>
      <w:r w:rsidRPr="000C0894">
        <w:rPr>
          <w:rFonts w:ascii="Arial" w:hAnsi="Arial" w:cs="Arial"/>
          <w:sz w:val="24"/>
          <w:szCs w:val="24"/>
          <w:u w:val="single"/>
        </w:rPr>
        <w:t>Exclusão</w:t>
      </w:r>
      <w:r w:rsidRPr="000C0894">
        <w:rPr>
          <w:rFonts w:ascii="Arial" w:hAnsi="Arial" w:cs="Arial"/>
          <w:sz w:val="24"/>
          <w:szCs w:val="24"/>
        </w:rPr>
        <w:t>;</w:t>
      </w:r>
    </w:p>
    <w:p w:rsidR="008A590E" w:rsidRPr="000C0894" w:rsidRDefault="0036380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Item</w:t>
      </w:r>
      <w:r w:rsidR="006E7756">
        <w:rPr>
          <w:rFonts w:ascii="Arial" w:hAnsi="Arial" w:cs="Arial"/>
          <w:sz w:val="24"/>
          <w:szCs w:val="24"/>
        </w:rPr>
        <w:t>, deve ser discriminado</w:t>
      </w:r>
      <w:r w:rsidRPr="000C0894">
        <w:rPr>
          <w:rFonts w:ascii="Arial" w:hAnsi="Arial" w:cs="Arial"/>
          <w:sz w:val="24"/>
          <w:szCs w:val="24"/>
        </w:rPr>
        <w:t xml:space="preserve"> </w:t>
      </w:r>
      <w:r w:rsidR="008A590E" w:rsidRPr="000C0894">
        <w:rPr>
          <w:rFonts w:ascii="Arial" w:hAnsi="Arial" w:cs="Arial"/>
          <w:sz w:val="24"/>
          <w:szCs w:val="24"/>
        </w:rPr>
        <w:t>o item do Pré-edital, ou a cláusula da Minuta do contrato, ou, ainda, o Anexo p</w:t>
      </w:r>
      <w:r w:rsidR="002158EA" w:rsidRPr="000C0894">
        <w:rPr>
          <w:rFonts w:ascii="Arial" w:hAnsi="Arial" w:cs="Arial"/>
          <w:sz w:val="24"/>
          <w:szCs w:val="24"/>
        </w:rPr>
        <w:t xml:space="preserve">ara o qual </w:t>
      </w:r>
      <w:r w:rsidR="00BA4C9C" w:rsidRPr="000C0894">
        <w:rPr>
          <w:rFonts w:ascii="Arial" w:hAnsi="Arial" w:cs="Arial"/>
          <w:sz w:val="24"/>
          <w:szCs w:val="24"/>
        </w:rPr>
        <w:t xml:space="preserve">está sendo sugerida modificação. </w:t>
      </w:r>
      <w:r w:rsidR="008A590E" w:rsidRPr="000C0894">
        <w:rPr>
          <w:rFonts w:ascii="Arial" w:hAnsi="Arial" w:cs="Arial"/>
          <w:sz w:val="24"/>
          <w:szCs w:val="24"/>
        </w:rPr>
        <w:t xml:space="preserve">Neste campo, deve-se digitar apenas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do item</w:t>
      </w:r>
      <w:r w:rsidR="008A590E" w:rsidRPr="000C0894">
        <w:rPr>
          <w:rFonts w:ascii="Arial" w:hAnsi="Arial" w:cs="Arial"/>
          <w:sz w:val="24"/>
          <w:szCs w:val="24"/>
        </w:rPr>
        <w:t xml:space="preserve"> ou o </w:t>
      </w:r>
      <w:r w:rsidR="008A590E" w:rsidRPr="000C0894">
        <w:rPr>
          <w:rFonts w:ascii="Arial" w:hAnsi="Arial" w:cs="Arial"/>
          <w:sz w:val="24"/>
          <w:szCs w:val="24"/>
          <w:u w:val="single"/>
        </w:rPr>
        <w:t>número da cláusula</w:t>
      </w:r>
      <w:r w:rsidR="008A590E" w:rsidRPr="000C0894">
        <w:rPr>
          <w:rFonts w:ascii="Arial" w:hAnsi="Arial" w:cs="Arial"/>
          <w:sz w:val="24"/>
          <w:szCs w:val="24"/>
        </w:rPr>
        <w:t>, sem detalhar o seu título</w:t>
      </w:r>
      <w:r w:rsidR="000C7F3F" w:rsidRPr="000C0894">
        <w:rPr>
          <w:rFonts w:ascii="Arial" w:hAnsi="Arial" w:cs="Arial"/>
          <w:sz w:val="24"/>
          <w:szCs w:val="24"/>
        </w:rPr>
        <w:t>.</w:t>
      </w:r>
      <w:r w:rsidR="00264138">
        <w:rPr>
          <w:rFonts w:ascii="Arial" w:hAnsi="Arial" w:cs="Arial"/>
          <w:sz w:val="24"/>
          <w:szCs w:val="24"/>
        </w:rPr>
        <w:t xml:space="preserve"> No caso de sugestão à Anexo, </w:t>
      </w:r>
      <w:r w:rsidR="00FB378C">
        <w:rPr>
          <w:rFonts w:ascii="Arial" w:hAnsi="Arial" w:cs="Arial"/>
          <w:sz w:val="24"/>
          <w:szCs w:val="24"/>
        </w:rPr>
        <w:t xml:space="preserve">deve-se </w:t>
      </w:r>
      <w:r w:rsidR="00264138">
        <w:rPr>
          <w:rFonts w:ascii="Arial" w:hAnsi="Arial" w:cs="Arial"/>
          <w:sz w:val="24"/>
          <w:szCs w:val="24"/>
        </w:rPr>
        <w:t xml:space="preserve">incluir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Anexo</w:t>
      </w:r>
      <w:r w:rsidR="00264138">
        <w:rPr>
          <w:rFonts w:ascii="Arial" w:hAnsi="Arial" w:cs="Arial"/>
          <w:sz w:val="24"/>
          <w:szCs w:val="24"/>
        </w:rPr>
        <w:t xml:space="preserve"> e o </w:t>
      </w:r>
      <w:r w:rsidR="00264138" w:rsidRPr="00264138">
        <w:rPr>
          <w:rFonts w:ascii="Arial" w:hAnsi="Arial" w:cs="Arial"/>
          <w:sz w:val="24"/>
          <w:szCs w:val="24"/>
          <w:u w:val="single"/>
        </w:rPr>
        <w:t>número do item</w:t>
      </w:r>
      <w:r w:rsidR="00264138">
        <w:rPr>
          <w:rFonts w:ascii="Arial" w:hAnsi="Arial" w:cs="Arial"/>
          <w:sz w:val="24"/>
          <w:szCs w:val="24"/>
        </w:rPr>
        <w:t xml:space="preserve"> objeto da sugestão</w:t>
      </w:r>
      <w:r w:rsidR="00FB378C">
        <w:rPr>
          <w:rFonts w:ascii="Arial" w:hAnsi="Arial" w:cs="Arial"/>
          <w:sz w:val="24"/>
          <w:szCs w:val="24"/>
        </w:rPr>
        <w:t>, caso existente</w:t>
      </w:r>
      <w:r w:rsidR="00264138">
        <w:rPr>
          <w:rFonts w:ascii="Arial" w:hAnsi="Arial" w:cs="Arial"/>
          <w:sz w:val="24"/>
          <w:szCs w:val="24"/>
        </w:rPr>
        <w:t>.</w:t>
      </w:r>
      <w:r w:rsidR="000C7F3F" w:rsidRPr="000C0894">
        <w:rPr>
          <w:rFonts w:ascii="Arial" w:hAnsi="Arial" w:cs="Arial"/>
          <w:sz w:val="24"/>
          <w:szCs w:val="24"/>
        </w:rPr>
        <w:t xml:space="preserve"> </w:t>
      </w:r>
      <w:r w:rsidR="002158EA" w:rsidRPr="000C0894">
        <w:rPr>
          <w:rFonts w:ascii="Arial" w:hAnsi="Arial" w:cs="Arial"/>
          <w:sz w:val="24"/>
          <w:szCs w:val="24"/>
        </w:rPr>
        <w:t xml:space="preserve">Caso a sugestão seja de </w:t>
      </w:r>
      <w:r w:rsidR="002158EA" w:rsidRPr="000C0894">
        <w:rPr>
          <w:rFonts w:ascii="Arial" w:hAnsi="Arial" w:cs="Arial"/>
          <w:sz w:val="24"/>
          <w:szCs w:val="24"/>
          <w:u w:val="single"/>
        </w:rPr>
        <w:t>Inclusão</w:t>
      </w:r>
      <w:r w:rsidR="002158EA" w:rsidRPr="000C0894">
        <w:rPr>
          <w:rFonts w:ascii="Arial" w:hAnsi="Arial" w:cs="Arial"/>
          <w:sz w:val="24"/>
          <w:szCs w:val="24"/>
        </w:rPr>
        <w:t>, deve-se es</w:t>
      </w:r>
      <w:r w:rsidR="00264138">
        <w:rPr>
          <w:rFonts w:ascii="Arial" w:hAnsi="Arial" w:cs="Arial"/>
          <w:sz w:val="24"/>
          <w:szCs w:val="24"/>
        </w:rPr>
        <w:t>pecificar o número que o item ou a c</w:t>
      </w:r>
      <w:r w:rsidR="002158EA" w:rsidRPr="000C0894">
        <w:rPr>
          <w:rFonts w:ascii="Arial" w:hAnsi="Arial" w:cs="Arial"/>
          <w:sz w:val="24"/>
          <w:szCs w:val="24"/>
        </w:rPr>
        <w:t xml:space="preserve">láusula teria </w:t>
      </w:r>
      <w:r w:rsidR="000C7F3F" w:rsidRPr="000C0894">
        <w:rPr>
          <w:rFonts w:ascii="Arial" w:hAnsi="Arial" w:cs="Arial"/>
          <w:sz w:val="24"/>
          <w:szCs w:val="24"/>
        </w:rPr>
        <w:t>caso</w:t>
      </w:r>
      <w:r w:rsidR="002158EA" w:rsidRPr="000C0894">
        <w:rPr>
          <w:rFonts w:ascii="Arial" w:hAnsi="Arial" w:cs="Arial"/>
          <w:sz w:val="24"/>
          <w:szCs w:val="24"/>
        </w:rPr>
        <w:t xml:space="preserve"> a sugestão fosse acatada pela ANP;</w:t>
      </w:r>
    </w:p>
    <w:p w:rsidR="002158EA" w:rsidRPr="000C0894" w:rsidRDefault="002158EA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="00BA4C9C" w:rsidRPr="000C0894">
        <w:rPr>
          <w:rFonts w:ascii="Arial" w:hAnsi="Arial" w:cs="Arial"/>
          <w:sz w:val="24"/>
          <w:szCs w:val="24"/>
          <w:u w:val="single"/>
        </w:rPr>
        <w:t>Proposta de alteração</w:t>
      </w:r>
      <w:r w:rsidR="00BA4C9C" w:rsidRPr="000C0894">
        <w:rPr>
          <w:rFonts w:ascii="Arial" w:hAnsi="Arial" w:cs="Arial"/>
          <w:sz w:val="24"/>
          <w:szCs w:val="24"/>
        </w:rPr>
        <w:t xml:space="preserve">, </w:t>
      </w:r>
      <w:r w:rsidR="000C7F3F" w:rsidRPr="000C0894">
        <w:rPr>
          <w:rFonts w:ascii="Arial" w:hAnsi="Arial" w:cs="Arial"/>
          <w:sz w:val="24"/>
          <w:szCs w:val="24"/>
        </w:rPr>
        <w:t xml:space="preserve">deve ser redigida a redação proposta para o item, em sua versão final. Não se deve usar texto tachado, negrito, sublinhado ou destacado em cores. Caso a sugestão seja de </w:t>
      </w:r>
      <w:r w:rsidR="000C7F3F" w:rsidRPr="000C0894">
        <w:rPr>
          <w:rFonts w:ascii="Arial" w:hAnsi="Arial" w:cs="Arial"/>
          <w:sz w:val="24"/>
          <w:szCs w:val="24"/>
          <w:u w:val="single"/>
        </w:rPr>
        <w:t>Exclusão</w:t>
      </w:r>
      <w:r w:rsidR="00932C2C" w:rsidRPr="000C0894">
        <w:rPr>
          <w:rFonts w:ascii="Arial" w:hAnsi="Arial" w:cs="Arial"/>
          <w:sz w:val="24"/>
          <w:szCs w:val="24"/>
        </w:rPr>
        <w:t>, deve-</w:t>
      </w:r>
      <w:r w:rsidR="000C7F3F" w:rsidRPr="000C0894">
        <w:rPr>
          <w:rFonts w:ascii="Arial" w:hAnsi="Arial" w:cs="Arial"/>
          <w:sz w:val="24"/>
          <w:szCs w:val="24"/>
        </w:rPr>
        <w:t>se deixar o campo em branco;</w:t>
      </w:r>
    </w:p>
    <w:p w:rsidR="000C7F3F" w:rsidRPr="000C0894" w:rsidRDefault="000C7F3F" w:rsidP="00B27481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C0894">
        <w:rPr>
          <w:rFonts w:ascii="Arial" w:hAnsi="Arial" w:cs="Arial"/>
          <w:sz w:val="24"/>
          <w:szCs w:val="24"/>
        </w:rPr>
        <w:t xml:space="preserve">No campo </w:t>
      </w:r>
      <w:r w:rsidRPr="000C0894">
        <w:rPr>
          <w:rFonts w:ascii="Arial" w:hAnsi="Arial" w:cs="Arial"/>
          <w:sz w:val="24"/>
          <w:szCs w:val="24"/>
          <w:u w:val="single"/>
        </w:rPr>
        <w:t>Justificativa</w:t>
      </w:r>
      <w:r w:rsidRPr="000C0894">
        <w:rPr>
          <w:rFonts w:ascii="Arial" w:hAnsi="Arial" w:cs="Arial"/>
          <w:sz w:val="24"/>
          <w:szCs w:val="24"/>
        </w:rPr>
        <w:t xml:space="preserve">, deve ser descrita </w:t>
      </w:r>
      <w:r w:rsidR="00EA1DC4" w:rsidRPr="000C0894">
        <w:rPr>
          <w:rFonts w:ascii="Arial" w:hAnsi="Arial" w:cs="Arial"/>
          <w:sz w:val="24"/>
          <w:szCs w:val="24"/>
        </w:rPr>
        <w:t xml:space="preserve">a </w:t>
      </w:r>
      <w:r w:rsidRPr="000C0894">
        <w:rPr>
          <w:rFonts w:ascii="Arial" w:hAnsi="Arial" w:cs="Arial"/>
          <w:sz w:val="24"/>
          <w:szCs w:val="24"/>
        </w:rPr>
        <w:t xml:space="preserve">justificativa </w:t>
      </w:r>
      <w:r w:rsidR="00EA1DC4" w:rsidRPr="000C0894">
        <w:rPr>
          <w:rFonts w:ascii="Arial" w:hAnsi="Arial" w:cs="Arial"/>
          <w:sz w:val="24"/>
          <w:szCs w:val="24"/>
        </w:rPr>
        <w:t xml:space="preserve">para a sugestão proposta. </w:t>
      </w:r>
    </w:p>
    <w:p w:rsidR="006E7756" w:rsidRDefault="006E7756" w:rsidP="008A590E">
      <w:pPr>
        <w:rPr>
          <w:rFonts w:ascii="Arial" w:hAnsi="Arial" w:cs="Arial"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FB378C" w:rsidRDefault="00FB378C" w:rsidP="008A590E">
      <w:pPr>
        <w:rPr>
          <w:rFonts w:ascii="Arial" w:hAnsi="Arial" w:cs="Arial"/>
          <w:b/>
          <w:sz w:val="24"/>
          <w:szCs w:val="24"/>
        </w:rPr>
      </w:pPr>
    </w:p>
    <w:p w:rsidR="008A590E" w:rsidRPr="00FB378C" w:rsidRDefault="008A590E" w:rsidP="00FB378C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B378C">
        <w:rPr>
          <w:rFonts w:ascii="Arial" w:hAnsi="Arial" w:cs="Arial"/>
          <w:b/>
          <w:sz w:val="24"/>
          <w:szCs w:val="24"/>
        </w:rPr>
        <w:t>E</w:t>
      </w:r>
      <w:r w:rsidR="00932C2C" w:rsidRPr="00FB378C">
        <w:rPr>
          <w:rFonts w:ascii="Arial" w:hAnsi="Arial" w:cs="Arial"/>
          <w:b/>
          <w:sz w:val="24"/>
          <w:szCs w:val="24"/>
        </w:rPr>
        <w:t>xemplo de preenchimento do formulário de comentários e sugestões:</w:t>
      </w:r>
    </w:p>
    <w:p w:rsidR="008A590E" w:rsidRPr="000C0894" w:rsidRDefault="008A590E" w:rsidP="00FB378C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comgrelh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536"/>
        <w:gridCol w:w="1523"/>
        <w:gridCol w:w="1523"/>
        <w:gridCol w:w="4950"/>
        <w:gridCol w:w="4644"/>
      </w:tblGrid>
      <w:tr w:rsidR="00932C2C" w:rsidRPr="000C0894" w:rsidTr="00F74D5F">
        <w:trPr>
          <w:trHeight w:val="1701"/>
          <w:tblHeader/>
        </w:trPr>
        <w:tc>
          <w:tcPr>
            <w:tcW w:w="542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7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6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8" w:type="pct"/>
            <w:vAlign w:val="center"/>
          </w:tcPr>
          <w:p w:rsidR="002158EA" w:rsidRPr="000C0894" w:rsidRDefault="002158EA" w:rsidP="00FB378C">
            <w:pPr>
              <w:pStyle w:val="Legenda"/>
              <w:spacing w:before="120" w:after="120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0C0894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E21746" w:rsidRPr="000C0894" w:rsidTr="00F74D5F">
        <w:trPr>
          <w:trHeight w:val="1701"/>
        </w:trPr>
        <w:tc>
          <w:tcPr>
            <w:tcW w:w="542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Minuta do contrato</w:t>
            </w:r>
          </w:p>
        </w:tc>
        <w:tc>
          <w:tcPr>
            <w:tcW w:w="537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 xml:space="preserve">Anexo </w:t>
            </w:r>
            <w:r>
              <w:rPr>
                <w:rFonts w:cs="Arial"/>
                <w:color w:val="000000" w:themeColor="text1"/>
                <w:szCs w:val="24"/>
              </w:rPr>
              <w:t>II – 3.2.1</w:t>
            </w:r>
          </w:p>
        </w:tc>
        <w:tc>
          <w:tcPr>
            <w:tcW w:w="1746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Texto proposto.</w:t>
            </w:r>
          </w:p>
        </w:tc>
        <w:tc>
          <w:tcPr>
            <w:tcW w:w="1638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Justificativa.</w:t>
            </w:r>
          </w:p>
        </w:tc>
      </w:tr>
      <w:tr w:rsidR="00E21746" w:rsidRPr="000C0894" w:rsidTr="00F74D5F">
        <w:trPr>
          <w:trHeight w:val="1701"/>
        </w:trPr>
        <w:tc>
          <w:tcPr>
            <w:tcW w:w="542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7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Exclusão</w:t>
            </w:r>
          </w:p>
        </w:tc>
        <w:tc>
          <w:tcPr>
            <w:tcW w:w="537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1.4.3</w:t>
            </w:r>
          </w:p>
        </w:tc>
        <w:tc>
          <w:tcPr>
            <w:tcW w:w="1746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8" w:type="pct"/>
            <w:vAlign w:val="center"/>
          </w:tcPr>
          <w:p w:rsidR="00E21746" w:rsidRPr="000C0894" w:rsidRDefault="00E217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 w:rsidRPr="000C0894">
              <w:rPr>
                <w:rFonts w:cs="Arial"/>
                <w:color w:val="000000" w:themeColor="text1"/>
                <w:szCs w:val="24"/>
              </w:rPr>
              <w:t>Justificativa</w:t>
            </w:r>
          </w:p>
        </w:tc>
      </w:tr>
    </w:tbl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</w:p>
    <w:p w:rsidR="006E3142" w:rsidRPr="000C0894" w:rsidRDefault="006E3142" w:rsidP="00FB378C">
      <w:pPr>
        <w:pStyle w:val="Legenda"/>
        <w:spacing w:before="120" w:after="120" w:line="360" w:lineRule="auto"/>
        <w:jc w:val="both"/>
        <w:rPr>
          <w:rFonts w:cs="Arial"/>
          <w:b/>
          <w:szCs w:val="24"/>
        </w:rPr>
      </w:pPr>
      <w:proofErr w:type="gramStart"/>
      <w:r w:rsidRPr="000C0894">
        <w:rPr>
          <w:rFonts w:cs="Arial"/>
          <w:b/>
          <w:szCs w:val="24"/>
        </w:rPr>
        <w:t>Instruções para</w:t>
      </w:r>
      <w:proofErr w:type="gramEnd"/>
      <w:r w:rsidRPr="000C0894">
        <w:rPr>
          <w:rFonts w:cs="Arial"/>
          <w:b/>
          <w:szCs w:val="24"/>
        </w:rPr>
        <w:t xml:space="preserve"> envio do formulário:</w:t>
      </w:r>
    </w:p>
    <w:p w:rsidR="008A590E" w:rsidRPr="008A590E" w:rsidRDefault="006E3142" w:rsidP="00B27481">
      <w:pPr>
        <w:pStyle w:val="Legenda"/>
        <w:spacing w:before="120" w:after="120" w:line="360" w:lineRule="auto"/>
        <w:jc w:val="both"/>
        <w:rPr>
          <w:rFonts w:cs="Arial"/>
          <w:szCs w:val="24"/>
        </w:rPr>
      </w:pPr>
      <w:r w:rsidRPr="000C0894">
        <w:rPr>
          <w:rFonts w:cs="Arial"/>
          <w:szCs w:val="24"/>
        </w:rPr>
        <w:t xml:space="preserve">Após o preenchimento deste formulário, remeta-o à Agência Nacional do Petróleo, Gás Natural e Biocombustíveis (ANP) até </w:t>
      </w:r>
      <w:r w:rsidRPr="000C0894">
        <w:rPr>
          <w:rFonts w:eastAsia="PMingLiU" w:cs="Arial"/>
          <w:color w:val="000000"/>
          <w:szCs w:val="24"/>
        </w:rPr>
        <w:t xml:space="preserve">o dia </w:t>
      </w:r>
      <w:r w:rsidRPr="00913328">
        <w:rPr>
          <w:rFonts w:eastAsia="PMingLiU" w:cs="Arial"/>
          <w:b/>
          <w:color w:val="000000"/>
          <w:szCs w:val="24"/>
        </w:rPr>
        <w:t>11 de setembro de 2013</w:t>
      </w:r>
      <w:r w:rsidRPr="000C0894">
        <w:rPr>
          <w:rFonts w:eastAsia="PMingLiU" w:cs="Arial"/>
          <w:color w:val="000000"/>
          <w:szCs w:val="24"/>
        </w:rPr>
        <w:t xml:space="preserve"> </w:t>
      </w:r>
      <w:r w:rsidRPr="000C0894">
        <w:rPr>
          <w:rFonts w:cs="Arial"/>
          <w:szCs w:val="24"/>
        </w:rPr>
        <w:t>pelo</w:t>
      </w:r>
      <w:r w:rsidRPr="000C0894">
        <w:rPr>
          <w:rFonts w:cs="Arial"/>
          <w:b/>
          <w:szCs w:val="24"/>
        </w:rPr>
        <w:t xml:space="preserve"> </w:t>
      </w:r>
      <w:proofErr w:type="gramStart"/>
      <w:r w:rsidRPr="000C0894">
        <w:rPr>
          <w:rFonts w:cs="Arial"/>
          <w:szCs w:val="24"/>
        </w:rPr>
        <w:t>e-mail</w:t>
      </w:r>
      <w:proofErr w:type="gramEnd"/>
      <w:r w:rsidRPr="000C0894">
        <w:rPr>
          <w:rFonts w:cs="Arial"/>
          <w:szCs w:val="24"/>
        </w:rPr>
        <w:t xml:space="preserve"> </w:t>
      </w:r>
      <w:hyperlink r:id="rId9" w:history="1">
        <w:r w:rsidRPr="000C0894">
          <w:rPr>
            <w:rStyle w:val="Hiperligao"/>
            <w:rFonts w:cs="Arial"/>
            <w:szCs w:val="24"/>
          </w:rPr>
          <w:t>rodadas@anp.gov.br</w:t>
        </w:r>
      </w:hyperlink>
      <w:r w:rsidRPr="000C0894">
        <w:rPr>
          <w:rFonts w:cs="Arial"/>
          <w:szCs w:val="24"/>
        </w:rPr>
        <w:t xml:space="preserve">. </w:t>
      </w:r>
      <w:r w:rsidRPr="000C0894">
        <w:rPr>
          <w:rFonts w:cs="Arial"/>
          <w:snapToGrid w:val="0"/>
          <w:color w:val="000000"/>
          <w:szCs w:val="24"/>
        </w:rPr>
        <w:t>A utilização deste formulário é obrigatória. Não serão aceitas sugestões e comentários fora do padrão deste formulário.</w:t>
      </w:r>
    </w:p>
    <w:p w:rsidR="006E3142" w:rsidRDefault="006E3142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/>
          <w:b/>
          <w:szCs w:val="24"/>
        </w:rPr>
        <w:br w:type="page"/>
      </w:r>
    </w:p>
    <w:p w:rsidR="006E3142" w:rsidRPr="00C855A3" w:rsidRDefault="006E3142" w:rsidP="00615A71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855A3">
        <w:rPr>
          <w:rFonts w:ascii="Arial" w:hAnsi="Arial" w:cs="Arial"/>
          <w:b/>
          <w:sz w:val="28"/>
        </w:rPr>
        <w:lastRenderedPageBreak/>
        <w:t xml:space="preserve">FORMULÁRIO DE </w:t>
      </w:r>
      <w:r>
        <w:rPr>
          <w:rFonts w:ascii="Arial" w:hAnsi="Arial" w:cs="Arial"/>
          <w:b/>
          <w:sz w:val="28"/>
        </w:rPr>
        <w:t>COMENTÁRIOS E SUGESTÕES</w:t>
      </w:r>
    </w:p>
    <w:p w:rsidR="006E3142" w:rsidRPr="0062557C" w:rsidRDefault="006E3142" w:rsidP="00615A71">
      <w:pPr>
        <w:pStyle w:val="Legenda"/>
        <w:spacing w:before="120" w:after="120" w:line="360" w:lineRule="auto"/>
        <w:jc w:val="center"/>
        <w:rPr>
          <w:rFonts w:cs="Arial"/>
        </w:rPr>
      </w:pPr>
      <w:r>
        <w:rPr>
          <w:rFonts w:cs="Arial"/>
        </w:rPr>
        <w:t>CONSULTA</w:t>
      </w:r>
      <w:r w:rsidRPr="0062557C">
        <w:rPr>
          <w:rFonts w:cs="Arial"/>
        </w:rPr>
        <w:t xml:space="preserve"> PÚBLICA Nº </w:t>
      </w:r>
      <w:r>
        <w:rPr>
          <w:rFonts w:cs="Arial"/>
        </w:rPr>
        <w:t>25</w:t>
      </w:r>
      <w:r w:rsidRPr="0062557C">
        <w:rPr>
          <w:rFonts w:cs="Arial"/>
        </w:rPr>
        <w:t>/</w:t>
      </w:r>
      <w:r>
        <w:rPr>
          <w:rFonts w:cs="Arial"/>
        </w:rPr>
        <w:t>2013</w:t>
      </w:r>
      <w:r w:rsidRPr="0062557C">
        <w:rPr>
          <w:rFonts w:cs="Arial"/>
        </w:rPr>
        <w:t xml:space="preserve"> </w:t>
      </w:r>
      <w:r>
        <w:rPr>
          <w:rFonts w:cs="Arial"/>
        </w:rPr>
        <w:t>–</w:t>
      </w:r>
      <w:r w:rsidRPr="0062557C">
        <w:rPr>
          <w:rFonts w:cs="Arial"/>
        </w:rPr>
        <w:t xml:space="preserve"> </w:t>
      </w:r>
      <w:r>
        <w:rPr>
          <w:rFonts w:cs="Arial"/>
        </w:rPr>
        <w:t>23/08/2013 a 11/09/2013</w:t>
      </w: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p w:rsidR="006E3142" w:rsidRDefault="006E3142" w:rsidP="00842086">
      <w:pPr>
        <w:pStyle w:val="Legenda"/>
        <w:jc w:val="both"/>
        <w:rPr>
          <w:rFonts w:cs="Arial"/>
          <w:b/>
          <w:szCs w:val="24"/>
        </w:rPr>
      </w:pPr>
    </w:p>
    <w:tbl>
      <w:tblPr>
        <w:tblStyle w:val="Tabelacomgrelha"/>
        <w:tblW w:w="5000" w:type="pct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536"/>
        <w:gridCol w:w="1523"/>
        <w:gridCol w:w="1523"/>
        <w:gridCol w:w="4950"/>
        <w:gridCol w:w="4644"/>
      </w:tblGrid>
      <w:tr w:rsidR="006E3142" w:rsidRPr="00932C2C" w:rsidTr="001E2A46">
        <w:trPr>
          <w:trHeight w:val="850"/>
          <w:tblHeader/>
        </w:trPr>
        <w:tc>
          <w:tcPr>
            <w:tcW w:w="542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Documento</w:t>
            </w:r>
          </w:p>
        </w:tc>
        <w:tc>
          <w:tcPr>
            <w:tcW w:w="53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Natureza da sugestão</w:t>
            </w:r>
          </w:p>
        </w:tc>
        <w:tc>
          <w:tcPr>
            <w:tcW w:w="537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Item</w:t>
            </w:r>
          </w:p>
        </w:tc>
        <w:tc>
          <w:tcPr>
            <w:tcW w:w="1746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Proposta de alteração</w:t>
            </w:r>
          </w:p>
        </w:tc>
        <w:tc>
          <w:tcPr>
            <w:tcW w:w="1638" w:type="pct"/>
            <w:tcBorders>
              <w:bottom w:val="dashSmallGap" w:sz="4" w:space="0" w:color="BFBFBF" w:themeColor="background1" w:themeShade="BF"/>
            </w:tcBorders>
            <w:vAlign w:val="center"/>
          </w:tcPr>
          <w:p w:rsidR="006E3142" w:rsidRPr="00932C2C" w:rsidRDefault="006E3142" w:rsidP="000C0894">
            <w:pPr>
              <w:pStyle w:val="Legenda"/>
              <w:jc w:val="center"/>
              <w:rPr>
                <w:rFonts w:cs="Arial"/>
                <w:b/>
                <w:color w:val="000000" w:themeColor="text1"/>
                <w:szCs w:val="24"/>
              </w:rPr>
            </w:pPr>
            <w:r w:rsidRPr="00932C2C">
              <w:rPr>
                <w:rFonts w:cs="Arial"/>
                <w:b/>
                <w:color w:val="000000" w:themeColor="text1"/>
                <w:szCs w:val="24"/>
              </w:rPr>
              <w:t>Justificativa</w:t>
            </w:r>
          </w:p>
        </w:tc>
      </w:tr>
      <w:tr w:rsidR="001E2A46" w:rsidRPr="00932C2C" w:rsidTr="001E2A46">
        <w:trPr>
          <w:trHeight w:val="2268"/>
        </w:trPr>
        <w:tc>
          <w:tcPr>
            <w:tcW w:w="542" w:type="pct"/>
            <w:vAlign w:val="center"/>
          </w:tcPr>
          <w:p w:rsidR="001E2A46" w:rsidRPr="000C0894" w:rsidRDefault="001E2A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Pré-edital</w:t>
            </w:r>
          </w:p>
        </w:tc>
        <w:tc>
          <w:tcPr>
            <w:tcW w:w="537" w:type="pct"/>
            <w:vAlign w:val="center"/>
          </w:tcPr>
          <w:p w:rsidR="001E2A46" w:rsidRPr="000C0894" w:rsidRDefault="001E2A46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1E2A46" w:rsidRPr="000C0894" w:rsidRDefault="00C40AD3" w:rsidP="00EF443E">
            <w:pPr>
              <w:pStyle w:val="Legenda"/>
              <w:spacing w:before="120" w:after="120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2.1</w:t>
            </w:r>
          </w:p>
        </w:tc>
        <w:tc>
          <w:tcPr>
            <w:tcW w:w="1746" w:type="pct"/>
            <w:vAlign w:val="center"/>
          </w:tcPr>
          <w:p w:rsidR="001E2A46" w:rsidRPr="000C0894" w:rsidRDefault="001E2A46" w:rsidP="00EF443E">
            <w:pPr>
              <w:pStyle w:val="Edital-CT"/>
              <w:rPr>
                <w:color w:val="000000" w:themeColor="text1"/>
                <w:szCs w:val="24"/>
              </w:rPr>
            </w:pPr>
            <w:r w:rsidRPr="009B6EF9">
              <w:t xml:space="preserve">Os blocos objeto da licitação estão localizados em bacias sedimentares com potencial para petróleo e gás natural. O exercício das atividades de Exploração e Produção de Petróleo e Gás Natural estão </w:t>
            </w:r>
            <w:proofErr w:type="gramStart"/>
            <w:r w:rsidRPr="009B6EF9">
              <w:t>previstas</w:t>
            </w:r>
            <w:proofErr w:type="gramEnd"/>
            <w:r w:rsidRPr="009B6EF9">
              <w:t xml:space="preserve"> em sistemas petrolíferos</w:t>
            </w:r>
            <w:r w:rsidR="00823580">
              <w:t xml:space="preserve"> exclusivamente</w:t>
            </w:r>
            <w:r w:rsidRPr="009B6EF9">
              <w:t xml:space="preserve"> convencionais</w:t>
            </w:r>
            <w:r>
              <w:t>.</w:t>
            </w:r>
          </w:p>
        </w:tc>
        <w:tc>
          <w:tcPr>
            <w:tcW w:w="1638" w:type="pct"/>
            <w:vAlign w:val="center"/>
          </w:tcPr>
          <w:p w:rsidR="00D94508" w:rsidRPr="005E72CD" w:rsidRDefault="00F62CFB" w:rsidP="005E72CD">
            <w:pPr>
              <w:pStyle w:val="Edital-CT"/>
              <w:rPr>
                <w:ins w:id="0" w:author="Cristine Zanarotti Prestes Rosa" w:date="2013-09-11T11:26:00Z"/>
              </w:rPr>
            </w:pPr>
            <w:r w:rsidRPr="005E72CD">
              <w:t xml:space="preserve">Pede-se a retirada da exploração e produção </w:t>
            </w:r>
            <w:r w:rsidR="00191D91">
              <w:t>de recursos não convencionais. Faz-se</w:t>
            </w:r>
            <w:r w:rsidRPr="005E72CD">
              <w:t xml:space="preserve"> </w:t>
            </w:r>
            <w:r w:rsidR="00D94508" w:rsidRPr="005E72CD">
              <w:t xml:space="preserve">necessário um entendimento e uma </w:t>
            </w:r>
            <w:r w:rsidRPr="005E72CD">
              <w:t xml:space="preserve">discussão ampla e aprofundada com a sociedade brasileira </w:t>
            </w:r>
            <w:r w:rsidR="00191D91">
              <w:t xml:space="preserve">sobre </w:t>
            </w:r>
            <w:r w:rsidRPr="005E72CD">
              <w:t>a e</w:t>
            </w:r>
            <w:r w:rsidR="00BE419A" w:rsidRPr="005E72CD">
              <w:t>xploração desse tipo de fonte</w:t>
            </w:r>
            <w:r w:rsidR="00563A17" w:rsidRPr="005E72CD">
              <w:t>,</w:t>
            </w:r>
            <w:r w:rsidR="00BE419A" w:rsidRPr="005E72CD">
              <w:t xml:space="preserve"> dos</w:t>
            </w:r>
            <w:r w:rsidR="00191D91">
              <w:t xml:space="preserve"> possíveis impactos do uso das</w:t>
            </w:r>
            <w:r w:rsidR="00BE419A" w:rsidRPr="005E72CD">
              <w:t xml:space="preserve"> novas tecnologias</w:t>
            </w:r>
            <w:r w:rsidR="00191D91">
              <w:t xml:space="preserve"> requeridas</w:t>
            </w:r>
            <w:r w:rsidR="00BE419A" w:rsidRPr="005E72CD">
              <w:t xml:space="preserve"> e </w:t>
            </w:r>
            <w:r w:rsidRPr="005E72CD">
              <w:t>s</w:t>
            </w:r>
            <w:r w:rsidR="00BE419A" w:rsidRPr="005E72CD">
              <w:t>eus</w:t>
            </w:r>
            <w:r w:rsidRPr="005E72CD">
              <w:t xml:space="preserve"> efeitos nas emissões </w:t>
            </w:r>
            <w:r w:rsidR="00D94508" w:rsidRPr="005E72CD">
              <w:t xml:space="preserve">brasileiras, sustentado </w:t>
            </w:r>
            <w:r w:rsidR="005208F3" w:rsidRPr="005E72CD">
              <w:t xml:space="preserve">pelos </w:t>
            </w:r>
            <w:r w:rsidR="00D94508" w:rsidRPr="005E72CD">
              <w:t>seguintes motivos:</w:t>
            </w:r>
          </w:p>
          <w:p w:rsidR="005E72CD" w:rsidRPr="005E72CD" w:rsidRDefault="005208F3" w:rsidP="005E72CD">
            <w:pPr>
              <w:pStyle w:val="Edital-CT"/>
            </w:pPr>
            <w:r w:rsidRPr="005E72CD">
              <w:t>Conforme disposto no</w:t>
            </w:r>
            <w:r w:rsidR="00563A17" w:rsidRPr="005E72CD">
              <w:t xml:space="preserve"> edital</w:t>
            </w:r>
            <w:r w:rsidRPr="005E72CD">
              <w:t>, não há</w:t>
            </w:r>
            <w:r w:rsidR="00563A17" w:rsidRPr="005E72CD">
              <w:t xml:space="preserve"> conhecimento</w:t>
            </w:r>
            <w:r w:rsidRPr="005E72CD">
              <w:t xml:space="preserve"> geológico </w:t>
            </w:r>
            <w:r w:rsidR="005E72CD" w:rsidRPr="005E72CD">
              <w:t>suficiente</w:t>
            </w:r>
            <w:r w:rsidR="00CD1FE3">
              <w:t xml:space="preserve"> </w:t>
            </w:r>
            <w:r w:rsidR="00563A17" w:rsidRPr="005E72CD">
              <w:t>sobre as bacias sedimentares</w:t>
            </w:r>
            <w:r w:rsidRPr="005E72CD">
              <w:t xml:space="preserve">, principalmente as </w:t>
            </w:r>
            <w:r w:rsidR="005E72CD" w:rsidRPr="005E72CD">
              <w:t xml:space="preserve">denominadas </w:t>
            </w:r>
            <w:r w:rsidRPr="005E72CD">
              <w:t>novas fronteiras</w:t>
            </w:r>
            <w:r w:rsidR="00563A17" w:rsidRPr="005E72CD">
              <w:t xml:space="preserve">. </w:t>
            </w:r>
            <w:r w:rsidR="005E72CD" w:rsidRPr="005E72CD">
              <w:t>É um contrassenso</w:t>
            </w:r>
            <w:r w:rsidRPr="005E72CD">
              <w:t xml:space="preserve"> inicia</w:t>
            </w:r>
            <w:r w:rsidR="005D532B">
              <w:t xml:space="preserve">r um processo de exploração sem </w:t>
            </w:r>
            <w:r w:rsidR="0052040E">
              <w:t>estudos científicos adequados</w:t>
            </w:r>
            <w:r w:rsidRPr="005E72CD">
              <w:t xml:space="preserve"> sobre os riscos e impactos das atividades de exploraç</w:t>
            </w:r>
            <w:r w:rsidR="005E72CD" w:rsidRPr="005E72CD">
              <w:t>ão de sistemas não convencionais</w:t>
            </w:r>
            <w:r w:rsidRPr="005E72CD">
              <w:t xml:space="preserve">. </w:t>
            </w:r>
            <w:r w:rsidR="005D532B">
              <w:t xml:space="preserve">Não é aceitável equiparar os riscos e impactos da exploração convencional com a de não convencional, utilizando as mesmas normas e </w:t>
            </w:r>
            <w:r w:rsidR="005D532B">
              <w:lastRenderedPageBreak/>
              <w:t xml:space="preserve">procedimentos como o licenciamento ambiental. É necessário maior transparência no processo de definição deste leilão, com discussão e participação da sociedade. </w:t>
            </w:r>
          </w:p>
          <w:p w:rsidR="004E3D21" w:rsidRDefault="001E2A46" w:rsidP="002B044F">
            <w:pPr>
              <w:pStyle w:val="Edital-CT"/>
              <w:rPr>
                <w:szCs w:val="22"/>
              </w:rPr>
            </w:pPr>
            <w:r w:rsidRPr="005E72CD">
              <w:t>A exploração de reservas de gás não</w:t>
            </w:r>
            <w:r w:rsidRPr="005E72CD">
              <w:rPr>
                <w:szCs w:val="22"/>
              </w:rPr>
              <w:t xml:space="preserve"> convencionais exige a utilização de novas tecnologias</w:t>
            </w:r>
            <w:r w:rsidR="005E72CD">
              <w:rPr>
                <w:szCs w:val="22"/>
              </w:rPr>
              <w:t xml:space="preserve"> </w:t>
            </w:r>
            <w:r w:rsidR="0052040E">
              <w:rPr>
                <w:szCs w:val="22"/>
              </w:rPr>
              <w:t>c</w:t>
            </w:r>
            <w:r w:rsidR="00300B2A">
              <w:rPr>
                <w:szCs w:val="22"/>
              </w:rPr>
              <w:t>om</w:t>
            </w:r>
            <w:r w:rsidR="0052040E">
              <w:rPr>
                <w:szCs w:val="22"/>
              </w:rPr>
              <w:t xml:space="preserve"> impactos ambientais significativos</w:t>
            </w:r>
            <w:r w:rsidRPr="005E72CD">
              <w:rPr>
                <w:szCs w:val="22"/>
              </w:rPr>
              <w:t>. A utilização de técnicas como o</w:t>
            </w:r>
            <w:r w:rsidR="0052040E">
              <w:rPr>
                <w:szCs w:val="22"/>
              </w:rPr>
              <w:t xml:space="preserve"> fraturamento hidráulico</w:t>
            </w:r>
            <w:r w:rsidRPr="005E72CD">
              <w:rPr>
                <w:szCs w:val="22"/>
              </w:rPr>
              <w:t xml:space="preserve"> exige o uso de enorme quantidade</w:t>
            </w:r>
            <w:r w:rsidR="0052040E">
              <w:rPr>
                <w:szCs w:val="22"/>
              </w:rPr>
              <w:t xml:space="preserve"> </w:t>
            </w:r>
            <w:r w:rsidRPr="005E72CD">
              <w:rPr>
                <w:szCs w:val="22"/>
              </w:rPr>
              <w:t>de</w:t>
            </w:r>
            <w:r w:rsidR="0052040E">
              <w:rPr>
                <w:szCs w:val="22"/>
              </w:rPr>
              <w:t xml:space="preserve"> uma mistura de</w:t>
            </w:r>
            <w:r w:rsidRPr="005E72CD">
              <w:rPr>
                <w:szCs w:val="22"/>
              </w:rPr>
              <w:t xml:space="preserve"> ág</w:t>
            </w:r>
            <w:r w:rsidR="0052040E">
              <w:rPr>
                <w:szCs w:val="22"/>
              </w:rPr>
              <w:t>ua com componentes químicos em alta pressão</w:t>
            </w:r>
            <w:r w:rsidRPr="005E72CD">
              <w:rPr>
                <w:szCs w:val="22"/>
              </w:rPr>
              <w:t xml:space="preserve">. Há estudos que demonstram a contaminação da água por metais pesados e substâncias </w:t>
            </w:r>
            <w:r w:rsidR="0052040E">
              <w:rPr>
                <w:szCs w:val="22"/>
              </w:rPr>
              <w:t xml:space="preserve">tóxicas e cancerígenas. </w:t>
            </w:r>
            <w:r w:rsidR="002B044F">
              <w:rPr>
                <w:szCs w:val="22"/>
              </w:rPr>
              <w:t xml:space="preserve">Os </w:t>
            </w:r>
            <w:r w:rsidR="00CD1FE3">
              <w:rPr>
                <w:szCs w:val="22"/>
              </w:rPr>
              <w:t>riscos de contaminação de água</w:t>
            </w:r>
            <w:r w:rsidR="0010073E">
              <w:rPr>
                <w:szCs w:val="22"/>
              </w:rPr>
              <w:t xml:space="preserve"> </w:t>
            </w:r>
            <w:r w:rsidR="002B044F">
              <w:rPr>
                <w:szCs w:val="22"/>
              </w:rPr>
              <w:t>e os efeitos cumulativos no meio ambiente e na saúde das pessoas precisam ser estudados.</w:t>
            </w:r>
          </w:p>
          <w:p w:rsidR="004E3D21" w:rsidRDefault="002B044F" w:rsidP="002B044F">
            <w:pPr>
              <w:pStyle w:val="Edital-CT"/>
              <w:rPr>
                <w:szCs w:val="22"/>
              </w:rPr>
            </w:pPr>
            <w:r>
              <w:rPr>
                <w:szCs w:val="22"/>
              </w:rPr>
              <w:t xml:space="preserve">Neste contexto da licitação, a possibilidade de se explorar fontes não convencionais de gás </w:t>
            </w:r>
            <w:r w:rsidR="00D94508" w:rsidRPr="005E72CD">
              <w:rPr>
                <w:szCs w:val="22"/>
              </w:rPr>
              <w:t>se torna a</w:t>
            </w:r>
            <w:r w:rsidR="002033BD" w:rsidRPr="005E72CD">
              <w:rPr>
                <w:szCs w:val="22"/>
              </w:rPr>
              <w:t>inda mais sen</w:t>
            </w:r>
            <w:r>
              <w:rPr>
                <w:szCs w:val="22"/>
              </w:rPr>
              <w:t>sível quando consideramos que algumas bacias estão localizada</w:t>
            </w:r>
            <w:r w:rsidR="002033BD" w:rsidRPr="005E72CD">
              <w:rPr>
                <w:szCs w:val="22"/>
              </w:rPr>
              <w:t xml:space="preserve">s na região da Amazônia, </w:t>
            </w:r>
            <w:r w:rsidR="005D532B">
              <w:rPr>
                <w:szCs w:val="22"/>
              </w:rPr>
              <w:t>próximas às terras</w:t>
            </w:r>
            <w:r>
              <w:rPr>
                <w:szCs w:val="22"/>
              </w:rPr>
              <w:t xml:space="preserve"> indí</w:t>
            </w:r>
            <w:r w:rsidR="00CD1FE3">
              <w:rPr>
                <w:szCs w:val="22"/>
              </w:rPr>
              <w:t xml:space="preserve">genas, unidades de conservação, </w:t>
            </w:r>
            <w:r w:rsidR="002033BD" w:rsidRPr="005E72CD">
              <w:rPr>
                <w:szCs w:val="22"/>
              </w:rPr>
              <w:t>assentamentos</w:t>
            </w:r>
            <w:r w:rsidR="00CD1FE3">
              <w:rPr>
                <w:szCs w:val="22"/>
              </w:rPr>
              <w:t xml:space="preserve"> e aquíferos fundamentais para o abastecimento humano</w:t>
            </w:r>
            <w:r>
              <w:rPr>
                <w:szCs w:val="22"/>
              </w:rPr>
              <w:t xml:space="preserve">. </w:t>
            </w:r>
          </w:p>
          <w:p w:rsidR="001E2A46" w:rsidRPr="0052040E" w:rsidRDefault="00993A4F" w:rsidP="00CD1FE3">
            <w:pPr>
              <w:pStyle w:val="Edital-CT"/>
              <w:rPr>
                <w:szCs w:val="22"/>
              </w:rPr>
            </w:pPr>
            <w:r>
              <w:rPr>
                <w:szCs w:val="22"/>
              </w:rPr>
              <w:t>Além disso</w:t>
            </w:r>
            <w:r w:rsidR="002B044F">
              <w:rPr>
                <w:szCs w:val="22"/>
              </w:rPr>
              <w:t xml:space="preserve">, </w:t>
            </w:r>
            <w:proofErr w:type="gramStart"/>
            <w:r w:rsidR="002B044F">
              <w:rPr>
                <w:szCs w:val="22"/>
              </w:rPr>
              <w:t xml:space="preserve">as emissões decorrentes da </w:t>
            </w:r>
            <w:r w:rsidR="002B044F">
              <w:rPr>
                <w:szCs w:val="22"/>
              </w:rPr>
              <w:lastRenderedPageBreak/>
              <w:t xml:space="preserve">exploração de fontes não convencionais </w:t>
            </w:r>
            <w:r w:rsidR="001E2A46" w:rsidRPr="005E72CD">
              <w:rPr>
                <w:szCs w:val="22"/>
              </w:rPr>
              <w:t>tem</w:t>
            </w:r>
            <w:proofErr w:type="gramEnd"/>
            <w:r w:rsidR="001E2A46" w:rsidRPr="005E72CD">
              <w:rPr>
                <w:szCs w:val="22"/>
              </w:rPr>
              <w:t xml:space="preserve"> o potencial de agravar o efeito estufa, comprometendo os compromissos brasileiros de redução das emissões</w:t>
            </w:r>
            <w:r w:rsidR="001E2A46" w:rsidRPr="00027193">
              <w:rPr>
                <w:szCs w:val="22"/>
              </w:rPr>
              <w:t xml:space="preserve">. </w:t>
            </w:r>
            <w:r>
              <w:rPr>
                <w:szCs w:val="22"/>
              </w:rPr>
              <w:t>Po</w:t>
            </w:r>
            <w:r w:rsidR="00CD1FE3">
              <w:rPr>
                <w:szCs w:val="22"/>
              </w:rPr>
              <w:t xml:space="preserve">r isso, ao invés de realizar </w:t>
            </w:r>
            <w:r>
              <w:rPr>
                <w:szCs w:val="22"/>
              </w:rPr>
              <w:t>investime</w:t>
            </w:r>
            <w:r w:rsidR="00736178">
              <w:rPr>
                <w:szCs w:val="22"/>
              </w:rPr>
              <w:t xml:space="preserve">ntos para viabilizar </w:t>
            </w:r>
            <w:r w:rsidR="00CD1FE3">
              <w:rPr>
                <w:szCs w:val="22"/>
              </w:rPr>
              <w:t xml:space="preserve">tecnologias para </w:t>
            </w:r>
            <w:r>
              <w:rPr>
                <w:szCs w:val="22"/>
              </w:rPr>
              <w:t xml:space="preserve">exploração </w:t>
            </w:r>
            <w:r w:rsidR="00CD1FE3">
              <w:rPr>
                <w:szCs w:val="22"/>
              </w:rPr>
              <w:t>de fontes não convencionais, investimentos devem ser direcionados para</w:t>
            </w:r>
            <w:r>
              <w:rPr>
                <w:szCs w:val="22"/>
              </w:rPr>
              <w:t xml:space="preserve"> ampliar a participação de fontes de energia renováveis e limpas.</w:t>
            </w:r>
          </w:p>
        </w:tc>
      </w:tr>
      <w:tr w:rsidR="001E2A46" w:rsidRPr="00932C2C" w:rsidTr="001E2A46">
        <w:trPr>
          <w:trHeight w:val="2268"/>
        </w:trPr>
        <w:tc>
          <w:tcPr>
            <w:tcW w:w="542" w:type="pct"/>
            <w:vAlign w:val="center"/>
          </w:tcPr>
          <w:p w:rsidR="001E2A46" w:rsidRPr="000C0894" w:rsidRDefault="004B19FD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lastRenderedPageBreak/>
              <w:t>Pré-edital</w:t>
            </w:r>
          </w:p>
        </w:tc>
        <w:tc>
          <w:tcPr>
            <w:tcW w:w="537" w:type="pct"/>
            <w:vAlign w:val="center"/>
          </w:tcPr>
          <w:p w:rsidR="001E2A46" w:rsidRPr="000C0894" w:rsidRDefault="004B19FD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Alteração</w:t>
            </w:r>
          </w:p>
        </w:tc>
        <w:tc>
          <w:tcPr>
            <w:tcW w:w="537" w:type="pct"/>
            <w:vAlign w:val="center"/>
          </w:tcPr>
          <w:p w:rsidR="001E2A46" w:rsidRPr="000C0894" w:rsidRDefault="00C40AD3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  <w:r>
              <w:rPr>
                <w:rFonts w:cs="Arial"/>
                <w:color w:val="000000" w:themeColor="text1"/>
                <w:szCs w:val="24"/>
              </w:rPr>
              <w:t>2</w:t>
            </w:r>
          </w:p>
        </w:tc>
        <w:tc>
          <w:tcPr>
            <w:tcW w:w="1746" w:type="pct"/>
            <w:vAlign w:val="center"/>
          </w:tcPr>
          <w:p w:rsidR="001E2A46" w:rsidRPr="000C0894" w:rsidRDefault="004B19FD" w:rsidP="00D818C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  <w:r w:rsidRPr="00D74354">
              <w:t xml:space="preserve">As bacias com áreas em </w:t>
            </w:r>
            <w:r>
              <w:t>oferta serão</w:t>
            </w:r>
            <w:r w:rsidR="00826BDE">
              <w:t xml:space="preserve"> exclusivamente</w:t>
            </w:r>
            <w:r>
              <w:t xml:space="preserve"> Paraná, P</w:t>
            </w:r>
            <w:r w:rsidRPr="00D74354">
              <w:t>arnaíba e São Francisco</w:t>
            </w:r>
          </w:p>
        </w:tc>
        <w:tc>
          <w:tcPr>
            <w:tcW w:w="1638" w:type="pct"/>
            <w:vAlign w:val="center"/>
          </w:tcPr>
          <w:p w:rsidR="00CD1FE3" w:rsidRDefault="00CD1FE3" w:rsidP="00ED0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Solicita-se a exclusão das bacias Acre/Madre de Dios e Parecis conforme os motivos expostos abaixo.</w:t>
            </w:r>
          </w:p>
          <w:p w:rsidR="00CD1FE3" w:rsidRDefault="00CD1FE3" w:rsidP="00ED0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534" w:rsidRPr="002B77AC" w:rsidRDefault="00826BDE" w:rsidP="00ED05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ED0534" w:rsidRPr="002B77AC">
              <w:rPr>
                <w:rFonts w:ascii="Arial" w:hAnsi="Arial" w:cs="Arial"/>
                <w:sz w:val="22"/>
                <w:szCs w:val="22"/>
              </w:rPr>
              <w:t>proximidade dos blocos ofertados com as T</w:t>
            </w:r>
            <w:r w:rsidR="00807A31">
              <w:rPr>
                <w:rFonts w:ascii="Arial" w:hAnsi="Arial" w:cs="Arial"/>
                <w:sz w:val="22"/>
                <w:szCs w:val="22"/>
              </w:rPr>
              <w:t>erras Indígenas (TIs)</w:t>
            </w:r>
            <w:r w:rsidR="00ED0534" w:rsidRPr="002B77AC">
              <w:rPr>
                <w:rFonts w:ascii="Arial" w:hAnsi="Arial" w:cs="Arial"/>
                <w:sz w:val="22"/>
                <w:szCs w:val="22"/>
              </w:rPr>
              <w:t xml:space="preserve"> torna necessária a consulta prévia com as comu</w:t>
            </w:r>
            <w:bookmarkStart w:id="1" w:name="_GoBack"/>
            <w:bookmarkEnd w:id="1"/>
            <w:r w:rsidR="00ED0534" w:rsidRPr="002B77AC">
              <w:rPr>
                <w:rFonts w:ascii="Arial" w:hAnsi="Arial" w:cs="Arial"/>
                <w:sz w:val="22"/>
                <w:szCs w:val="22"/>
              </w:rPr>
              <w:t>nidades afetadas e com órgãos competentes como a Funai antes do leilão. Da mesma forma, o fato d</w:t>
            </w:r>
            <w:r w:rsidR="00807A31">
              <w:rPr>
                <w:rFonts w:ascii="Arial" w:hAnsi="Arial" w:cs="Arial"/>
                <w:sz w:val="22"/>
                <w:szCs w:val="22"/>
              </w:rPr>
              <w:t>os blocos serem limítrofes com u</w:t>
            </w:r>
            <w:r w:rsidR="00ED0534" w:rsidRPr="002B77AC">
              <w:rPr>
                <w:rFonts w:ascii="Arial" w:hAnsi="Arial" w:cs="Arial"/>
                <w:sz w:val="22"/>
                <w:szCs w:val="22"/>
              </w:rPr>
              <w:t>nidades de conservação federal e estaduais</w:t>
            </w:r>
            <w:r w:rsidR="00807A31">
              <w:rPr>
                <w:rFonts w:ascii="Arial" w:hAnsi="Arial" w:cs="Arial"/>
                <w:sz w:val="22"/>
                <w:szCs w:val="22"/>
              </w:rPr>
              <w:t xml:space="preserve"> (UCs)</w:t>
            </w:r>
            <w:r w:rsidR="00ED0534" w:rsidRPr="002B77AC">
              <w:rPr>
                <w:rFonts w:ascii="Arial" w:hAnsi="Arial" w:cs="Arial"/>
                <w:sz w:val="22"/>
                <w:szCs w:val="22"/>
              </w:rPr>
              <w:t xml:space="preserve"> implica em uma análise mais aprofundada sobre os impactos ambientais das atividades de exploração antes de oferecer </w:t>
            </w:r>
            <w:r>
              <w:rPr>
                <w:rFonts w:ascii="Arial" w:hAnsi="Arial" w:cs="Arial"/>
                <w:sz w:val="22"/>
                <w:szCs w:val="22"/>
              </w:rPr>
              <w:t>est</w:t>
            </w:r>
            <w:r w:rsidR="00ED0534" w:rsidRPr="002B77AC">
              <w:rPr>
                <w:rFonts w:ascii="Arial" w:hAnsi="Arial" w:cs="Arial"/>
                <w:sz w:val="22"/>
                <w:szCs w:val="22"/>
              </w:rPr>
              <w:t xml:space="preserve">as bacias no 12º leilão. 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Na bacia Acre/Madre de Dios, os blocos estão limítrofes com </w:t>
            </w:r>
            <w:r w:rsidR="00807A31">
              <w:rPr>
                <w:rFonts w:ascii="Arial" w:hAnsi="Arial" w:cs="Arial"/>
                <w:sz w:val="22"/>
                <w:szCs w:val="22"/>
              </w:rPr>
              <w:t>TIs</w:t>
            </w:r>
            <w:r w:rsidRPr="002B77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7A31">
              <w:rPr>
                <w:rFonts w:ascii="Arial" w:hAnsi="Arial" w:cs="Arial"/>
                <w:sz w:val="22"/>
                <w:szCs w:val="22"/>
              </w:rPr>
              <w:t xml:space="preserve">e Ucs. </w:t>
            </w:r>
            <w:r w:rsidRPr="002B77AC">
              <w:rPr>
                <w:rFonts w:ascii="Arial" w:hAnsi="Arial" w:cs="Arial"/>
                <w:sz w:val="22"/>
                <w:szCs w:val="22"/>
              </w:rPr>
              <w:t xml:space="preserve">Os blocos AC-T-8, </w:t>
            </w:r>
            <w:proofErr w:type="gramStart"/>
            <w:r w:rsidRPr="002B77AC">
              <w:rPr>
                <w:rFonts w:ascii="Arial" w:hAnsi="Arial" w:cs="Arial"/>
                <w:sz w:val="22"/>
                <w:szCs w:val="22"/>
              </w:rPr>
              <w:t>AC-T-9,  AC-T-10</w:t>
            </w:r>
            <w:proofErr w:type="gramEnd"/>
            <w:r w:rsidRPr="002B77AC">
              <w:rPr>
                <w:rFonts w:ascii="Arial" w:hAnsi="Arial" w:cs="Arial"/>
                <w:sz w:val="22"/>
                <w:szCs w:val="22"/>
              </w:rPr>
              <w:t xml:space="preserve"> E AC-T-14  estão adjacentes à TI Vale do Javari. A terra indígena abriga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3.000 pessoas de diversos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povos indígenas como os Matis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os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Matsés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o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Kulina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o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Mayoruna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 além de 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mais de 2000 índios isolados 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de pelo menos 14 povos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como por exemplo- os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do Rio Quixito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 xml:space="preserve">Isolados não </w:t>
            </w:r>
            <w:proofErr w:type="gramStart"/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Itaquaí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2B77A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Korubo</w:t>
            </w:r>
            <w:proofErr w:type="gramEnd"/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),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do Jandiatuba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do Alto Jutaí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do São José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fazer Rio Branco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não Medio Javari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2B77AC">
              <w:rPr>
                <w:rFonts w:ascii="Arial" w:hAnsi="Arial" w:cs="Arial"/>
                <w:iCs/>
                <w:color w:val="000000"/>
                <w:sz w:val="22"/>
                <w:szCs w:val="22"/>
                <w:shd w:val="clear" w:color="auto" w:fill="FFFFFF"/>
              </w:rPr>
              <w:t>Isolados fazer Jaquirana-Amburus</w:t>
            </w:r>
            <w:r w:rsidRPr="002B77AC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 . </w:t>
            </w:r>
            <w:r w:rsidRPr="002B77AC">
              <w:rPr>
                <w:rFonts w:ascii="Arial" w:hAnsi="Arial" w:cs="Arial"/>
                <w:sz w:val="22"/>
                <w:szCs w:val="22"/>
              </w:rPr>
              <w:t xml:space="preserve">Já os blocos AC-T-8, AC-T-9, AC-T-14 envolvem e sobrepõem o entorno das TIs Jaminawa do Igarapé Preto, Poyanawa, Arara do Igarapé Humaitá, Campinas/Katukina. 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534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Os blocos AC-T-8, AC-T-9, AC-T-15, AC-T-17, apresentam sobreposição com 3 unidades de conservação - Área de Relevante Interesse Ecológico (ARIE) Japiim-Pentecoste, criada em 2009 e as Florestas Estaduais do Mogno e do Rio Liberdade, criadas em 2006. A ARIE esta inserida numa das regiões de maior biodiversidade do Estado do </w:t>
            </w:r>
            <w:proofErr w:type="gramStart"/>
            <w:r w:rsidRPr="002B77AC">
              <w:rPr>
                <w:rFonts w:ascii="Arial" w:hAnsi="Arial" w:cs="Arial"/>
                <w:sz w:val="22"/>
                <w:szCs w:val="22"/>
              </w:rPr>
              <w:t>Acre ,</w:t>
            </w:r>
            <w:proofErr w:type="gramEnd"/>
            <w:r w:rsidRPr="002B77AC">
              <w:rPr>
                <w:rFonts w:ascii="Arial" w:hAnsi="Arial" w:cs="Arial"/>
                <w:sz w:val="22"/>
                <w:szCs w:val="22"/>
              </w:rPr>
              <w:t xml:space="preserve"> com grande riqueza floristica e uma diversidade faunística associada as tipologias florestais encontradas , como as, Campinaranas. Nesse ambiente são reportadas diversas espécies (fauna e da flora) que precisam ser mais bem e</w:t>
            </w:r>
            <w:r w:rsidR="00993A4F">
              <w:rPr>
                <w:rFonts w:ascii="Arial" w:hAnsi="Arial" w:cs="Arial"/>
                <w:sz w:val="22"/>
                <w:szCs w:val="22"/>
              </w:rPr>
              <w:t xml:space="preserve">studados e detalhados e também é </w:t>
            </w:r>
            <w:r w:rsidRPr="002B77AC">
              <w:rPr>
                <w:rFonts w:ascii="Arial" w:hAnsi="Arial" w:cs="Arial"/>
                <w:sz w:val="22"/>
                <w:szCs w:val="22"/>
              </w:rPr>
              <w:t xml:space="preserve">um dos ecossistemas amazônicos mais frágeis e vulneráveis a atividades antrópicas. As unidades de conservação - Parque Nacional da Serra do Divisor, Reserva Extrativista Alto Juruá, Reserva Extrativista </w:t>
            </w:r>
            <w:r w:rsidRPr="002B77AC">
              <w:rPr>
                <w:rFonts w:ascii="Arial" w:hAnsi="Arial" w:cs="Arial"/>
                <w:sz w:val="22"/>
                <w:szCs w:val="22"/>
              </w:rPr>
              <w:lastRenderedPageBreak/>
              <w:t xml:space="preserve">Riozinho da Liberdade estão limítrofes aos blocos. O Parque Nacional da Serra do Divisor é considerado o local de maior biodiversidade da Amazônia com a ocorrência de espécies endêmicas vegetais e animais. </w:t>
            </w:r>
          </w:p>
          <w:p w:rsidR="00527979" w:rsidRPr="002B77AC" w:rsidRDefault="00527979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527979">
              <w:rPr>
                <w:rFonts w:ascii="Arial" w:hAnsi="Arial" w:cs="Arial"/>
                <w:sz w:val="22"/>
                <w:szCs w:val="22"/>
              </w:rPr>
              <w:t xml:space="preserve">A área correspondente </w:t>
            </w:r>
            <w:r>
              <w:rPr>
                <w:rFonts w:ascii="Arial" w:hAnsi="Arial" w:cs="Arial"/>
                <w:sz w:val="22"/>
                <w:szCs w:val="22"/>
              </w:rPr>
              <w:t>à bacia Acre/Madre de Dios está sobreposta a</w:t>
            </w:r>
            <w:r w:rsidRPr="00527979">
              <w:rPr>
                <w:rFonts w:ascii="Arial" w:hAnsi="Arial" w:cs="Arial"/>
                <w:sz w:val="22"/>
                <w:szCs w:val="22"/>
              </w:rPr>
              <w:t>o aquífero Içá, onde as águas subterrâneas estão inseridas em rochas com predominância arenosa, possui maior condutividade hidráulica, po</w:t>
            </w:r>
            <w:r w:rsidR="00993A4F">
              <w:rPr>
                <w:rFonts w:ascii="Arial" w:hAnsi="Arial" w:cs="Arial"/>
                <w:sz w:val="22"/>
                <w:szCs w:val="22"/>
              </w:rPr>
              <w:t xml:space="preserve">rtanto com maior vulnerabilidade </w:t>
            </w:r>
            <w:r w:rsidR="00807A31">
              <w:rPr>
                <w:rFonts w:ascii="Arial" w:hAnsi="Arial" w:cs="Arial"/>
                <w:sz w:val="22"/>
                <w:szCs w:val="22"/>
              </w:rPr>
              <w:t xml:space="preserve">à </w:t>
            </w:r>
            <w:r w:rsidR="00993A4F">
              <w:rPr>
                <w:rFonts w:ascii="Arial" w:hAnsi="Arial" w:cs="Arial"/>
                <w:sz w:val="22"/>
                <w:szCs w:val="22"/>
              </w:rPr>
              <w:t>contaminação.</w:t>
            </w:r>
          </w:p>
          <w:p w:rsidR="00A12E17" w:rsidRPr="002B77AC" w:rsidRDefault="00A12E17" w:rsidP="00ED0534">
            <w:pPr>
              <w:rPr>
                <w:rFonts w:ascii="Arial" w:hAnsi="Arial" w:cs="Arial"/>
                <w:sz w:val="22"/>
                <w:szCs w:val="22"/>
              </w:rPr>
            </w:pPr>
          </w:p>
          <w:p w:rsidR="00993A4F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Na bacia dos Parecis, os tributários das cabeceiras dos rios Teles Pires e Juruena promovem um importante ponto de contato da Floresta Amazônica com o Cerrado. Isso implica na ocorrência de uma zona de transição ampla, em que as formações de floresta e cerrado se interpenetram formando um mosaico. As grandes porções de florestas protegidas na região estão localizadas em terras indígenas. São diversos blocos nos limites de terras indígenas</w:t>
            </w:r>
            <w:r w:rsidR="00993A4F">
              <w:rPr>
                <w:rFonts w:ascii="Arial" w:hAnsi="Arial" w:cs="Arial"/>
                <w:sz w:val="22"/>
                <w:szCs w:val="22"/>
              </w:rPr>
              <w:t xml:space="preserve"> e com sobreposição com uma UC (APA Nascentes do rio Paraguai):</w:t>
            </w:r>
          </w:p>
          <w:p w:rsidR="00ED0534" w:rsidRPr="002B77AC" w:rsidRDefault="00993A4F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D0534" w:rsidRPr="002B77AC">
              <w:rPr>
                <w:rFonts w:ascii="Arial" w:hAnsi="Arial" w:cs="Arial"/>
                <w:sz w:val="22"/>
                <w:szCs w:val="22"/>
              </w:rPr>
              <w:t>PRC-T-134 e PRC-T-135: Tl Estação Parecis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PRC-T-118: Tl Ponte de Pedra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PRC-T-101: TIs Ponte de Pedra e Manoke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PRC-T-100: TIs Ponte de Pedra, Manoki e Utiariti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PRC-T-99: TIs Manoki e Utiariti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lastRenderedPageBreak/>
              <w:t xml:space="preserve">PRC-T-117: TIs Ponte de Pedra e Utiariti, 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PRC-T-132: TIs Parecis, Rio Formoso e Utiariti </w:t>
            </w:r>
          </w:p>
          <w:p w:rsidR="00ED0534" w:rsidRPr="002B77AC" w:rsidRDefault="00ED0534" w:rsidP="00ED0534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 xml:space="preserve">PRC-T-133 TIs Rio Formoso e Utiariti </w:t>
            </w:r>
          </w:p>
          <w:p w:rsidR="00ED0534" w:rsidRPr="002B77AC" w:rsidRDefault="00ED0534" w:rsidP="00ED0534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2B77AC">
              <w:rPr>
                <w:rFonts w:cs="Arial"/>
                <w:sz w:val="22"/>
                <w:szCs w:val="22"/>
              </w:rPr>
              <w:t>PRC-T- 147 TI Rio Formoso</w:t>
            </w:r>
          </w:p>
          <w:p w:rsidR="00ED0534" w:rsidRPr="002B77AC" w:rsidRDefault="00ED0534" w:rsidP="000C1617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  <w:p w:rsidR="0051255E" w:rsidRPr="002B77AC" w:rsidRDefault="0051255E" w:rsidP="0051255E">
            <w:pPr>
              <w:rPr>
                <w:rFonts w:ascii="Arial" w:hAnsi="Arial" w:cs="Arial"/>
                <w:sz w:val="22"/>
                <w:szCs w:val="22"/>
              </w:rPr>
            </w:pPr>
            <w:r w:rsidRPr="002B77AC">
              <w:rPr>
                <w:rFonts w:ascii="Arial" w:hAnsi="Arial" w:cs="Arial"/>
                <w:sz w:val="22"/>
                <w:szCs w:val="22"/>
              </w:rPr>
              <w:t>Os blocos estão sobrepostos com o Aquífero Parecis, que se estende por todo norte de Mato Grosso e se caracteriza como uma importante área de recarga dos afluentes da margem direita do Rio Amazonas. Por ser um predominantemente livre e com boa condutividade hidráulica, a fácil circulação de suas águas também o torna mais vulnerável em casos de contaminação.</w:t>
            </w:r>
          </w:p>
          <w:p w:rsidR="0051255E" w:rsidRPr="002B77AC" w:rsidRDefault="0051255E" w:rsidP="0051255E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534" w:rsidRPr="002B77AC" w:rsidRDefault="00ED0534" w:rsidP="000C1617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  <w:p w:rsidR="00ED0534" w:rsidRPr="002B77AC" w:rsidRDefault="00ED0534" w:rsidP="000C1617">
            <w:pPr>
              <w:pStyle w:val="Legenda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</w:p>
          <w:p w:rsidR="00807BCF" w:rsidRPr="002B77AC" w:rsidRDefault="00807BCF" w:rsidP="00191D91">
            <w:pPr>
              <w:rPr>
                <w:sz w:val="22"/>
                <w:szCs w:val="22"/>
              </w:rPr>
            </w:pPr>
          </w:p>
        </w:tc>
      </w:tr>
      <w:tr w:rsidR="001E2A46" w:rsidRPr="00932C2C" w:rsidTr="001E2A46">
        <w:trPr>
          <w:trHeight w:val="2268"/>
        </w:trPr>
        <w:tc>
          <w:tcPr>
            <w:tcW w:w="542" w:type="pct"/>
            <w:vAlign w:val="center"/>
          </w:tcPr>
          <w:p w:rsidR="001E2A46" w:rsidRPr="000C0894" w:rsidRDefault="001E2A46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1E2A46" w:rsidRPr="000C0894" w:rsidRDefault="001E2A46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1E2A46" w:rsidRPr="000C0894" w:rsidRDefault="001E2A46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1E2A46" w:rsidRPr="000C0894" w:rsidRDefault="001E2A46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8" w:type="pct"/>
            <w:vAlign w:val="center"/>
          </w:tcPr>
          <w:p w:rsidR="001E2A46" w:rsidRPr="000C0894" w:rsidRDefault="001E2A46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  <w:tr w:rsidR="001E2A46" w:rsidRPr="00932C2C" w:rsidTr="001E2A46">
        <w:trPr>
          <w:trHeight w:val="2268"/>
        </w:trPr>
        <w:tc>
          <w:tcPr>
            <w:tcW w:w="542" w:type="pct"/>
            <w:vAlign w:val="center"/>
          </w:tcPr>
          <w:p w:rsidR="001E2A46" w:rsidRPr="000C0894" w:rsidRDefault="001E2A46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1E2A46" w:rsidRPr="000C0894" w:rsidRDefault="001E2A46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537" w:type="pct"/>
            <w:vAlign w:val="center"/>
          </w:tcPr>
          <w:p w:rsidR="001E2A46" w:rsidRPr="000C0894" w:rsidRDefault="001E2A46" w:rsidP="000C0894">
            <w:pPr>
              <w:pStyle w:val="Legenda"/>
              <w:jc w:val="center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746" w:type="pct"/>
            <w:vAlign w:val="center"/>
          </w:tcPr>
          <w:p w:rsidR="001E2A46" w:rsidRPr="000C0894" w:rsidRDefault="001E2A46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  <w:tc>
          <w:tcPr>
            <w:tcW w:w="1638" w:type="pct"/>
            <w:vAlign w:val="center"/>
          </w:tcPr>
          <w:p w:rsidR="001E2A46" w:rsidRPr="000C0894" w:rsidRDefault="001E2A46" w:rsidP="000C0894">
            <w:pPr>
              <w:pStyle w:val="Legenda"/>
              <w:jc w:val="both"/>
              <w:rPr>
                <w:rFonts w:cs="Arial"/>
                <w:color w:val="000000" w:themeColor="text1"/>
                <w:szCs w:val="24"/>
              </w:rPr>
            </w:pPr>
          </w:p>
        </w:tc>
      </w:tr>
    </w:tbl>
    <w:p w:rsidR="00764EB1" w:rsidRDefault="00764EB1" w:rsidP="004D421E">
      <w:pPr>
        <w:pStyle w:val="Legenda"/>
        <w:spacing w:line="360" w:lineRule="auto"/>
        <w:jc w:val="both"/>
        <w:rPr>
          <w:rFonts w:cs="Arial"/>
          <w:szCs w:val="24"/>
          <w:u w:val="single"/>
        </w:rPr>
      </w:pPr>
    </w:p>
    <w:sectPr w:rsidR="00764EB1" w:rsidSect="00FB37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077" w:right="1440" w:bottom="992" w:left="1440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AD8" w:rsidRDefault="007B2AD8" w:rsidP="00842086">
      <w:r>
        <w:separator/>
      </w:r>
    </w:p>
  </w:endnote>
  <w:endnote w:type="continuationSeparator" w:id="0">
    <w:p w:rsidR="007B2AD8" w:rsidRDefault="007B2AD8" w:rsidP="00842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!Ps2OcuAe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47" w:rsidRDefault="0019374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39AE">
      <w:rPr>
        <w:noProof/>
      </w:rPr>
      <w:t>9</w:t>
    </w:r>
    <w:r>
      <w:fldChar w:fldCharType="end"/>
    </w:r>
  </w:p>
  <w:p w:rsidR="005C4925" w:rsidRDefault="005C4925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>
    <w:pPr>
      <w:pStyle w:val="Rodap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39AE">
      <w:rPr>
        <w:noProof/>
      </w:rPr>
      <w:t>1</w:t>
    </w:r>
    <w:r>
      <w:fldChar w:fldCharType="end"/>
    </w:r>
  </w:p>
  <w:p w:rsidR="005C4925" w:rsidRDefault="005C492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AD8" w:rsidRDefault="007B2AD8" w:rsidP="00842086">
      <w:r>
        <w:separator/>
      </w:r>
    </w:p>
  </w:footnote>
  <w:footnote w:type="continuationSeparator" w:id="0">
    <w:p w:rsidR="007B2AD8" w:rsidRDefault="007B2AD8" w:rsidP="00842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747" w:rsidRDefault="0019374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925" w:rsidRDefault="005C4925" w:rsidP="00842086">
    <w:pPr>
      <w:pStyle w:val="Cabealho"/>
      <w:tabs>
        <w:tab w:val="clear" w:pos="8504"/>
        <w:tab w:val="right" w:pos="9923"/>
      </w:tabs>
      <w:ind w:left="-142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39" w:type="pct"/>
      <w:tblBorders>
        <w:top w:val="single" w:sz="4" w:space="0" w:color="808080" w:themeColor="background1" w:themeShade="80"/>
        <w:bottom w:val="single" w:sz="4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3221"/>
      <w:gridCol w:w="4967"/>
      <w:gridCol w:w="6099"/>
    </w:tblGrid>
    <w:tr w:rsidR="005C4925" w:rsidRPr="00B27481" w:rsidTr="00B27481">
      <w:tc>
        <w:tcPr>
          <w:tcW w:w="1127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5C4925" w:rsidRDefault="007B2AD8" w:rsidP="00B27481">
          <w:pPr>
            <w:pStyle w:val="Cabealho"/>
            <w:spacing w:before="240" w:after="240"/>
            <w:jc w:val="center"/>
          </w:pPr>
          <w:r>
            <w:rPr>
              <w:noProof/>
            </w:rPr>
            <w:drawing>
              <wp:inline distT="0" distB="0" distL="0" distR="0">
                <wp:extent cx="1800225" cy="971550"/>
                <wp:effectExtent l="0" t="0" r="0" b="0"/>
                <wp:docPr id="3" name="Imagem 1" descr="logo ANP 15 anos centralizada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logo ANP 15 anos centralizada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38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5C4925" w:rsidRPr="0036380F" w:rsidRDefault="007B2AD8" w:rsidP="00B27481">
          <w:pPr>
            <w:pStyle w:val="Cabealho"/>
            <w:spacing w:before="240" w:after="240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noProof/>
              <w:sz w:val="24"/>
              <w:szCs w:val="24"/>
            </w:rPr>
            <w:drawing>
              <wp:inline distT="0" distB="0" distL="0" distR="0">
                <wp:extent cx="3048000" cy="847725"/>
                <wp:effectExtent l="0" t="0" r="0" b="0"/>
                <wp:docPr id="4" name="Imagem 5" descr="logomarca_12a_Rodada_horizonta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5" descr="logomarca_12a_Rodada_horizonta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480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34" w:type="pct"/>
          <w:tcBorders>
            <w:top w:val="single" w:sz="4" w:space="0" w:color="808080" w:themeColor="background1" w:themeShade="80"/>
            <w:bottom w:val="single" w:sz="4" w:space="0" w:color="808080" w:themeColor="background1" w:themeShade="80"/>
          </w:tcBorders>
          <w:vAlign w:val="center"/>
        </w:tcPr>
        <w:p w:rsidR="005C4925" w:rsidRPr="00B27481" w:rsidRDefault="00B27481" w:rsidP="00B27481">
          <w:pPr>
            <w:pStyle w:val="Cabealho"/>
            <w:spacing w:before="240" w:after="240"/>
            <w:jc w:val="right"/>
            <w:rPr>
              <w:rFonts w:ascii="Arial" w:hAnsi="Arial" w:cs="Arial"/>
              <w:b/>
              <w:sz w:val="28"/>
              <w:szCs w:val="28"/>
            </w:rPr>
          </w:pPr>
          <w:r w:rsidRPr="00B27481">
            <w:rPr>
              <w:rFonts w:ascii="Arial" w:hAnsi="Arial" w:cs="Arial"/>
              <w:b/>
              <w:sz w:val="28"/>
              <w:szCs w:val="28"/>
            </w:rPr>
            <w:t>CONSULTA PÚBLICA Nº 25/2013</w:t>
          </w:r>
        </w:p>
        <w:p w:rsidR="005C4925" w:rsidRPr="00B27481" w:rsidRDefault="005C4925" w:rsidP="00B27481">
          <w:pPr>
            <w:pStyle w:val="Cabealho"/>
            <w:spacing w:before="240" w:after="240"/>
            <w:jc w:val="right"/>
            <w:rPr>
              <w:rFonts w:ascii="Arial" w:hAnsi="Arial" w:cs="Arial"/>
              <w:sz w:val="28"/>
              <w:szCs w:val="28"/>
            </w:rPr>
          </w:pPr>
          <w:r w:rsidRPr="00B27481">
            <w:rPr>
              <w:rFonts w:ascii="Arial" w:hAnsi="Arial" w:cs="Arial"/>
              <w:sz w:val="28"/>
              <w:szCs w:val="28"/>
            </w:rPr>
            <w:t>Formulário de comentários e sugestões</w:t>
          </w:r>
        </w:p>
      </w:tc>
    </w:tr>
  </w:tbl>
  <w:p w:rsidR="005C4925" w:rsidRPr="0036380F" w:rsidRDefault="005C4925" w:rsidP="006E3142">
    <w:pPr>
      <w:pStyle w:val="Cabealho"/>
    </w:pPr>
  </w:p>
  <w:p w:rsidR="005C4925" w:rsidRDefault="005C492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4429A"/>
    <w:multiLevelType w:val="hybridMultilevel"/>
    <w:tmpl w:val="867A956A"/>
    <w:lvl w:ilvl="0" w:tplc="041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086"/>
    <w:rsid w:val="000220BA"/>
    <w:rsid w:val="00027193"/>
    <w:rsid w:val="00041ACC"/>
    <w:rsid w:val="000C0894"/>
    <w:rsid w:val="000C1617"/>
    <w:rsid w:val="000C1A89"/>
    <w:rsid w:val="000C7F3F"/>
    <w:rsid w:val="000E6393"/>
    <w:rsid w:val="000E7FE7"/>
    <w:rsid w:val="0010073E"/>
    <w:rsid w:val="00103946"/>
    <w:rsid w:val="001618CB"/>
    <w:rsid w:val="001669AE"/>
    <w:rsid w:val="001834FA"/>
    <w:rsid w:val="00191D91"/>
    <w:rsid w:val="00193747"/>
    <w:rsid w:val="001965B6"/>
    <w:rsid w:val="001E2A46"/>
    <w:rsid w:val="001E647E"/>
    <w:rsid w:val="001F2957"/>
    <w:rsid w:val="002033BD"/>
    <w:rsid w:val="002149E4"/>
    <w:rsid w:val="002158EA"/>
    <w:rsid w:val="0022423B"/>
    <w:rsid w:val="00256685"/>
    <w:rsid w:val="00264138"/>
    <w:rsid w:val="002B044F"/>
    <w:rsid w:val="002B77AC"/>
    <w:rsid w:val="00300B2A"/>
    <w:rsid w:val="00314BDB"/>
    <w:rsid w:val="00327F69"/>
    <w:rsid w:val="0036380F"/>
    <w:rsid w:val="003B7B4E"/>
    <w:rsid w:val="003C39AE"/>
    <w:rsid w:val="003D1F79"/>
    <w:rsid w:val="0040140A"/>
    <w:rsid w:val="00412AA7"/>
    <w:rsid w:val="00471ADB"/>
    <w:rsid w:val="00496224"/>
    <w:rsid w:val="004A005A"/>
    <w:rsid w:val="004B19FD"/>
    <w:rsid w:val="004B4760"/>
    <w:rsid w:val="004C0021"/>
    <w:rsid w:val="004D421E"/>
    <w:rsid w:val="004E3D21"/>
    <w:rsid w:val="004E7BF7"/>
    <w:rsid w:val="0051255E"/>
    <w:rsid w:val="0052040E"/>
    <w:rsid w:val="005208F3"/>
    <w:rsid w:val="00527979"/>
    <w:rsid w:val="005600AD"/>
    <w:rsid w:val="00563A17"/>
    <w:rsid w:val="0056683F"/>
    <w:rsid w:val="005B3CEF"/>
    <w:rsid w:val="005B7D75"/>
    <w:rsid w:val="005C4925"/>
    <w:rsid w:val="005C5B4E"/>
    <w:rsid w:val="005D532B"/>
    <w:rsid w:val="005D7856"/>
    <w:rsid w:val="005E72CD"/>
    <w:rsid w:val="00605710"/>
    <w:rsid w:val="00615A71"/>
    <w:rsid w:val="0062557C"/>
    <w:rsid w:val="00660B73"/>
    <w:rsid w:val="00664436"/>
    <w:rsid w:val="00675939"/>
    <w:rsid w:val="006E3142"/>
    <w:rsid w:val="006E7756"/>
    <w:rsid w:val="006F3664"/>
    <w:rsid w:val="007178AA"/>
    <w:rsid w:val="00736178"/>
    <w:rsid w:val="00764EB1"/>
    <w:rsid w:val="007662D7"/>
    <w:rsid w:val="007811E3"/>
    <w:rsid w:val="007B2AD8"/>
    <w:rsid w:val="007E1646"/>
    <w:rsid w:val="007E2560"/>
    <w:rsid w:val="007F7936"/>
    <w:rsid w:val="00807A31"/>
    <w:rsid w:val="00807BCF"/>
    <w:rsid w:val="00823580"/>
    <w:rsid w:val="00826BDE"/>
    <w:rsid w:val="0083277E"/>
    <w:rsid w:val="00842086"/>
    <w:rsid w:val="008500E0"/>
    <w:rsid w:val="00854EE5"/>
    <w:rsid w:val="008675C5"/>
    <w:rsid w:val="008A590E"/>
    <w:rsid w:val="008E7D7F"/>
    <w:rsid w:val="008F3BF2"/>
    <w:rsid w:val="00913328"/>
    <w:rsid w:val="0092578B"/>
    <w:rsid w:val="009271A8"/>
    <w:rsid w:val="00932C2C"/>
    <w:rsid w:val="00970420"/>
    <w:rsid w:val="00993A4F"/>
    <w:rsid w:val="0099566E"/>
    <w:rsid w:val="00997300"/>
    <w:rsid w:val="009B6EF9"/>
    <w:rsid w:val="00A12E17"/>
    <w:rsid w:val="00A621DA"/>
    <w:rsid w:val="00A64A59"/>
    <w:rsid w:val="00A91CC2"/>
    <w:rsid w:val="00AB3A3E"/>
    <w:rsid w:val="00AC3176"/>
    <w:rsid w:val="00AC75F7"/>
    <w:rsid w:val="00AC7BE3"/>
    <w:rsid w:val="00AE02B1"/>
    <w:rsid w:val="00B13EFD"/>
    <w:rsid w:val="00B14238"/>
    <w:rsid w:val="00B25C8F"/>
    <w:rsid w:val="00B27481"/>
    <w:rsid w:val="00B318D4"/>
    <w:rsid w:val="00B35F52"/>
    <w:rsid w:val="00B43186"/>
    <w:rsid w:val="00BA49AB"/>
    <w:rsid w:val="00BA4C9C"/>
    <w:rsid w:val="00BC1BBC"/>
    <w:rsid w:val="00BE0221"/>
    <w:rsid w:val="00BE419A"/>
    <w:rsid w:val="00C0268E"/>
    <w:rsid w:val="00C102D5"/>
    <w:rsid w:val="00C40AD3"/>
    <w:rsid w:val="00C44A37"/>
    <w:rsid w:val="00C57F32"/>
    <w:rsid w:val="00C85228"/>
    <w:rsid w:val="00C855A3"/>
    <w:rsid w:val="00CA289A"/>
    <w:rsid w:val="00CD1FE3"/>
    <w:rsid w:val="00CF02E6"/>
    <w:rsid w:val="00CF2944"/>
    <w:rsid w:val="00D06A12"/>
    <w:rsid w:val="00D25F62"/>
    <w:rsid w:val="00D52C7A"/>
    <w:rsid w:val="00D74354"/>
    <w:rsid w:val="00D76737"/>
    <w:rsid w:val="00D818C4"/>
    <w:rsid w:val="00D94508"/>
    <w:rsid w:val="00DC0B47"/>
    <w:rsid w:val="00DE2FE4"/>
    <w:rsid w:val="00E21746"/>
    <w:rsid w:val="00E25F31"/>
    <w:rsid w:val="00E548B4"/>
    <w:rsid w:val="00E61844"/>
    <w:rsid w:val="00E854F8"/>
    <w:rsid w:val="00E91A45"/>
    <w:rsid w:val="00EA1DC4"/>
    <w:rsid w:val="00ED0534"/>
    <w:rsid w:val="00ED28BC"/>
    <w:rsid w:val="00EF443E"/>
    <w:rsid w:val="00EF4AFC"/>
    <w:rsid w:val="00F503A5"/>
    <w:rsid w:val="00F62CFB"/>
    <w:rsid w:val="00F63177"/>
    <w:rsid w:val="00F637D7"/>
    <w:rsid w:val="00F74D5F"/>
    <w:rsid w:val="00F92E42"/>
    <w:rsid w:val="00F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elha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character" w:styleId="Hiperligao">
    <w:name w:val="Hyperlink"/>
    <w:basedOn w:val="Tipodeletrapredefinidodopargraf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0140A"/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paragraph" w:customStyle="1" w:styleId="Edital-CT">
    <w:name w:val="Edital - CT"/>
    <w:link w:val="Edital-CTChar"/>
    <w:qFormat/>
    <w:rsid w:val="00F74D5F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MarcadordePosio">
    <w:name w:val="Placeholder Text"/>
    <w:basedOn w:val="Tipodeletrapredefinidodopargrafo"/>
    <w:uiPriority w:val="99"/>
    <w:semiHidden/>
    <w:rsid w:val="00A91CC2"/>
    <w:rPr>
      <w:rFonts w:cs="Times New Roman"/>
      <w:color w:val="808080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paragraph" w:styleId="Rodap">
    <w:name w:val="footer"/>
    <w:basedOn w:val="Normal"/>
    <w:link w:val="RodapCarcte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0140A"/>
    <w:rPr>
      <w:rFonts w:cs="Times New Roman"/>
      <w:vertAlign w:val="superscript"/>
    </w:rPr>
  </w:style>
  <w:style w:type="character" w:customStyle="1" w:styleId="Edital-CTChar">
    <w:name w:val="Edital - CT Char"/>
    <w:basedOn w:val="Tipodeletrapredefinidodopargrafo"/>
    <w:link w:val="Edital-CT"/>
    <w:locked/>
    <w:rsid w:val="00F74D5F"/>
    <w:rPr>
      <w:rFonts w:ascii="Arial" w:hAnsi="Arial" w:cs="Arial"/>
      <w:sz w:val="20"/>
      <w:szCs w:val="20"/>
      <w:lang w:val="x-none" w:eastAsia="pt-BR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F62CFB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F62CFB"/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locked/>
    <w:rsid w:val="00F62CFB"/>
    <w:rPr>
      <w:rFonts w:cs="Times New Roman"/>
      <w:sz w:val="20"/>
      <w:szCs w:val="20"/>
      <w:lang w:val="x-none" w:eastAsia="pt-BR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F62CFB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locked/>
    <w:rsid w:val="00F62CFB"/>
    <w:rPr>
      <w:rFonts w:cs="Times New Roman"/>
      <w:b/>
      <w:bCs/>
      <w:sz w:val="20"/>
      <w:szCs w:val="20"/>
      <w:lang w:val="x-none" w:eastAsia="pt-BR"/>
    </w:rPr>
  </w:style>
  <w:style w:type="character" w:customStyle="1" w:styleId="apple-converted-space">
    <w:name w:val="apple-converted-space"/>
    <w:basedOn w:val="Tipodeletrapredefinidodopargrafo"/>
    <w:rsid w:val="00ED053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086"/>
    <w:pPr>
      <w:jc w:val="left"/>
    </w:pPr>
    <w:rPr>
      <w:sz w:val="20"/>
      <w:szCs w:val="20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egenda">
    <w:name w:val="caption"/>
    <w:basedOn w:val="Normal"/>
    <w:next w:val="Normal"/>
    <w:uiPriority w:val="35"/>
    <w:qFormat/>
    <w:rsid w:val="00842086"/>
    <w:rPr>
      <w:rFonts w:ascii="Arial" w:hAnsi="Arial"/>
      <w:sz w:val="24"/>
    </w:rPr>
  </w:style>
  <w:style w:type="table" w:styleId="Tabelacomgrelha">
    <w:name w:val="Table Grid"/>
    <w:basedOn w:val="Tabelanormal"/>
    <w:uiPriority w:val="59"/>
    <w:rsid w:val="00842086"/>
    <w:pPr>
      <w:jc w:val="left"/>
    </w:pPr>
    <w:rPr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character" w:styleId="Hiperligao">
    <w:name w:val="Hyperlink"/>
    <w:basedOn w:val="Tipodeletrapredefinidodopargrafo"/>
    <w:uiPriority w:val="99"/>
    <w:unhideWhenUsed/>
    <w:rsid w:val="00932C2C"/>
    <w:rPr>
      <w:rFonts w:cs="Times New Roman"/>
      <w:color w:val="0000FF" w:themeColor="hyperlink"/>
      <w:u w:val="single"/>
    </w:rPr>
  </w:style>
  <w:style w:type="paragraph" w:styleId="Textodenotaderodap">
    <w:name w:val="footnote text"/>
    <w:basedOn w:val="Normal"/>
    <w:link w:val="TextodenotaderodapCarcter"/>
    <w:uiPriority w:val="99"/>
    <w:semiHidden/>
    <w:unhideWhenUsed/>
    <w:rsid w:val="0040140A"/>
  </w:style>
  <w:style w:type="character" w:customStyle="1" w:styleId="TextodenotaderodapCarcter">
    <w:name w:val="Texto de nota de rodapé Carácter"/>
    <w:basedOn w:val="Tipodeletrapredefinidodopargrafo"/>
    <w:link w:val="Textodenotaderodap"/>
    <w:uiPriority w:val="99"/>
    <w:semiHidden/>
    <w:locked/>
    <w:rsid w:val="0040140A"/>
    <w:rPr>
      <w:rFonts w:eastAsia="Times New Roman" w:cs="Times New Roman"/>
      <w:sz w:val="20"/>
      <w:szCs w:val="20"/>
      <w:lang w:val="x-none" w:eastAsia="pt-BR"/>
    </w:rPr>
  </w:style>
  <w:style w:type="paragraph" w:customStyle="1" w:styleId="Edital-CT">
    <w:name w:val="Edital - CT"/>
    <w:link w:val="Edital-CTChar"/>
    <w:qFormat/>
    <w:rsid w:val="00F74D5F"/>
    <w:pPr>
      <w:spacing w:before="240" w:after="120" w:line="288" w:lineRule="auto"/>
    </w:pPr>
    <w:rPr>
      <w:rFonts w:ascii="Arial" w:hAnsi="Arial" w:cs="Arial"/>
      <w:sz w:val="22"/>
      <w:szCs w:val="20"/>
      <w:lang w:eastAsia="pt-BR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842086"/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locked/>
    <w:rsid w:val="00842086"/>
    <w:rPr>
      <w:rFonts w:ascii="Tahoma" w:hAnsi="Tahoma" w:cs="Tahoma"/>
      <w:sz w:val="16"/>
      <w:szCs w:val="16"/>
      <w:lang w:val="x-none" w:eastAsia="pt-BR"/>
    </w:rPr>
  </w:style>
  <w:style w:type="character" w:styleId="TextodoMarcadordePosio">
    <w:name w:val="Placeholder Text"/>
    <w:basedOn w:val="Tipodeletrapredefinidodopargrafo"/>
    <w:uiPriority w:val="99"/>
    <w:semiHidden/>
    <w:rsid w:val="00A91CC2"/>
    <w:rPr>
      <w:rFonts w:cs="Times New Roman"/>
      <w:color w:val="808080"/>
    </w:rPr>
  </w:style>
  <w:style w:type="paragraph" w:styleId="PargrafodaLista">
    <w:name w:val="List Paragraph"/>
    <w:basedOn w:val="Normal"/>
    <w:uiPriority w:val="34"/>
    <w:qFormat/>
    <w:rsid w:val="0036380F"/>
    <w:pPr>
      <w:ind w:left="720"/>
      <w:contextualSpacing/>
    </w:pPr>
  </w:style>
  <w:style w:type="paragraph" w:styleId="Rodap">
    <w:name w:val="footer"/>
    <w:basedOn w:val="Normal"/>
    <w:link w:val="RodapCarcter"/>
    <w:uiPriority w:val="99"/>
    <w:unhideWhenUsed/>
    <w:rsid w:val="00842086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uiPriority w:val="99"/>
    <w:locked/>
    <w:rsid w:val="00842086"/>
    <w:rPr>
      <w:rFonts w:eastAsia="Times New Roman" w:cs="Times New Roman"/>
      <w:sz w:val="20"/>
      <w:szCs w:val="20"/>
      <w:lang w:val="x-none" w:eastAsia="pt-BR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0140A"/>
    <w:rPr>
      <w:rFonts w:cs="Times New Roman"/>
      <w:vertAlign w:val="superscript"/>
    </w:rPr>
  </w:style>
  <w:style w:type="character" w:customStyle="1" w:styleId="Edital-CTChar">
    <w:name w:val="Edital - CT Char"/>
    <w:basedOn w:val="Tipodeletrapredefinidodopargrafo"/>
    <w:link w:val="Edital-CT"/>
    <w:locked/>
    <w:rsid w:val="00F74D5F"/>
    <w:rPr>
      <w:rFonts w:ascii="Arial" w:hAnsi="Arial" w:cs="Arial"/>
      <w:sz w:val="20"/>
      <w:szCs w:val="20"/>
      <w:lang w:val="x-none" w:eastAsia="pt-BR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F62CFB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cter"/>
    <w:uiPriority w:val="99"/>
    <w:semiHidden/>
    <w:unhideWhenUsed/>
    <w:rsid w:val="00F62CFB"/>
  </w:style>
  <w:style w:type="character" w:customStyle="1" w:styleId="TextodecomentrioCarcter">
    <w:name w:val="Texto de comentário Carácter"/>
    <w:basedOn w:val="Tipodeletrapredefinidodopargrafo"/>
    <w:link w:val="Textodecomentrio"/>
    <w:uiPriority w:val="99"/>
    <w:semiHidden/>
    <w:locked/>
    <w:rsid w:val="00F62CFB"/>
    <w:rPr>
      <w:rFonts w:cs="Times New Roman"/>
      <w:sz w:val="20"/>
      <w:szCs w:val="20"/>
      <w:lang w:val="x-none" w:eastAsia="pt-BR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F62CFB"/>
    <w:rPr>
      <w:b/>
      <w:bCs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locked/>
    <w:rsid w:val="00F62CFB"/>
    <w:rPr>
      <w:rFonts w:cs="Times New Roman"/>
      <w:b/>
      <w:bCs/>
      <w:sz w:val="20"/>
      <w:szCs w:val="20"/>
      <w:lang w:val="x-none" w:eastAsia="pt-BR"/>
    </w:rPr>
  </w:style>
  <w:style w:type="character" w:customStyle="1" w:styleId="apple-converted-space">
    <w:name w:val="apple-converted-space"/>
    <w:basedOn w:val="Tipodeletrapredefinidodopargrafo"/>
    <w:rsid w:val="00ED053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dadas@anp.gov.br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78D92-3BE8-4A1B-96C7-87BF418D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1307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ANP</Company>
  <LinksUpToDate>false</LinksUpToDate>
  <CharactersWithSpaces>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Peçanha</dc:creator>
  <cp:lastModifiedBy>Greenpeace</cp:lastModifiedBy>
  <cp:revision>2</cp:revision>
  <cp:lastPrinted>2013-01-24T15:49:00Z</cp:lastPrinted>
  <dcterms:created xsi:type="dcterms:W3CDTF">2013-09-11T19:51:00Z</dcterms:created>
  <dcterms:modified xsi:type="dcterms:W3CDTF">2013-09-11T19:51:00Z</dcterms:modified>
</cp:coreProperties>
</file>