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2A48DB">
        <w:t>R</w:t>
      </w:r>
      <w:bookmarkStart w:id="10" w:name="_Ref473089559"/>
      <w:bookmarkEnd w:id="10"/>
      <w:r w:rsidRPr="002A48DB">
        <w:t xml:space="preserve">EPÚBLICA FEDERATIVA </w:t>
      </w:r>
      <w:r w:rsidR="00851797" w:rsidRPr="002A48DB">
        <w:t>DO</w:t>
      </w:r>
      <w:r w:rsidRPr="002A48DB">
        <w:t xml:space="preserve"> BRASIL</w:t>
      </w:r>
    </w:p>
    <w:p w:rsidR="00247D34" w:rsidRPr="002A48DB" w:rsidRDefault="00247D34" w:rsidP="002A48DB">
      <w:pPr>
        <w:pStyle w:val="Contrato-Capa"/>
      </w:pPr>
    </w:p>
    <w:bookmarkEnd w:id="1"/>
    <w:p w:rsidR="00654EBE" w:rsidRPr="002A48DB" w:rsidRDefault="003C1106" w:rsidP="002A48DB">
      <w:pPr>
        <w:pStyle w:val="Contrato-Capa"/>
      </w:pPr>
      <w:r w:rsidRPr="002A48DB">
        <w:t xml:space="preserve">MINISTÉRIO </w:t>
      </w:r>
      <w:r w:rsidR="00851797" w:rsidRPr="002A48DB">
        <w:t>DE</w:t>
      </w:r>
      <w:r w:rsidRPr="002A48DB">
        <w:t xml:space="preserve"> MINAS E ENERGIA</w:t>
      </w:r>
    </w:p>
    <w:p w:rsidR="00654EBE" w:rsidRPr="002A48DB" w:rsidRDefault="00654EBE" w:rsidP="002A48DB">
      <w:pPr>
        <w:pStyle w:val="Contrato-Capa"/>
      </w:pPr>
    </w:p>
    <w:p w:rsidR="00654EBE" w:rsidRPr="002A48DB" w:rsidRDefault="00654EBE" w:rsidP="002A48DB">
      <w:pPr>
        <w:pStyle w:val="Contrato-Capa"/>
      </w:pPr>
    </w:p>
    <w:p w:rsidR="00654EBE" w:rsidRDefault="00DD2FE8" w:rsidP="002A48DB">
      <w:pPr>
        <w:pStyle w:val="Contrato-Capa"/>
      </w:pPr>
      <w:r w:rsidRPr="002A48DB">
        <w:rPr>
          <w:noProof/>
        </w:rPr>
        <w:drawing>
          <wp:inline distT="0" distB="0" distL="0" distR="0">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6"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rsidR="00AB34C2" w:rsidRPr="002A48DB" w:rsidRDefault="00AB34C2" w:rsidP="002A48DB">
      <w:pPr>
        <w:pStyle w:val="Contrato-Capa"/>
      </w:pPr>
    </w:p>
    <w:p w:rsidR="00BE4159" w:rsidRPr="002A48DB" w:rsidRDefault="00BE4159" w:rsidP="002A48DB">
      <w:pPr>
        <w:pStyle w:val="Contrato-Capa"/>
      </w:pPr>
    </w:p>
    <w:p w:rsidR="00BE4159" w:rsidRPr="002A48DB" w:rsidRDefault="00BE4159" w:rsidP="002A48DB">
      <w:pPr>
        <w:pStyle w:val="Contrato-Capa"/>
      </w:pPr>
    </w:p>
    <w:p w:rsidR="00350777" w:rsidRPr="002A48DB" w:rsidRDefault="00D606BB" w:rsidP="006759F8">
      <w:pPr>
        <w:pStyle w:val="Contrato-Capa"/>
      </w:pPr>
      <w:r>
        <w:t xml:space="preserve">MINUTA DE </w:t>
      </w:r>
      <w:r w:rsidR="00851797">
        <w:t>CONTRATO DE CONCESSÃO PARA EXPLORAÇÃO E PRODUÇÃO DE PETRÓLEO E GÁS NATURAL</w:t>
      </w:r>
    </w:p>
    <w:p w:rsidR="00654EBE" w:rsidRDefault="00654EBE" w:rsidP="002A48DB">
      <w:pPr>
        <w:pStyle w:val="Contrato-Capa"/>
      </w:pPr>
    </w:p>
    <w:p w:rsidR="002A48DB" w:rsidRPr="002A48DB" w:rsidRDefault="002A48DB" w:rsidP="002A48DB">
      <w:pPr>
        <w:pStyle w:val="Contrato-Capa"/>
      </w:pPr>
    </w:p>
    <w:p w:rsidR="00654EBE" w:rsidRPr="002A48DB" w:rsidRDefault="00654EBE" w:rsidP="002A48DB">
      <w:pPr>
        <w:pStyle w:val="Contrato-Capa"/>
      </w:pPr>
    </w:p>
    <w:p w:rsidR="002A48DB" w:rsidRDefault="00030FE6" w:rsidP="002A48DB">
      <w:pPr>
        <w:pStyle w:val="Contrato-Capa"/>
      </w:pPr>
      <w:r>
        <w:fldChar w:fldCharType="begin"/>
      </w:r>
      <w:r w:rsidR="004466CF">
        <w:instrText xml:space="preserve"> MERGEFIELD "nome_sigep" </w:instrText>
      </w:r>
      <w:r>
        <w:fldChar w:fldCharType="separate"/>
      </w:r>
      <w:r w:rsidR="00FE4A5C">
        <w:rPr>
          <w:noProof/>
        </w:rPr>
        <w:t>«nome_sigep»</w:t>
      </w:r>
      <w:r>
        <w:rPr>
          <w:noProof/>
        </w:rPr>
        <w:fldChar w:fldCharType="end"/>
      </w:r>
    </w:p>
    <w:p w:rsidR="002A48DB" w:rsidRPr="002A48DB" w:rsidRDefault="002A48DB" w:rsidP="002A48DB">
      <w:pPr>
        <w:pStyle w:val="Contrato-Capa"/>
      </w:pPr>
    </w:p>
    <w:p w:rsidR="002A48DB" w:rsidRPr="002A48DB" w:rsidRDefault="00851797" w:rsidP="002A48DB">
      <w:pPr>
        <w:pStyle w:val="Contrato-Capa"/>
      </w:pPr>
      <w:r w:rsidRPr="001068F9">
        <w:t>N</w:t>
      </w:r>
      <w:r w:rsidR="002A48DB" w:rsidRPr="001068F9">
        <w:t xml:space="preserve">º </w:t>
      </w:r>
      <w:r w:rsidR="00030FE6">
        <w:fldChar w:fldCharType="begin"/>
      </w:r>
      <w:r w:rsidR="004466CF">
        <w:instrText xml:space="preserve"> MERGEFIELD "numero_contrato" </w:instrText>
      </w:r>
      <w:r w:rsidR="00030FE6">
        <w:fldChar w:fldCharType="separate"/>
      </w:r>
      <w:r w:rsidR="00FE4A5C">
        <w:rPr>
          <w:noProof/>
        </w:rPr>
        <w:t>«numero_contrato»</w:t>
      </w:r>
      <w:r w:rsidR="00030FE6">
        <w:rPr>
          <w:noProof/>
        </w:rPr>
        <w:fldChar w:fldCharType="end"/>
      </w:r>
    </w:p>
    <w:p w:rsidR="002A48DB" w:rsidRDefault="002A48DB" w:rsidP="002A48DB">
      <w:pPr>
        <w:pStyle w:val="Contrato-Capa"/>
      </w:pPr>
    </w:p>
    <w:p w:rsidR="00654EBE" w:rsidRPr="002A48DB" w:rsidRDefault="00851797" w:rsidP="002A48DB">
      <w:pPr>
        <w:pStyle w:val="Contrato-Capa"/>
      </w:pPr>
      <w:r w:rsidRPr="002A48DB">
        <w:t xml:space="preserve"> </w:t>
      </w:r>
    </w:p>
    <w:p w:rsidR="002A48DB" w:rsidRPr="002A48DB" w:rsidRDefault="002A48DB" w:rsidP="002A48DB">
      <w:pPr>
        <w:pStyle w:val="Contrato-Capa"/>
      </w:pPr>
    </w:p>
    <w:p w:rsidR="00654EBE" w:rsidRDefault="00851797" w:rsidP="002A48DB">
      <w:pPr>
        <w:pStyle w:val="Contrato-Capa"/>
      </w:pPr>
      <w:r w:rsidRPr="002A48DB">
        <w:t>CELEBRADO ENTRE</w:t>
      </w:r>
    </w:p>
    <w:p w:rsidR="007628FE" w:rsidRPr="002A48DB" w:rsidRDefault="007628FE" w:rsidP="002A48DB">
      <w:pPr>
        <w:pStyle w:val="Contrato-Capa"/>
      </w:pPr>
    </w:p>
    <w:p w:rsidR="00654EBE" w:rsidRPr="002A48DB" w:rsidRDefault="00654EBE" w:rsidP="002A48DB">
      <w:pPr>
        <w:pStyle w:val="Contrato-Capa"/>
      </w:pPr>
    </w:p>
    <w:p w:rsidR="00654EBE" w:rsidRPr="002A48DB" w:rsidRDefault="00851797" w:rsidP="002A48DB">
      <w:pPr>
        <w:pStyle w:val="Contrato-Capa"/>
      </w:pPr>
      <w:r w:rsidRPr="002A48DB">
        <w:t>AGÊNCIA NACIONAL DO PETRÓLEO, GÁS NATURAL E BIOCOMBUSTÍVEIS – ANP</w:t>
      </w:r>
    </w:p>
    <w:p w:rsidR="00654EBE" w:rsidRPr="002A48DB" w:rsidRDefault="00654EBE" w:rsidP="002A48DB">
      <w:pPr>
        <w:pStyle w:val="Contrato-Capa"/>
      </w:pPr>
    </w:p>
    <w:p w:rsidR="002A48DB" w:rsidRPr="002A48DB" w:rsidRDefault="002A48DB" w:rsidP="002A48DB">
      <w:pPr>
        <w:pStyle w:val="Contrato-Capa"/>
      </w:pPr>
    </w:p>
    <w:p w:rsidR="00654EBE" w:rsidRPr="002A48DB" w:rsidRDefault="002A48DB" w:rsidP="002A48DB">
      <w:pPr>
        <w:pStyle w:val="Contrato-Capa"/>
      </w:pPr>
      <w:r w:rsidRPr="002A48DB">
        <w:t>E</w:t>
      </w:r>
    </w:p>
    <w:p w:rsidR="00654EBE" w:rsidRPr="002A48DB" w:rsidRDefault="00654EBE" w:rsidP="002A48DB">
      <w:pPr>
        <w:pStyle w:val="Contrato-Capa"/>
      </w:pPr>
    </w:p>
    <w:p w:rsidR="002A48DB" w:rsidRPr="002A48DB" w:rsidRDefault="002A48DB" w:rsidP="002A48DB">
      <w:pPr>
        <w:pStyle w:val="Contrato-Capa"/>
      </w:pPr>
    </w:p>
    <w:p w:rsidR="00654EBE" w:rsidRPr="002A48DB" w:rsidRDefault="00030FE6"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rsidR="002A48DB" w:rsidRPr="002A48DB" w:rsidRDefault="002A48DB" w:rsidP="002A48DB">
      <w:pPr>
        <w:pStyle w:val="Contrato-Capa"/>
      </w:pPr>
    </w:p>
    <w:p w:rsidR="002A48DB" w:rsidRPr="002A48DB" w:rsidRDefault="00030FE6"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rsidR="00654EBE" w:rsidRPr="002A48DB" w:rsidRDefault="00654EBE" w:rsidP="002A48DB">
      <w:pPr>
        <w:pStyle w:val="Contrato-Capa"/>
      </w:pPr>
    </w:p>
    <w:p w:rsidR="002A48DB" w:rsidRPr="002A48DB" w:rsidRDefault="002A48DB" w:rsidP="002A48DB">
      <w:pPr>
        <w:pStyle w:val="Contrato-Capa"/>
      </w:pPr>
    </w:p>
    <w:p w:rsidR="002A48DB" w:rsidRPr="002A48DB" w:rsidRDefault="002A48DB" w:rsidP="002A48DB">
      <w:pPr>
        <w:pStyle w:val="Contrato-Capa"/>
      </w:pPr>
    </w:p>
    <w:p w:rsidR="00654EBE" w:rsidRPr="002A48DB" w:rsidRDefault="003C1106" w:rsidP="002A48DB">
      <w:pPr>
        <w:pStyle w:val="Contrato-Capa"/>
      </w:pPr>
      <w:r w:rsidRPr="002A48DB">
        <w:t>BRASIL</w:t>
      </w:r>
    </w:p>
    <w:p w:rsidR="002A48DB" w:rsidRDefault="00291345" w:rsidP="002A48DB">
      <w:pPr>
        <w:pStyle w:val="Contrato-Capa"/>
      </w:pPr>
      <w:r>
        <w:t>2020</w:t>
      </w:r>
      <w:r w:rsidR="002A48DB">
        <w:br w:type="page"/>
      </w:r>
    </w:p>
    <w:p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rsidR="00423774" w:rsidRPr="00345793" w:rsidRDefault="00423774" w:rsidP="002A48DB">
      <w:pPr>
        <w:pStyle w:val="Contrato-Preambulo"/>
      </w:pPr>
    </w:p>
    <w:p w:rsidR="00423774" w:rsidRPr="00345793" w:rsidRDefault="00423774" w:rsidP="002A48DB">
      <w:pPr>
        <w:pStyle w:val="Contrato-Preambulo"/>
      </w:pPr>
      <w:r w:rsidRPr="00345793">
        <w:t>que entre si celebram</w:t>
      </w:r>
    </w:p>
    <w:p w:rsidR="00423774" w:rsidRPr="00345793" w:rsidRDefault="00423774" w:rsidP="002A48DB">
      <w:pPr>
        <w:pStyle w:val="Contrato-Preambulo"/>
      </w:pPr>
    </w:p>
    <w:p w:rsidR="00423774" w:rsidRPr="00345793" w:rsidRDefault="00423774" w:rsidP="002A48DB">
      <w:pPr>
        <w:pStyle w:val="Contrato-Preambulo"/>
      </w:pPr>
      <w:r w:rsidRPr="00345793">
        <w:t xml:space="preserve">A </w:t>
      </w:r>
      <w:r w:rsidRPr="00345793">
        <w:rPr>
          <w:b/>
        </w:rPr>
        <w:t xml:space="preserve">AGÊNCIA NACIONAL DO PETRÓLEO, GÁS NATURAL E BIOCOMBUSTÍVEIS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030FE6" w:rsidRPr="00BE0EDB">
        <w:rPr>
          <w:highlight w:val="lightGray"/>
        </w:rPr>
        <w:fldChar w:fldCharType="begin"/>
      </w:r>
      <w:r w:rsidR="00E91829" w:rsidRPr="00BE0EDB">
        <w:rPr>
          <w:highlight w:val="lightGray"/>
        </w:rPr>
        <w:instrText xml:space="preserve"> MERGEFIELD "endereco_01" </w:instrText>
      </w:r>
      <w:r w:rsidR="00030FE6" w:rsidRPr="00BE0EDB">
        <w:rPr>
          <w:highlight w:val="lightGray"/>
        </w:rPr>
        <w:fldChar w:fldCharType="separate"/>
      </w:r>
      <w:r w:rsidR="00E91829" w:rsidRPr="00BE0EDB">
        <w:rPr>
          <w:noProof/>
          <w:highlight w:val="lightGray"/>
        </w:rPr>
        <w:t>«diretor_geral»</w:t>
      </w:r>
      <w:r w:rsidR="00030FE6" w:rsidRPr="00BE0EDB">
        <w:rPr>
          <w:noProof/>
          <w:highlight w:val="lightGray"/>
        </w:rPr>
        <w:fldChar w:fldCharType="end"/>
      </w:r>
      <w:r w:rsidR="003467B5">
        <w:t>,</w:t>
      </w:r>
    </w:p>
    <w:p w:rsidR="003467B5" w:rsidRDefault="003467B5" w:rsidP="002A48DB">
      <w:pPr>
        <w:pStyle w:val="Contrato-Preambulo"/>
        <w:rPr>
          <w:highlight w:val="yellow"/>
        </w:rPr>
      </w:pPr>
    </w:p>
    <w:p w:rsidR="00423774" w:rsidRDefault="00030FE6" w:rsidP="002A48DB">
      <w:pPr>
        <w:pStyle w:val="Contrato-Preambulo"/>
      </w:pPr>
      <w:r w:rsidRPr="00BE0EDB">
        <w:rPr>
          <w:highlight w:val="lightGray"/>
        </w:rPr>
        <w:fldChar w:fldCharType="begin"/>
      </w:r>
      <w:r w:rsidR="004466CF" w:rsidRPr="00BE0EDB">
        <w:rPr>
          <w:highlight w:val="lightGray"/>
        </w:rPr>
        <w:instrText xml:space="preserve"> MERGEFIELD "signataria_01_operadora" </w:instrText>
      </w:r>
      <w:r w:rsidRPr="00BE0EDB">
        <w:rPr>
          <w:highlight w:val="lightGray"/>
        </w:rPr>
        <w:fldChar w:fldCharType="separate"/>
      </w:r>
      <w:r w:rsidR="00FE4A5C" w:rsidRPr="00BE0EDB">
        <w:rPr>
          <w:noProof/>
          <w:highlight w:val="lightGray"/>
        </w:rPr>
        <w:t>«signataria_01_operadora»</w:t>
      </w:r>
      <w:r w:rsidRPr="00BE0EDB">
        <w:rPr>
          <w:noProof/>
          <w:highlight w:val="lightGray"/>
        </w:rPr>
        <w:fldChar w:fldCharType="end"/>
      </w:r>
      <w:r w:rsidR="00423774" w:rsidRPr="00345793">
        <w:t xml:space="preserve">, </w:t>
      </w:r>
      <w:r w:rsidR="00291345" w:rsidRPr="00345793">
        <w:t>sociedade comercia</w:t>
      </w:r>
      <w:r w:rsidR="009A2517">
        <w:t>l</w:t>
      </w:r>
      <w:r w:rsidR="00291345">
        <w:t xml:space="preserve"> </w:t>
      </w:r>
      <w:r w:rsidR="00423774" w:rsidRPr="00345793">
        <w:t>constituída sob as leis do Brasil, com sede</w:t>
      </w:r>
      <w:r w:rsidR="00CC4F0A">
        <w:t xml:space="preserve"> na </w:t>
      </w:r>
      <w:r w:rsidRPr="00BE0EDB">
        <w:rPr>
          <w:highlight w:val="lightGray"/>
        </w:rPr>
        <w:fldChar w:fldCharType="begin"/>
      </w:r>
      <w:r w:rsidR="004466CF" w:rsidRPr="00BE0EDB">
        <w:rPr>
          <w:highlight w:val="lightGray"/>
        </w:rPr>
        <w:instrText xml:space="preserve"> MERGEFIELD "endereco_01" </w:instrText>
      </w:r>
      <w:r w:rsidRPr="00BE0EDB">
        <w:rPr>
          <w:highlight w:val="lightGray"/>
        </w:rPr>
        <w:fldChar w:fldCharType="separate"/>
      </w:r>
      <w:r w:rsidR="00FE4A5C" w:rsidRPr="00BE0EDB">
        <w:rPr>
          <w:noProof/>
          <w:highlight w:val="lightGray"/>
        </w:rPr>
        <w:t>«endereco_01»</w:t>
      </w:r>
      <w:r w:rsidRPr="00BE0EDB">
        <w:rPr>
          <w:noProof/>
          <w:highlight w:val="lightGray"/>
        </w:rPr>
        <w:fldChar w:fldCharType="end"/>
      </w:r>
      <w:r w:rsidR="004D7D24">
        <w:t>,</w:t>
      </w:r>
      <w:r w:rsidR="00CC4F0A" w:rsidRPr="00345793">
        <w:t xml:space="preserve"> </w:t>
      </w:r>
      <w:r w:rsidR="00423774" w:rsidRPr="00345793">
        <w:t>inscrita no Cadastro Nacional de Pessoa Jurídica (CNPJ/MF) sob o n</w:t>
      </w:r>
      <w:r w:rsidR="00CC4F0A">
        <w:t xml:space="preserve">º </w:t>
      </w:r>
      <w:r w:rsidRPr="00BE0EDB">
        <w:rPr>
          <w:highlight w:val="lightGray"/>
        </w:rPr>
        <w:fldChar w:fldCharType="begin"/>
      </w:r>
      <w:r w:rsidR="004466CF" w:rsidRPr="00BE0EDB">
        <w:rPr>
          <w:highlight w:val="lightGray"/>
        </w:rPr>
        <w:instrText xml:space="preserve"> MERGEFIELD "cnpj_01" </w:instrText>
      </w:r>
      <w:r w:rsidRPr="00BE0EDB">
        <w:rPr>
          <w:highlight w:val="lightGray"/>
        </w:rPr>
        <w:fldChar w:fldCharType="separate"/>
      </w:r>
      <w:r w:rsidR="00FE4A5C" w:rsidRPr="00BE0EDB">
        <w:rPr>
          <w:noProof/>
          <w:highlight w:val="lightGray"/>
        </w:rPr>
        <w:t>«cnpj_01»</w:t>
      </w:r>
      <w:r w:rsidRPr="00BE0EDB">
        <w:rPr>
          <w:noProof/>
          <w:highlight w:val="lightGray"/>
        </w:rPr>
        <w:fldChar w:fldCharType="end"/>
      </w:r>
      <w:r w:rsidR="001B26C3">
        <w:t xml:space="preserve"> </w:t>
      </w:r>
      <w:r w:rsidR="00423774" w:rsidRPr="00345793">
        <w:t xml:space="preserve">(doravante designada “Concessionário”), neste ato representada por </w:t>
      </w:r>
      <w:r w:rsidRPr="00BE0EDB">
        <w:rPr>
          <w:highlight w:val="lightGray"/>
        </w:rPr>
        <w:fldChar w:fldCharType="begin"/>
      </w:r>
      <w:r w:rsidR="004466CF" w:rsidRPr="00BE0EDB">
        <w:rPr>
          <w:highlight w:val="lightGray"/>
        </w:rPr>
        <w:instrText xml:space="preserve"> MERGEFIELD "signataria_01_representante_01" </w:instrText>
      </w:r>
      <w:r w:rsidRPr="00BE0EDB">
        <w:rPr>
          <w:highlight w:val="lightGray"/>
        </w:rPr>
        <w:fldChar w:fldCharType="separate"/>
      </w:r>
      <w:r w:rsidR="00FE4A5C" w:rsidRPr="00BE0EDB">
        <w:rPr>
          <w:noProof/>
          <w:highlight w:val="lightGray"/>
        </w:rPr>
        <w:t>«signataria_01_representante_01»</w:t>
      </w:r>
      <w:r w:rsidRPr="00BE0EDB">
        <w:rPr>
          <w:noProof/>
          <w:highlight w:val="lightGray"/>
        </w:rPr>
        <w:fldChar w:fldCharType="end"/>
      </w:r>
      <w:r w:rsidR="001B26C3">
        <w:t>,</w:t>
      </w:r>
      <w:r w:rsidR="00423774" w:rsidRPr="00345793">
        <w:t xml:space="preserve"> </w:t>
      </w:r>
      <w:r w:rsidRPr="00BE0EDB">
        <w:rPr>
          <w:highlight w:val="lightGray"/>
        </w:rPr>
        <w:fldChar w:fldCharType="begin"/>
      </w:r>
      <w:r w:rsidR="004466CF" w:rsidRPr="00BE0EDB">
        <w:rPr>
          <w:highlight w:val="lightGray"/>
        </w:rPr>
        <w:instrText xml:space="preserve"> MERGEFIELD "signataria_01_cargo_01" </w:instrText>
      </w:r>
      <w:r w:rsidRPr="00BE0EDB">
        <w:rPr>
          <w:highlight w:val="lightGray"/>
        </w:rPr>
        <w:fldChar w:fldCharType="separate"/>
      </w:r>
      <w:r w:rsidR="00FE4A5C" w:rsidRPr="00BE0EDB">
        <w:rPr>
          <w:noProof/>
          <w:highlight w:val="lightGray"/>
        </w:rPr>
        <w:t>«signataria_01_cargo_01»</w:t>
      </w:r>
      <w:r w:rsidRPr="00BE0EDB">
        <w:rPr>
          <w:noProof/>
          <w:highlight w:val="lightGray"/>
        </w:rPr>
        <w:fldChar w:fldCharType="end"/>
      </w:r>
      <w:r w:rsidR="00423774"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"signataria_01_representante_02" </w:instrText>
      </w:r>
      <w:r w:rsidRPr="00BE0EDB">
        <w:rPr>
          <w:highlight w:val="lightGray"/>
        </w:rPr>
        <w:fldChar w:fldCharType="separate"/>
      </w:r>
      <w:r w:rsidR="00FE4A5C" w:rsidRPr="00BE0EDB">
        <w:rPr>
          <w:noProof/>
          <w:highlight w:val="lightGray"/>
        </w:rPr>
        <w:t>«signataria_01_representante_02»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"signataria_01_cargo_02" </w:instrText>
      </w:r>
      <w:r w:rsidRPr="00BE0EDB">
        <w:rPr>
          <w:highlight w:val="lightGray"/>
        </w:rPr>
        <w:fldChar w:fldCharType="separate"/>
      </w:r>
      <w:r w:rsidR="00FE4A5C" w:rsidRPr="00BE0EDB">
        <w:rPr>
          <w:noProof/>
          <w:highlight w:val="lightGray"/>
        </w:rPr>
        <w:t>«signataria_01_cargo_02»</w:t>
      </w:r>
      <w:r w:rsidRPr="00BE0EDB">
        <w:rPr>
          <w:noProof/>
          <w:highlight w:val="lightGray"/>
        </w:rPr>
        <w:fldChar w:fldCharType="end"/>
      </w:r>
      <w:r w:rsidR="003467B5">
        <w:t>,</w:t>
      </w:r>
    </w:p>
    <w:p w:rsidR="003467B5" w:rsidRPr="001B26C3" w:rsidRDefault="003467B5" w:rsidP="003467B5">
      <w:pPr>
        <w:pStyle w:val="Contrato-Preambulo"/>
      </w:pPr>
      <w:r w:rsidRPr="001B26C3">
        <w:t>e</w:t>
      </w:r>
    </w:p>
    <w:p w:rsidR="003467B5" w:rsidRPr="00345793" w:rsidRDefault="00030FE6" w:rsidP="003467B5">
      <w:pPr>
        <w:pStyle w:val="Contrato-Preambulo"/>
      </w:pPr>
      <w:r w:rsidRPr="00BE0EDB">
        <w:rPr>
          <w:highlight w:val="lightGray"/>
        </w:rPr>
        <w:fldChar w:fldCharType="begin"/>
      </w:r>
      <w:r w:rsidR="004466CF" w:rsidRPr="00BE0EDB">
        <w:rPr>
          <w:highlight w:val="lightGray"/>
        </w:rPr>
        <w:instrText xml:space="preserve"> MERGEFIELD "signataria_02" </w:instrText>
      </w:r>
      <w:r w:rsidRPr="00BE0EDB">
        <w:rPr>
          <w:highlight w:val="lightGray"/>
        </w:rPr>
        <w:fldChar w:fldCharType="separate"/>
      </w:r>
      <w:r w:rsidR="00FE4A5C" w:rsidRPr="00BE0EDB">
        <w:rPr>
          <w:noProof/>
          <w:highlight w:val="lightGray"/>
        </w:rPr>
        <w:t>«signataria_02»</w:t>
      </w:r>
      <w:r w:rsidRPr="00BE0EDB">
        <w:rPr>
          <w:noProof/>
          <w:highlight w:val="lightGray"/>
        </w:rPr>
        <w:fldChar w:fldCharType="end"/>
      </w:r>
      <w:r w:rsidR="003467B5" w:rsidRPr="00345793">
        <w:t>, sociedade comercial constituída sob as leis do Brasil, com sede</w:t>
      </w:r>
      <w:r w:rsidR="003467B5">
        <w:t xml:space="preserve"> na </w:t>
      </w:r>
      <w:r w:rsidRPr="00BE0EDB">
        <w:rPr>
          <w:highlight w:val="lightGray"/>
        </w:rPr>
        <w:fldChar w:fldCharType="begin"/>
      </w:r>
      <w:r w:rsidR="004466CF" w:rsidRPr="00BE0EDB">
        <w:rPr>
          <w:highlight w:val="lightGray"/>
        </w:rPr>
        <w:instrText xml:space="preserve"> MERGEFIELD "endereco_02" </w:instrText>
      </w:r>
      <w:r w:rsidRPr="00BE0EDB">
        <w:rPr>
          <w:highlight w:val="lightGray"/>
        </w:rPr>
        <w:fldChar w:fldCharType="separate"/>
      </w:r>
      <w:r w:rsidR="00FE4A5C" w:rsidRPr="00BE0EDB">
        <w:rPr>
          <w:noProof/>
          <w:highlight w:val="lightGray"/>
        </w:rPr>
        <w:t>«endereco_02»</w:t>
      </w:r>
      <w:r w:rsidRPr="00BE0EDB">
        <w:rPr>
          <w:noProof/>
          <w:highlight w:val="lightGray"/>
        </w:rPr>
        <w:fldChar w:fldCharType="end"/>
      </w:r>
      <w:r w:rsidR="004D7D24">
        <w:t xml:space="preserve">, </w:t>
      </w:r>
      <w:r w:rsidR="003467B5" w:rsidRPr="00345793">
        <w:t>inscrita no Cadastro Nacional de Pessoa Jurídica (CNPJ/MF) sob o n</w:t>
      </w:r>
      <w:r w:rsidR="003467B5">
        <w:t xml:space="preserve">º </w:t>
      </w:r>
      <w:r w:rsidRPr="00BE0EDB">
        <w:rPr>
          <w:highlight w:val="lightGray"/>
        </w:rPr>
        <w:fldChar w:fldCharType="begin"/>
      </w:r>
      <w:r w:rsidR="004466CF" w:rsidRPr="00BE0EDB">
        <w:rPr>
          <w:highlight w:val="lightGray"/>
        </w:rPr>
        <w:instrText xml:space="preserve"> MERGEFIELD "cnpj_02" </w:instrText>
      </w:r>
      <w:r w:rsidRPr="00BE0EDB">
        <w:rPr>
          <w:highlight w:val="lightGray"/>
        </w:rPr>
        <w:fldChar w:fldCharType="separate"/>
      </w:r>
      <w:r w:rsidR="00FE4A5C" w:rsidRPr="00BE0EDB">
        <w:rPr>
          <w:noProof/>
          <w:highlight w:val="lightGray"/>
        </w:rPr>
        <w:t>«cnpj_02»</w:t>
      </w:r>
      <w:r w:rsidRPr="00BE0EDB">
        <w:rPr>
          <w:noProof/>
          <w:highlight w:val="lightGray"/>
        </w:rPr>
        <w:fldChar w:fldCharType="end"/>
      </w:r>
      <w:r w:rsidR="004D7D24">
        <w:t xml:space="preserve"> </w:t>
      </w:r>
      <w:r w:rsidR="003467B5" w:rsidRPr="00345793">
        <w:t>(doravante designada “Concessionário”),</w:t>
      </w:r>
      <w:r w:rsidR="004F2A6E">
        <w:t xml:space="preserve"> </w:t>
      </w:r>
      <w:r w:rsidR="003467B5" w:rsidRPr="00345793">
        <w:t xml:space="preserve">neste ato representada por </w:t>
      </w:r>
      <w:r w:rsidRPr="00BE0EDB">
        <w:rPr>
          <w:highlight w:val="lightGray"/>
        </w:rPr>
        <w:fldChar w:fldCharType="begin"/>
      </w:r>
      <w:r w:rsidR="004466CF" w:rsidRPr="00BE0EDB">
        <w:rPr>
          <w:highlight w:val="lightGray"/>
        </w:rPr>
        <w:instrText xml:space="preserve"> MERGEFIELD "signataria_02_representante_01" </w:instrText>
      </w:r>
      <w:r w:rsidRPr="00BE0EDB">
        <w:rPr>
          <w:highlight w:val="lightGray"/>
        </w:rPr>
        <w:fldChar w:fldCharType="separate"/>
      </w:r>
      <w:r w:rsidR="00FE4A5C" w:rsidRPr="00BE0EDB">
        <w:rPr>
          <w:noProof/>
          <w:highlight w:val="lightGray"/>
        </w:rPr>
        <w:t>«signataria_02_representante_01»</w:t>
      </w:r>
      <w:r w:rsidRPr="00BE0EDB">
        <w:rPr>
          <w:noProof/>
          <w:highlight w:val="lightGray"/>
        </w:rPr>
        <w:fldChar w:fldCharType="end"/>
      </w:r>
      <w:r w:rsidR="003467B5" w:rsidRPr="00345793">
        <w:t>,</w:t>
      </w:r>
      <w:r w:rsidR="004D7D24">
        <w:t xml:space="preserve"> </w:t>
      </w:r>
      <w:r w:rsidRPr="00BE0EDB">
        <w:rPr>
          <w:highlight w:val="lightGray"/>
        </w:rPr>
        <w:fldChar w:fldCharType="begin"/>
      </w:r>
      <w:r w:rsidR="004466CF" w:rsidRPr="00BE0EDB">
        <w:rPr>
          <w:highlight w:val="lightGray"/>
        </w:rPr>
        <w:instrText xml:space="preserve"> MERGEFIELD "signataria_02_cargo_01" </w:instrText>
      </w:r>
      <w:r w:rsidRPr="00BE0EDB">
        <w:rPr>
          <w:highlight w:val="lightGray"/>
        </w:rPr>
        <w:fldChar w:fldCharType="separate"/>
      </w:r>
      <w:r w:rsidR="00FE4A5C" w:rsidRPr="00BE0EDB">
        <w:rPr>
          <w:noProof/>
          <w:highlight w:val="lightGray"/>
        </w:rPr>
        <w:t>«signataria_02_cargo_01»</w:t>
      </w:r>
      <w:r w:rsidRPr="00BE0EDB">
        <w:rPr>
          <w:noProof/>
          <w:highlight w:val="lightGray"/>
        </w:rPr>
        <w:fldChar w:fldCharType="end"/>
      </w:r>
      <w:r w:rsidR="003467B5"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"signataria_02_representante_02" </w:instrText>
      </w:r>
      <w:r w:rsidRPr="00BE0EDB">
        <w:rPr>
          <w:highlight w:val="lightGray"/>
        </w:rPr>
        <w:fldChar w:fldCharType="separate"/>
      </w:r>
      <w:r w:rsidR="00FE4A5C" w:rsidRPr="00BE0EDB">
        <w:rPr>
          <w:noProof/>
          <w:highlight w:val="lightGray"/>
        </w:rPr>
        <w:t>«signataria_02_representante_02»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"signataria_02_cargo_02" </w:instrText>
      </w:r>
      <w:r w:rsidRPr="00BE0EDB">
        <w:rPr>
          <w:highlight w:val="lightGray"/>
        </w:rPr>
        <w:fldChar w:fldCharType="separate"/>
      </w:r>
      <w:r w:rsidR="00FE4A5C" w:rsidRPr="00BE0EDB">
        <w:rPr>
          <w:noProof/>
          <w:highlight w:val="lightGray"/>
        </w:rPr>
        <w:t>«signataria_02_cargo_02»</w:t>
      </w:r>
      <w:r w:rsidRPr="00BE0EDB">
        <w:rPr>
          <w:noProof/>
          <w:highlight w:val="lightGray"/>
        </w:rPr>
        <w:fldChar w:fldCharType="end"/>
      </w:r>
      <w:r w:rsidR="003467B5">
        <w:t>.</w:t>
      </w:r>
    </w:p>
    <w:p w:rsidR="003467B5" w:rsidRDefault="003467B5" w:rsidP="002A48DB">
      <w:pPr>
        <w:pStyle w:val="Contrato-Preambulo"/>
      </w:pPr>
    </w:p>
    <w:p w:rsidR="007222EB" w:rsidRDefault="007222EB" w:rsidP="002A48DB">
      <w:pPr>
        <w:pStyle w:val="Contrato-Preambulo"/>
      </w:pPr>
    </w:p>
    <w:p w:rsidR="00423774" w:rsidRPr="00E65A85" w:rsidRDefault="00423774" w:rsidP="00E65A85">
      <w:pPr>
        <w:pStyle w:val="Contrato-Preambulo"/>
        <w:jc w:val="center"/>
        <w:rPr>
          <w:b/>
        </w:rPr>
      </w:pPr>
      <w:r w:rsidRPr="00E65A85">
        <w:rPr>
          <w:b/>
        </w:rPr>
        <w:t>CONSIDERANDO</w:t>
      </w:r>
    </w:p>
    <w:p w:rsidR="00423774" w:rsidRPr="00345793" w:rsidRDefault="00423774" w:rsidP="002A48DB">
      <w:pPr>
        <w:pStyle w:val="Contrato-Preambulo"/>
      </w:pPr>
      <w:r w:rsidRPr="00345793">
        <w:t>que, nos termos dos art</w:t>
      </w:r>
      <w:r w:rsidR="009D6F95">
        <w:t>s.</w:t>
      </w:r>
      <w:r w:rsidRPr="00345793">
        <w:t xml:space="preserve"> 20, V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rsidR="00423774" w:rsidRPr="00345793" w:rsidRDefault="00423774" w:rsidP="002A48DB">
      <w:pPr>
        <w:pStyle w:val="Contrato-Preambulo"/>
      </w:pPr>
      <w:r w:rsidRPr="00345793">
        <w:t>que,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rsidR="00423774" w:rsidRDefault="00423774" w:rsidP="002A48DB">
      <w:pPr>
        <w:pStyle w:val="Contrato-Preambulo"/>
      </w:pPr>
      <w:r w:rsidRPr="00345793">
        <w:t>que,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rsidR="0098193E" w:rsidRPr="00345793" w:rsidRDefault="0098193E" w:rsidP="0098193E">
      <w:pPr>
        <w:pStyle w:val="Contrato-Preambulo"/>
      </w:pPr>
      <w:r w:rsidRPr="00345793">
        <w:t>que,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rsidR="00423774" w:rsidRPr="00345793" w:rsidRDefault="00423774" w:rsidP="002A48DB">
      <w:pPr>
        <w:pStyle w:val="Contrato-Preambulo"/>
      </w:pPr>
      <w:r w:rsidRPr="00345793">
        <w:lastRenderedPageBreak/>
        <w:t>que,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Gás Natural e Biocombustíve</w:t>
      </w:r>
      <w:r w:rsidR="00B74013">
        <w:t>is</w:t>
      </w:r>
      <w:r w:rsidRPr="00345793">
        <w:t>;</w:t>
      </w:r>
    </w:p>
    <w:p w:rsidR="00423774" w:rsidRPr="00345793" w:rsidRDefault="00423774" w:rsidP="002A48DB">
      <w:pPr>
        <w:pStyle w:val="Contrato-Preambulo"/>
      </w:pPr>
      <w:r w:rsidRPr="00345793">
        <w:t>que cabe à ANP, representando a União Federal, celebrar com o Concessionário Contratos de Concessão para a Exploração e Produção de Petróleo e Gás Natural que atendam às disposições previstas nos art</w:t>
      </w:r>
      <w:r w:rsidR="009D6F95">
        <w:t>s.</w:t>
      </w:r>
      <w:r w:rsidRPr="00345793">
        <w:t xml:space="preserve"> 23 e 24 da Lei nº 9.478/</w:t>
      </w:r>
      <w:r w:rsidR="00B3672E">
        <w:t>19</w:t>
      </w:r>
      <w:r w:rsidRPr="00345793">
        <w:t>97;</w:t>
      </w:r>
    </w:p>
    <w:p w:rsidR="00423774" w:rsidRPr="00345793" w:rsidRDefault="00423774" w:rsidP="002A48DB">
      <w:pPr>
        <w:pStyle w:val="Contrato-Preambulo"/>
      </w:pPr>
      <w:r w:rsidRPr="00345793">
        <w:t>que, nos termos dos art</w:t>
      </w:r>
      <w:r w:rsidR="009D6F95">
        <w:t>s.</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rsidR="00423774" w:rsidRPr="00345793" w:rsidRDefault="00423774" w:rsidP="002A48DB">
      <w:pPr>
        <w:pStyle w:val="Contrato-Preambulo"/>
      </w:pPr>
      <w:r w:rsidRPr="00345793">
        <w:t>que, nos termos dos art</w:t>
      </w:r>
      <w:r w:rsidR="009D6F95">
        <w:t>s.</w:t>
      </w:r>
      <w:r w:rsidRPr="00345793">
        <w:t xml:space="preserve"> 36 a 42 da Lei nº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rsidR="006C619A" w:rsidRPr="00345793" w:rsidRDefault="00423774" w:rsidP="002A48DB">
      <w:pPr>
        <w:pStyle w:val="Contrato-Preambulo"/>
      </w:pPr>
      <w:r w:rsidRPr="00345793">
        <w:t>que, nos termos do art</w:t>
      </w:r>
      <w:r w:rsidR="009D6F95">
        <w:t>.</w:t>
      </w:r>
      <w:r w:rsidRPr="00345793">
        <w:t xml:space="preserve"> 46 da Lei nº 9.478/</w:t>
      </w:r>
      <w:r w:rsidR="00B3672E">
        <w:t>19</w:t>
      </w:r>
      <w:r w:rsidRPr="00345793">
        <w:t xml:space="preserve">97, o Concessionário efetuou o pagamento à ANP do </w:t>
      </w:r>
      <w:r w:rsidR="002565CD">
        <w:t>B</w:t>
      </w:r>
      <w:r w:rsidRPr="00345793">
        <w:t xml:space="preserve">ônus de </w:t>
      </w:r>
      <w:r w:rsidR="002565CD">
        <w:t>A</w:t>
      </w:r>
      <w:r w:rsidRPr="00345793">
        <w:t xml:space="preserve">ssinatura no montante indicado no </w:t>
      </w:r>
      <w:r w:rsidRPr="00345793">
        <w:rPr>
          <w:szCs w:val="24"/>
        </w:rPr>
        <w:t>Anexo VI</w:t>
      </w:r>
      <w:r w:rsidRPr="00345793">
        <w:t>;</w:t>
      </w:r>
    </w:p>
    <w:p w:rsidR="00423774" w:rsidRPr="00345793" w:rsidRDefault="00423774" w:rsidP="002A48DB">
      <w:pPr>
        <w:pStyle w:val="Contrato-Preambulo"/>
      </w:pPr>
      <w:r w:rsidRPr="00345793">
        <w:t xml:space="preserve">que, nos termos do </w:t>
      </w:r>
      <w:r w:rsidR="00961C61">
        <w:t>e</w:t>
      </w:r>
      <w:r w:rsidRPr="00345793">
        <w:t xml:space="preserve">dital de </w:t>
      </w:r>
      <w:r w:rsidR="00D82673">
        <w:t>l</w:t>
      </w:r>
      <w:r w:rsidRPr="00345793">
        <w:t xml:space="preserve">icitações </w:t>
      </w:r>
      <w:r w:rsidR="00D606BB">
        <w:t xml:space="preserve">de Oferta Permanente </w:t>
      </w:r>
      <w:r w:rsidRPr="00345793">
        <w:t>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rsidR="00E65A85" w:rsidRPr="00345793" w:rsidRDefault="00E65A85" w:rsidP="002A48DB">
      <w:pPr>
        <w:pStyle w:val="Contrato-Preambulo"/>
      </w:pPr>
    </w:p>
    <w:p w:rsidR="00112C13" w:rsidRPr="00345793" w:rsidRDefault="00112C13" w:rsidP="00E65A85">
      <w:pPr>
        <w:pStyle w:val="Contrato-Preambulo"/>
      </w:pPr>
      <w:r w:rsidRPr="00345793">
        <w:br w:type="page"/>
      </w:r>
    </w:p>
    <w:p w:rsidR="007D7971" w:rsidRDefault="00030FE6">
      <w:pPr>
        <w:pStyle w:val="Sumrio1"/>
        <w:tabs>
          <w:tab w:val="right" w:leader="dot" w:pos="9062"/>
        </w:tabs>
        <w:rPr>
          <w:rFonts w:eastAsiaTheme="minorEastAsia" w:cstheme="minorBidi"/>
          <w:b w:val="0"/>
          <w:bCs w:val="0"/>
          <w:caps w:val="0"/>
          <w:noProof/>
          <w:sz w:val="22"/>
          <w:szCs w:val="22"/>
        </w:rPr>
      </w:pPr>
      <w:r w:rsidRPr="00030FE6">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sidRPr="00030FE6">
        <w:rPr>
          <w:rFonts w:cs="Arial"/>
          <w:b w:val="0"/>
          <w:bCs w:val="0"/>
          <w:caps w:val="0"/>
        </w:rPr>
        <w:fldChar w:fldCharType="separate"/>
      </w:r>
      <w:hyperlink w:anchor="_Toc36214919" w:history="1">
        <w:r w:rsidR="007D7971" w:rsidRPr="00D371E5">
          <w:rPr>
            <w:rStyle w:val="Hyperlink"/>
            <w:noProof/>
          </w:rPr>
          <w:t>CAPÍTULO I - DISPOSIÇÕES BÁSICAS</w:t>
        </w:r>
        <w:r w:rsidR="007D7971">
          <w:rPr>
            <w:noProof/>
            <w:webHidden/>
          </w:rPr>
          <w:tab/>
        </w:r>
        <w:r>
          <w:rPr>
            <w:noProof/>
            <w:webHidden/>
          </w:rPr>
          <w:fldChar w:fldCharType="begin"/>
        </w:r>
        <w:r w:rsidR="007D7971">
          <w:rPr>
            <w:noProof/>
            <w:webHidden/>
          </w:rPr>
          <w:instrText xml:space="preserve"> PAGEREF _Toc36214919 \h </w:instrText>
        </w:r>
        <w:r>
          <w:rPr>
            <w:noProof/>
            <w:webHidden/>
          </w:rPr>
        </w:r>
        <w:r>
          <w:rPr>
            <w:noProof/>
            <w:webHidden/>
          </w:rPr>
          <w:fldChar w:fldCharType="separate"/>
        </w:r>
        <w:r w:rsidR="00D20BF2">
          <w:rPr>
            <w:noProof/>
            <w:webHidden/>
          </w:rPr>
          <w:t>8</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20" w:history="1">
        <w:r w:rsidR="007D7971" w:rsidRPr="00D371E5">
          <w:rPr>
            <w:rStyle w:val="Hyperlink"/>
          </w:rPr>
          <w:t>1</w:t>
        </w:r>
        <w:r w:rsidR="007D7971">
          <w:rPr>
            <w:rFonts w:eastAsiaTheme="minorEastAsia" w:cstheme="minorBidi"/>
            <w:smallCaps w:val="0"/>
            <w:sz w:val="22"/>
            <w:szCs w:val="22"/>
          </w:rPr>
          <w:tab/>
        </w:r>
        <w:r w:rsidR="007D7971" w:rsidRPr="00D371E5">
          <w:rPr>
            <w:rStyle w:val="Hyperlink"/>
          </w:rPr>
          <w:t>Cláusula Primeira - definições</w:t>
        </w:r>
        <w:r w:rsidR="007D7971">
          <w:rPr>
            <w:webHidden/>
          </w:rPr>
          <w:tab/>
        </w:r>
        <w:r>
          <w:rPr>
            <w:webHidden/>
          </w:rPr>
          <w:fldChar w:fldCharType="begin"/>
        </w:r>
        <w:r w:rsidR="007D7971">
          <w:rPr>
            <w:webHidden/>
          </w:rPr>
          <w:instrText xml:space="preserve"> PAGEREF _Toc36214920 \h </w:instrText>
        </w:r>
        <w:r>
          <w:rPr>
            <w:webHidden/>
          </w:rPr>
        </w:r>
        <w:r>
          <w:rPr>
            <w:webHidden/>
          </w:rPr>
          <w:fldChar w:fldCharType="separate"/>
        </w:r>
        <w:r w:rsidR="00D20BF2">
          <w:rPr>
            <w:webHidden/>
          </w:rPr>
          <w:t>8</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21" w:history="1">
        <w:r w:rsidR="007D7971" w:rsidRPr="00D371E5">
          <w:rPr>
            <w:rStyle w:val="Hyperlink"/>
            <w:noProof/>
          </w:rPr>
          <w:t>Definições Legais</w:t>
        </w:r>
        <w:r w:rsidR="007D7971">
          <w:rPr>
            <w:noProof/>
            <w:webHidden/>
          </w:rPr>
          <w:tab/>
        </w:r>
        <w:r>
          <w:rPr>
            <w:noProof/>
            <w:webHidden/>
          </w:rPr>
          <w:fldChar w:fldCharType="begin"/>
        </w:r>
        <w:r w:rsidR="007D7971">
          <w:rPr>
            <w:noProof/>
            <w:webHidden/>
          </w:rPr>
          <w:instrText xml:space="preserve"> PAGEREF _Toc36214921 \h </w:instrText>
        </w:r>
        <w:r>
          <w:rPr>
            <w:noProof/>
            <w:webHidden/>
          </w:rPr>
        </w:r>
        <w:r>
          <w:rPr>
            <w:noProof/>
            <w:webHidden/>
          </w:rPr>
          <w:fldChar w:fldCharType="separate"/>
        </w:r>
        <w:r w:rsidR="00D20BF2">
          <w:rPr>
            <w:noProof/>
            <w:webHidden/>
          </w:rPr>
          <w:t>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22" w:history="1">
        <w:r w:rsidR="007D7971" w:rsidRPr="00D371E5">
          <w:rPr>
            <w:rStyle w:val="Hyperlink"/>
            <w:noProof/>
          </w:rPr>
          <w:t>Definições Contratuais</w:t>
        </w:r>
        <w:r w:rsidR="007D7971">
          <w:rPr>
            <w:noProof/>
            <w:webHidden/>
          </w:rPr>
          <w:tab/>
        </w:r>
        <w:r>
          <w:rPr>
            <w:noProof/>
            <w:webHidden/>
          </w:rPr>
          <w:fldChar w:fldCharType="begin"/>
        </w:r>
        <w:r w:rsidR="007D7971">
          <w:rPr>
            <w:noProof/>
            <w:webHidden/>
          </w:rPr>
          <w:instrText xml:space="preserve"> PAGEREF _Toc36214922 \h </w:instrText>
        </w:r>
        <w:r>
          <w:rPr>
            <w:noProof/>
            <w:webHidden/>
          </w:rPr>
        </w:r>
        <w:r>
          <w:rPr>
            <w:noProof/>
            <w:webHidden/>
          </w:rPr>
          <w:fldChar w:fldCharType="separate"/>
        </w:r>
        <w:r w:rsidR="00D20BF2">
          <w:rPr>
            <w:noProof/>
            <w:webHidden/>
          </w:rPr>
          <w:t>8</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23" w:history="1">
        <w:r w:rsidR="007D7971" w:rsidRPr="00D371E5">
          <w:rPr>
            <w:rStyle w:val="Hyperlink"/>
          </w:rPr>
          <w:t>2</w:t>
        </w:r>
        <w:r w:rsidR="007D7971">
          <w:rPr>
            <w:rFonts w:eastAsiaTheme="minorEastAsia" w:cstheme="minorBidi"/>
            <w:smallCaps w:val="0"/>
            <w:sz w:val="22"/>
            <w:szCs w:val="22"/>
          </w:rPr>
          <w:tab/>
        </w:r>
        <w:r w:rsidR="007D7971" w:rsidRPr="00D371E5">
          <w:rPr>
            <w:rStyle w:val="Hyperlink"/>
          </w:rPr>
          <w:t>Cláusula Segunda – objeto</w:t>
        </w:r>
        <w:r w:rsidR="007D7971">
          <w:rPr>
            <w:webHidden/>
          </w:rPr>
          <w:tab/>
        </w:r>
        <w:r>
          <w:rPr>
            <w:webHidden/>
          </w:rPr>
          <w:fldChar w:fldCharType="begin"/>
        </w:r>
        <w:r w:rsidR="007D7971">
          <w:rPr>
            <w:webHidden/>
          </w:rPr>
          <w:instrText xml:space="preserve"> PAGEREF _Toc36214923 \h </w:instrText>
        </w:r>
        <w:r>
          <w:rPr>
            <w:webHidden/>
          </w:rPr>
        </w:r>
        <w:r>
          <w:rPr>
            <w:webHidden/>
          </w:rPr>
          <w:fldChar w:fldCharType="separate"/>
        </w:r>
        <w:r w:rsidR="00D20BF2">
          <w:rPr>
            <w:webHidden/>
          </w:rPr>
          <w:t>12</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24" w:history="1">
        <w:r w:rsidR="007D7971" w:rsidRPr="00D371E5">
          <w:rPr>
            <w:rStyle w:val="Hyperlink"/>
            <w:noProof/>
          </w:rPr>
          <w:t>Exploração e Produção de Petróleo e Gás Natural</w:t>
        </w:r>
        <w:r w:rsidR="007D7971">
          <w:rPr>
            <w:noProof/>
            <w:webHidden/>
          </w:rPr>
          <w:tab/>
        </w:r>
        <w:r>
          <w:rPr>
            <w:noProof/>
            <w:webHidden/>
          </w:rPr>
          <w:fldChar w:fldCharType="begin"/>
        </w:r>
        <w:r w:rsidR="007D7971">
          <w:rPr>
            <w:noProof/>
            <w:webHidden/>
          </w:rPr>
          <w:instrText xml:space="preserve"> PAGEREF _Toc36214924 \h </w:instrText>
        </w:r>
        <w:r>
          <w:rPr>
            <w:noProof/>
            <w:webHidden/>
          </w:rPr>
        </w:r>
        <w:r>
          <w:rPr>
            <w:noProof/>
            <w:webHidden/>
          </w:rPr>
          <w:fldChar w:fldCharType="separate"/>
        </w:r>
        <w:r w:rsidR="00D20BF2">
          <w:rPr>
            <w:noProof/>
            <w:webHidden/>
          </w:rPr>
          <w:t>12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25" w:history="1">
        <w:r w:rsidR="007D7971" w:rsidRPr="00D371E5">
          <w:rPr>
            <w:rStyle w:val="Hyperlink"/>
            <w:noProof/>
          </w:rPr>
          <w:t>Custos, Perdas e Riscos Associados à Execução das Operações</w:t>
        </w:r>
        <w:r w:rsidR="007D7971">
          <w:rPr>
            <w:noProof/>
            <w:webHidden/>
          </w:rPr>
          <w:tab/>
        </w:r>
        <w:r>
          <w:rPr>
            <w:noProof/>
            <w:webHidden/>
          </w:rPr>
          <w:fldChar w:fldCharType="begin"/>
        </w:r>
        <w:r w:rsidR="007D7971">
          <w:rPr>
            <w:noProof/>
            <w:webHidden/>
          </w:rPr>
          <w:instrText xml:space="preserve"> PAGEREF _Toc36214925 \h </w:instrText>
        </w:r>
        <w:r>
          <w:rPr>
            <w:noProof/>
            <w:webHidden/>
          </w:rPr>
        </w:r>
        <w:r>
          <w:rPr>
            <w:noProof/>
            <w:webHidden/>
          </w:rPr>
          <w:fldChar w:fldCharType="separate"/>
        </w:r>
        <w:r w:rsidR="00D20BF2">
          <w:rPr>
            <w:noProof/>
            <w:webHidden/>
          </w:rPr>
          <w:t>12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26" w:history="1">
        <w:r w:rsidR="007D7971" w:rsidRPr="00D371E5">
          <w:rPr>
            <w:rStyle w:val="Hyperlink"/>
            <w:noProof/>
          </w:rPr>
          <w:t>Propriedade do Petróleo e/ou Gás Natural</w:t>
        </w:r>
        <w:r w:rsidR="007D7971">
          <w:rPr>
            <w:noProof/>
            <w:webHidden/>
          </w:rPr>
          <w:tab/>
        </w:r>
        <w:r>
          <w:rPr>
            <w:noProof/>
            <w:webHidden/>
          </w:rPr>
          <w:fldChar w:fldCharType="begin"/>
        </w:r>
        <w:r w:rsidR="007D7971">
          <w:rPr>
            <w:noProof/>
            <w:webHidden/>
          </w:rPr>
          <w:instrText xml:space="preserve"> PAGEREF _Toc36214926 \h </w:instrText>
        </w:r>
        <w:r>
          <w:rPr>
            <w:noProof/>
            <w:webHidden/>
          </w:rPr>
        </w:r>
        <w:r>
          <w:rPr>
            <w:noProof/>
            <w:webHidden/>
          </w:rPr>
          <w:fldChar w:fldCharType="separate"/>
        </w:r>
        <w:r w:rsidR="00D20BF2">
          <w:rPr>
            <w:noProof/>
            <w:webHidden/>
          </w:rPr>
          <w:t>13</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27" w:history="1">
        <w:r w:rsidR="007D7971" w:rsidRPr="00D371E5">
          <w:rPr>
            <w:rStyle w:val="Hyperlink"/>
            <w:noProof/>
          </w:rPr>
          <w:t>Outros Recursos Naturais</w:t>
        </w:r>
        <w:r w:rsidR="007D7971">
          <w:rPr>
            <w:noProof/>
            <w:webHidden/>
          </w:rPr>
          <w:tab/>
        </w:r>
        <w:r>
          <w:rPr>
            <w:noProof/>
            <w:webHidden/>
          </w:rPr>
          <w:fldChar w:fldCharType="begin"/>
        </w:r>
        <w:r w:rsidR="007D7971">
          <w:rPr>
            <w:noProof/>
            <w:webHidden/>
          </w:rPr>
          <w:instrText xml:space="preserve"> PAGEREF _Toc36214927 \h </w:instrText>
        </w:r>
        <w:r>
          <w:rPr>
            <w:noProof/>
            <w:webHidden/>
          </w:rPr>
        </w:r>
        <w:r>
          <w:rPr>
            <w:noProof/>
            <w:webHidden/>
          </w:rPr>
          <w:fldChar w:fldCharType="separate"/>
        </w:r>
        <w:r w:rsidR="00D20BF2">
          <w:rPr>
            <w:noProof/>
            <w:webHidden/>
          </w:rPr>
          <w:t>13</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28" w:history="1">
        <w:r w:rsidR="007D7971" w:rsidRPr="00D371E5">
          <w:rPr>
            <w:rStyle w:val="Hyperlink"/>
          </w:rPr>
          <w:t>3</w:t>
        </w:r>
        <w:r w:rsidR="007D7971">
          <w:rPr>
            <w:rFonts w:eastAsiaTheme="minorEastAsia" w:cstheme="minorBidi"/>
            <w:smallCaps w:val="0"/>
            <w:sz w:val="22"/>
            <w:szCs w:val="22"/>
          </w:rPr>
          <w:tab/>
        </w:r>
        <w:r w:rsidR="007D7971" w:rsidRPr="00D371E5">
          <w:rPr>
            <w:rStyle w:val="Hyperlink"/>
          </w:rPr>
          <w:t>Cláusula Terceira - área de concessão</w:t>
        </w:r>
        <w:r w:rsidR="007D7971">
          <w:rPr>
            <w:webHidden/>
          </w:rPr>
          <w:tab/>
        </w:r>
        <w:r>
          <w:rPr>
            <w:webHidden/>
          </w:rPr>
          <w:fldChar w:fldCharType="begin"/>
        </w:r>
        <w:r w:rsidR="007D7971">
          <w:rPr>
            <w:webHidden/>
          </w:rPr>
          <w:instrText xml:space="preserve"> PAGEREF _Toc36214928 \h </w:instrText>
        </w:r>
        <w:r>
          <w:rPr>
            <w:webHidden/>
          </w:rPr>
        </w:r>
        <w:r>
          <w:rPr>
            <w:webHidden/>
          </w:rPr>
          <w:fldChar w:fldCharType="separate"/>
        </w:r>
        <w:r w:rsidR="00D20BF2">
          <w:rPr>
            <w:webHidden/>
          </w:rPr>
          <w:t>14</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29" w:history="1">
        <w:r w:rsidR="007D7971" w:rsidRPr="00D371E5">
          <w:rPr>
            <w:rStyle w:val="Hyperlink"/>
            <w:noProof/>
          </w:rPr>
          <w:t>Identificação</w:t>
        </w:r>
        <w:r w:rsidR="007D7971">
          <w:rPr>
            <w:noProof/>
            <w:webHidden/>
          </w:rPr>
          <w:tab/>
        </w:r>
        <w:r>
          <w:rPr>
            <w:noProof/>
            <w:webHidden/>
          </w:rPr>
          <w:fldChar w:fldCharType="begin"/>
        </w:r>
        <w:r w:rsidR="007D7971">
          <w:rPr>
            <w:noProof/>
            <w:webHidden/>
          </w:rPr>
          <w:instrText xml:space="preserve"> PAGEREF _Toc36214929 \h </w:instrText>
        </w:r>
        <w:r>
          <w:rPr>
            <w:noProof/>
            <w:webHidden/>
          </w:rPr>
        </w:r>
        <w:r>
          <w:rPr>
            <w:noProof/>
            <w:webHidden/>
          </w:rPr>
          <w:fldChar w:fldCharType="separate"/>
        </w:r>
        <w:r w:rsidR="00D20BF2">
          <w:rPr>
            <w:noProof/>
            <w:webHidden/>
          </w:rPr>
          <w:t>14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30" w:history="1">
        <w:r w:rsidR="007D7971" w:rsidRPr="00D371E5">
          <w:rPr>
            <w:rStyle w:val="Hyperlink"/>
            <w:noProof/>
          </w:rPr>
          <w:t>Devoluções Voluntárias</w:t>
        </w:r>
        <w:r w:rsidR="007D7971">
          <w:rPr>
            <w:noProof/>
            <w:webHidden/>
          </w:rPr>
          <w:tab/>
        </w:r>
        <w:r>
          <w:rPr>
            <w:noProof/>
            <w:webHidden/>
          </w:rPr>
          <w:fldChar w:fldCharType="begin"/>
        </w:r>
        <w:r w:rsidR="007D7971">
          <w:rPr>
            <w:noProof/>
            <w:webHidden/>
          </w:rPr>
          <w:instrText xml:space="preserve"> PAGEREF _Toc36214930 \h </w:instrText>
        </w:r>
        <w:r>
          <w:rPr>
            <w:noProof/>
            <w:webHidden/>
          </w:rPr>
        </w:r>
        <w:r>
          <w:rPr>
            <w:noProof/>
            <w:webHidden/>
          </w:rPr>
          <w:fldChar w:fldCharType="separate"/>
        </w:r>
        <w:r w:rsidR="00D20BF2">
          <w:rPr>
            <w:noProof/>
            <w:webHidden/>
          </w:rPr>
          <w:t>14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31" w:history="1">
        <w:r w:rsidR="007D7971" w:rsidRPr="00D371E5">
          <w:rPr>
            <w:rStyle w:val="Hyperlink"/>
            <w:noProof/>
          </w:rPr>
          <w:t>Devolução por extinção do Contrato</w:t>
        </w:r>
        <w:r w:rsidR="007D7971">
          <w:rPr>
            <w:noProof/>
            <w:webHidden/>
          </w:rPr>
          <w:tab/>
        </w:r>
        <w:r>
          <w:rPr>
            <w:noProof/>
            <w:webHidden/>
          </w:rPr>
          <w:fldChar w:fldCharType="begin"/>
        </w:r>
        <w:r w:rsidR="007D7971">
          <w:rPr>
            <w:noProof/>
            <w:webHidden/>
          </w:rPr>
          <w:instrText xml:space="preserve"> PAGEREF _Toc36214931 \h </w:instrText>
        </w:r>
        <w:r>
          <w:rPr>
            <w:noProof/>
            <w:webHidden/>
          </w:rPr>
        </w:r>
        <w:r>
          <w:rPr>
            <w:noProof/>
            <w:webHidden/>
          </w:rPr>
          <w:fldChar w:fldCharType="separate"/>
        </w:r>
        <w:r w:rsidR="00D20BF2">
          <w:rPr>
            <w:noProof/>
            <w:webHidden/>
          </w:rPr>
          <w:t>14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32" w:history="1">
        <w:r w:rsidR="007D7971" w:rsidRPr="00D371E5">
          <w:rPr>
            <w:rStyle w:val="Hyperlink"/>
            <w:noProof/>
          </w:rPr>
          <w:t>Condições de Devolução</w:t>
        </w:r>
        <w:r w:rsidR="007D7971">
          <w:rPr>
            <w:noProof/>
            <w:webHidden/>
          </w:rPr>
          <w:tab/>
        </w:r>
        <w:r>
          <w:rPr>
            <w:noProof/>
            <w:webHidden/>
          </w:rPr>
          <w:fldChar w:fldCharType="begin"/>
        </w:r>
        <w:r w:rsidR="007D7971">
          <w:rPr>
            <w:noProof/>
            <w:webHidden/>
          </w:rPr>
          <w:instrText xml:space="preserve"> PAGEREF _Toc36214932 \h </w:instrText>
        </w:r>
        <w:r>
          <w:rPr>
            <w:noProof/>
            <w:webHidden/>
          </w:rPr>
        </w:r>
        <w:r>
          <w:rPr>
            <w:noProof/>
            <w:webHidden/>
          </w:rPr>
          <w:fldChar w:fldCharType="separate"/>
        </w:r>
        <w:r w:rsidR="00D20BF2">
          <w:rPr>
            <w:noProof/>
            <w:webHidden/>
          </w:rPr>
          <w:t>14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33" w:history="1">
        <w:r w:rsidR="007D7971" w:rsidRPr="00D371E5">
          <w:rPr>
            <w:rStyle w:val="Hyperlink"/>
            <w:noProof/>
          </w:rPr>
          <w:t>Disposição pela ANP das Áreas</w:t>
        </w:r>
        <w:r w:rsidR="007D7971">
          <w:rPr>
            <w:noProof/>
            <w:webHidden/>
          </w:rPr>
          <w:tab/>
        </w:r>
        <w:r>
          <w:rPr>
            <w:noProof/>
            <w:webHidden/>
          </w:rPr>
          <w:fldChar w:fldCharType="begin"/>
        </w:r>
        <w:r w:rsidR="007D7971">
          <w:rPr>
            <w:noProof/>
            <w:webHidden/>
          </w:rPr>
          <w:instrText xml:space="preserve"> PAGEREF _Toc36214933 \h </w:instrText>
        </w:r>
        <w:r>
          <w:rPr>
            <w:noProof/>
            <w:webHidden/>
          </w:rPr>
        </w:r>
        <w:r>
          <w:rPr>
            <w:noProof/>
            <w:webHidden/>
          </w:rPr>
          <w:fldChar w:fldCharType="separate"/>
        </w:r>
        <w:r w:rsidR="00D20BF2">
          <w:rPr>
            <w:noProof/>
            <w:webHidden/>
          </w:rPr>
          <w:t>14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34" w:history="1">
        <w:r w:rsidR="007D7971" w:rsidRPr="00D371E5">
          <w:rPr>
            <w:rStyle w:val="Hyperlink"/>
            <w:noProof/>
          </w:rPr>
          <w:t>Levantamentos de Dados em Bases Não Exclusivas</w:t>
        </w:r>
        <w:r w:rsidR="007D7971">
          <w:rPr>
            <w:noProof/>
            <w:webHidden/>
          </w:rPr>
          <w:tab/>
        </w:r>
        <w:r>
          <w:rPr>
            <w:noProof/>
            <w:webHidden/>
          </w:rPr>
          <w:fldChar w:fldCharType="begin"/>
        </w:r>
        <w:r w:rsidR="007D7971">
          <w:rPr>
            <w:noProof/>
            <w:webHidden/>
          </w:rPr>
          <w:instrText xml:space="preserve"> PAGEREF _Toc36214934 \h </w:instrText>
        </w:r>
        <w:r>
          <w:rPr>
            <w:noProof/>
            <w:webHidden/>
          </w:rPr>
        </w:r>
        <w:r>
          <w:rPr>
            <w:noProof/>
            <w:webHidden/>
          </w:rPr>
          <w:fldChar w:fldCharType="separate"/>
        </w:r>
        <w:r w:rsidR="00D20BF2">
          <w:rPr>
            <w:noProof/>
            <w:webHidden/>
          </w:rPr>
          <w:t>14</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35" w:history="1">
        <w:r w:rsidR="007D7971" w:rsidRPr="00D371E5">
          <w:rPr>
            <w:rStyle w:val="Hyperlink"/>
          </w:rPr>
          <w:t>4</w:t>
        </w:r>
        <w:r w:rsidR="007D7971">
          <w:rPr>
            <w:rFonts w:eastAsiaTheme="minorEastAsia" w:cstheme="minorBidi"/>
            <w:smallCaps w:val="0"/>
            <w:sz w:val="22"/>
            <w:szCs w:val="22"/>
          </w:rPr>
          <w:tab/>
        </w:r>
        <w:r w:rsidR="007D7971" w:rsidRPr="00D371E5">
          <w:rPr>
            <w:rStyle w:val="Hyperlink"/>
          </w:rPr>
          <w:t>Cláusula Quarta – vigência</w:t>
        </w:r>
        <w:r w:rsidR="007D7971">
          <w:rPr>
            <w:webHidden/>
          </w:rPr>
          <w:tab/>
        </w:r>
        <w:r>
          <w:rPr>
            <w:webHidden/>
          </w:rPr>
          <w:fldChar w:fldCharType="begin"/>
        </w:r>
        <w:r w:rsidR="007D7971">
          <w:rPr>
            <w:webHidden/>
          </w:rPr>
          <w:instrText xml:space="preserve"> PAGEREF _Toc36214935 \h </w:instrText>
        </w:r>
        <w:r>
          <w:rPr>
            <w:webHidden/>
          </w:rPr>
        </w:r>
        <w:r>
          <w:rPr>
            <w:webHidden/>
          </w:rPr>
          <w:fldChar w:fldCharType="separate"/>
        </w:r>
        <w:r w:rsidR="00D20BF2">
          <w:rPr>
            <w:webHidden/>
          </w:rPr>
          <w:t>15</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36" w:history="1">
        <w:r w:rsidR="007D7971" w:rsidRPr="00D371E5">
          <w:rPr>
            <w:rStyle w:val="Hyperlink"/>
            <w:noProof/>
          </w:rPr>
          <w:t>Vigência e Divisão em Fases</w:t>
        </w:r>
        <w:r w:rsidR="007D7971">
          <w:rPr>
            <w:noProof/>
            <w:webHidden/>
          </w:rPr>
          <w:tab/>
        </w:r>
        <w:r>
          <w:rPr>
            <w:noProof/>
            <w:webHidden/>
          </w:rPr>
          <w:fldChar w:fldCharType="begin"/>
        </w:r>
        <w:r w:rsidR="007D7971">
          <w:rPr>
            <w:noProof/>
            <w:webHidden/>
          </w:rPr>
          <w:instrText xml:space="preserve"> PAGEREF _Toc36214936 \h </w:instrText>
        </w:r>
        <w:r>
          <w:rPr>
            <w:noProof/>
            <w:webHidden/>
          </w:rPr>
        </w:r>
        <w:r>
          <w:rPr>
            <w:noProof/>
            <w:webHidden/>
          </w:rPr>
          <w:fldChar w:fldCharType="separate"/>
        </w:r>
        <w:r w:rsidR="00D20BF2">
          <w:rPr>
            <w:noProof/>
            <w:webHidden/>
          </w:rPr>
          <w:t>15</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4937" w:history="1">
        <w:r w:rsidR="007D7971" w:rsidRPr="00D371E5">
          <w:rPr>
            <w:rStyle w:val="Hyperlink"/>
            <w:noProof/>
          </w:rPr>
          <w:t>CAPÍTULO II - Exploração E Avaliação</w:t>
        </w:r>
        <w:r w:rsidR="007D7971">
          <w:rPr>
            <w:noProof/>
            <w:webHidden/>
          </w:rPr>
          <w:tab/>
        </w:r>
        <w:r>
          <w:rPr>
            <w:noProof/>
            <w:webHidden/>
          </w:rPr>
          <w:fldChar w:fldCharType="begin"/>
        </w:r>
        <w:r w:rsidR="007D7971">
          <w:rPr>
            <w:noProof/>
            <w:webHidden/>
          </w:rPr>
          <w:instrText xml:space="preserve"> PAGEREF _Toc36214937 \h </w:instrText>
        </w:r>
        <w:r>
          <w:rPr>
            <w:noProof/>
            <w:webHidden/>
          </w:rPr>
        </w:r>
        <w:r>
          <w:rPr>
            <w:noProof/>
            <w:webHidden/>
          </w:rPr>
          <w:fldChar w:fldCharType="separate"/>
        </w:r>
        <w:r w:rsidR="00D20BF2">
          <w:rPr>
            <w:noProof/>
            <w:webHidden/>
          </w:rPr>
          <w:t>16</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38" w:history="1">
        <w:r w:rsidR="007D7971" w:rsidRPr="00D371E5">
          <w:rPr>
            <w:rStyle w:val="Hyperlink"/>
          </w:rPr>
          <w:t>5</w:t>
        </w:r>
        <w:r w:rsidR="007D7971">
          <w:rPr>
            <w:rFonts w:eastAsiaTheme="minorEastAsia" w:cstheme="minorBidi"/>
            <w:smallCaps w:val="0"/>
            <w:sz w:val="22"/>
            <w:szCs w:val="22"/>
          </w:rPr>
          <w:tab/>
        </w:r>
        <w:r w:rsidR="007D7971" w:rsidRPr="00D371E5">
          <w:rPr>
            <w:rStyle w:val="Hyperlink"/>
          </w:rPr>
          <w:t>Cláusula Quinta - fase de exploração</w:t>
        </w:r>
        <w:r w:rsidR="007D7971">
          <w:rPr>
            <w:webHidden/>
          </w:rPr>
          <w:tab/>
        </w:r>
        <w:r>
          <w:rPr>
            <w:webHidden/>
          </w:rPr>
          <w:fldChar w:fldCharType="begin"/>
        </w:r>
        <w:r w:rsidR="007D7971">
          <w:rPr>
            <w:webHidden/>
          </w:rPr>
          <w:instrText xml:space="preserve"> PAGEREF _Toc36214938 \h </w:instrText>
        </w:r>
        <w:r>
          <w:rPr>
            <w:webHidden/>
          </w:rPr>
        </w:r>
        <w:r>
          <w:rPr>
            <w:webHidden/>
          </w:rPr>
          <w:fldChar w:fldCharType="separate"/>
        </w:r>
        <w:r w:rsidR="00D20BF2">
          <w:rPr>
            <w:webHidden/>
          </w:rPr>
          <w:t>16</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39" w:history="1">
        <w:r w:rsidR="007D7971" w:rsidRPr="00D371E5">
          <w:rPr>
            <w:rStyle w:val="Hyperlink"/>
            <w:noProof/>
          </w:rPr>
          <w:t>Início e Duração</w:t>
        </w:r>
        <w:r w:rsidR="007D7971">
          <w:rPr>
            <w:noProof/>
            <w:webHidden/>
          </w:rPr>
          <w:tab/>
        </w:r>
        <w:r>
          <w:rPr>
            <w:noProof/>
            <w:webHidden/>
          </w:rPr>
          <w:fldChar w:fldCharType="begin"/>
        </w:r>
        <w:r w:rsidR="007D7971">
          <w:rPr>
            <w:noProof/>
            <w:webHidden/>
          </w:rPr>
          <w:instrText xml:space="preserve"> PAGEREF _Toc36214939 \h </w:instrText>
        </w:r>
        <w:r>
          <w:rPr>
            <w:noProof/>
            <w:webHidden/>
          </w:rPr>
        </w:r>
        <w:r>
          <w:rPr>
            <w:noProof/>
            <w:webHidden/>
          </w:rPr>
          <w:fldChar w:fldCharType="separate"/>
        </w:r>
        <w:r w:rsidR="00D20BF2">
          <w:rPr>
            <w:noProof/>
            <w:webHidden/>
          </w:rPr>
          <w:t>16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0" w:history="1">
        <w:r w:rsidR="007D7971" w:rsidRPr="00D371E5">
          <w:rPr>
            <w:rStyle w:val="Hyperlink"/>
            <w:noProof/>
          </w:rPr>
          <w:t>Programa Exploratório Mínimo</w:t>
        </w:r>
        <w:r w:rsidR="007D7971">
          <w:rPr>
            <w:noProof/>
            <w:webHidden/>
          </w:rPr>
          <w:tab/>
        </w:r>
        <w:r>
          <w:rPr>
            <w:noProof/>
            <w:webHidden/>
          </w:rPr>
          <w:fldChar w:fldCharType="begin"/>
        </w:r>
        <w:r w:rsidR="007D7971">
          <w:rPr>
            <w:noProof/>
            <w:webHidden/>
          </w:rPr>
          <w:instrText xml:space="preserve"> PAGEREF _Toc36214940 \h </w:instrText>
        </w:r>
        <w:r>
          <w:rPr>
            <w:noProof/>
            <w:webHidden/>
          </w:rPr>
        </w:r>
        <w:r>
          <w:rPr>
            <w:noProof/>
            <w:webHidden/>
          </w:rPr>
          <w:fldChar w:fldCharType="separate"/>
        </w:r>
        <w:r w:rsidR="00D20BF2">
          <w:rPr>
            <w:noProof/>
            <w:webHidden/>
          </w:rPr>
          <w:t>16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1" w:history="1">
        <w:r w:rsidR="007D7971" w:rsidRPr="00D371E5">
          <w:rPr>
            <w:rStyle w:val="Hyperlink"/>
            <w:noProof/>
          </w:rPr>
          <w:t>Programa Anual de Trabalho e Orçamento da Fase de Exploração</w:t>
        </w:r>
        <w:r w:rsidR="007D7971">
          <w:rPr>
            <w:noProof/>
            <w:webHidden/>
          </w:rPr>
          <w:tab/>
        </w:r>
        <w:r>
          <w:rPr>
            <w:noProof/>
            <w:webHidden/>
          </w:rPr>
          <w:fldChar w:fldCharType="begin"/>
        </w:r>
        <w:r w:rsidR="007D7971">
          <w:rPr>
            <w:noProof/>
            <w:webHidden/>
          </w:rPr>
          <w:instrText xml:space="preserve"> PAGEREF _Toc36214941 \h </w:instrText>
        </w:r>
        <w:r>
          <w:rPr>
            <w:noProof/>
            <w:webHidden/>
          </w:rPr>
        </w:r>
        <w:r>
          <w:rPr>
            <w:noProof/>
            <w:webHidden/>
          </w:rPr>
          <w:fldChar w:fldCharType="separate"/>
        </w:r>
        <w:r w:rsidR="00D20BF2">
          <w:rPr>
            <w:noProof/>
            <w:webHidden/>
          </w:rPr>
          <w:t>17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2" w:history="1">
        <w:r w:rsidR="007D7971" w:rsidRPr="00D371E5">
          <w:rPr>
            <w:rStyle w:val="Hyperlink"/>
            <w:noProof/>
          </w:rPr>
          <w:t>Prorrogação da Fase de Exploração e Suspensão do Contrato</w:t>
        </w:r>
        <w:r w:rsidR="007D7971">
          <w:rPr>
            <w:noProof/>
            <w:webHidden/>
          </w:rPr>
          <w:tab/>
        </w:r>
        <w:r>
          <w:rPr>
            <w:noProof/>
            <w:webHidden/>
          </w:rPr>
          <w:fldChar w:fldCharType="begin"/>
        </w:r>
        <w:r w:rsidR="007D7971">
          <w:rPr>
            <w:noProof/>
            <w:webHidden/>
          </w:rPr>
          <w:instrText xml:space="preserve"> PAGEREF _Toc36214942 \h </w:instrText>
        </w:r>
        <w:r>
          <w:rPr>
            <w:noProof/>
            <w:webHidden/>
          </w:rPr>
        </w:r>
        <w:r>
          <w:rPr>
            <w:noProof/>
            <w:webHidden/>
          </w:rPr>
          <w:fldChar w:fldCharType="separate"/>
        </w:r>
        <w:r w:rsidR="00D20BF2">
          <w:rPr>
            <w:noProof/>
            <w:webHidden/>
          </w:rPr>
          <w:t>18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3" w:history="1">
        <w:r w:rsidR="007D7971" w:rsidRPr="00D371E5">
          <w:rPr>
            <w:rStyle w:val="Hyperlink"/>
            <w:noProof/>
          </w:rPr>
          <w:t>Opções pelo Encerramento da Fase de Exploração</w:t>
        </w:r>
        <w:r w:rsidR="007D7971">
          <w:rPr>
            <w:noProof/>
            <w:webHidden/>
          </w:rPr>
          <w:tab/>
        </w:r>
        <w:r>
          <w:rPr>
            <w:noProof/>
            <w:webHidden/>
          </w:rPr>
          <w:fldChar w:fldCharType="begin"/>
        </w:r>
        <w:r w:rsidR="007D7971">
          <w:rPr>
            <w:noProof/>
            <w:webHidden/>
          </w:rPr>
          <w:instrText xml:space="preserve"> PAGEREF _Toc36214943 \h </w:instrText>
        </w:r>
        <w:r>
          <w:rPr>
            <w:noProof/>
            <w:webHidden/>
          </w:rPr>
        </w:r>
        <w:r>
          <w:rPr>
            <w:noProof/>
            <w:webHidden/>
          </w:rPr>
          <w:fldChar w:fldCharType="separate"/>
        </w:r>
        <w:r w:rsidR="00D20BF2">
          <w:rPr>
            <w:noProof/>
            <w:webHidden/>
          </w:rPr>
          <w:t>19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4" w:history="1">
        <w:r w:rsidR="007D7971" w:rsidRPr="00D371E5">
          <w:rPr>
            <w:rStyle w:val="Hyperlink"/>
            <w:noProof/>
          </w:rPr>
          <w:t>Opções do Concessionário após a Conclusão do Programa Exploratório Mínimo</w:t>
        </w:r>
        <w:r w:rsidR="007D7971">
          <w:rPr>
            <w:noProof/>
            <w:webHidden/>
          </w:rPr>
          <w:tab/>
        </w:r>
        <w:r>
          <w:rPr>
            <w:noProof/>
            <w:webHidden/>
          </w:rPr>
          <w:fldChar w:fldCharType="begin"/>
        </w:r>
        <w:r w:rsidR="007D7971">
          <w:rPr>
            <w:noProof/>
            <w:webHidden/>
          </w:rPr>
          <w:instrText xml:space="preserve"> PAGEREF _Toc36214944 \h </w:instrText>
        </w:r>
        <w:r>
          <w:rPr>
            <w:noProof/>
            <w:webHidden/>
          </w:rPr>
        </w:r>
        <w:r>
          <w:rPr>
            <w:noProof/>
            <w:webHidden/>
          </w:rPr>
          <w:fldChar w:fldCharType="separate"/>
        </w:r>
        <w:r w:rsidR="00D20BF2">
          <w:rPr>
            <w:noProof/>
            <w:webHidden/>
          </w:rPr>
          <w:t>19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5" w:history="1">
        <w:r w:rsidR="007D7971" w:rsidRPr="00D371E5">
          <w:rPr>
            <w:rStyle w:val="Hyperlink"/>
            <w:noProof/>
          </w:rPr>
          <w:t>Devolução da Área de Concessão ao Término da Fase de Exploração</w:t>
        </w:r>
        <w:r w:rsidR="007D7971">
          <w:rPr>
            <w:noProof/>
            <w:webHidden/>
          </w:rPr>
          <w:tab/>
        </w:r>
        <w:r>
          <w:rPr>
            <w:noProof/>
            <w:webHidden/>
          </w:rPr>
          <w:fldChar w:fldCharType="begin"/>
        </w:r>
        <w:r w:rsidR="007D7971">
          <w:rPr>
            <w:noProof/>
            <w:webHidden/>
          </w:rPr>
          <w:instrText xml:space="preserve"> PAGEREF _Toc36214945 \h </w:instrText>
        </w:r>
        <w:r>
          <w:rPr>
            <w:noProof/>
            <w:webHidden/>
          </w:rPr>
        </w:r>
        <w:r>
          <w:rPr>
            <w:noProof/>
            <w:webHidden/>
          </w:rPr>
          <w:fldChar w:fldCharType="separate"/>
        </w:r>
        <w:r w:rsidR="00D20BF2">
          <w:rPr>
            <w:noProof/>
            <w:webHidden/>
          </w:rPr>
          <w:t>19</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46" w:history="1">
        <w:r w:rsidR="007D7971" w:rsidRPr="00D371E5">
          <w:rPr>
            <w:rStyle w:val="Hyperlink"/>
          </w:rPr>
          <w:t>6</w:t>
        </w:r>
        <w:r w:rsidR="007D7971">
          <w:rPr>
            <w:rFonts w:eastAsiaTheme="minorEastAsia" w:cstheme="minorBidi"/>
            <w:smallCaps w:val="0"/>
            <w:sz w:val="22"/>
            <w:szCs w:val="22"/>
          </w:rPr>
          <w:tab/>
        </w:r>
        <w:r w:rsidR="007D7971" w:rsidRPr="00D371E5">
          <w:rPr>
            <w:rStyle w:val="Hyperlink"/>
          </w:rPr>
          <w:t>CLÁUSULA SEXTA - CLÁUSULA PENAL COMPENSATÓRIA POR DESCUMPRIMENTO DO PROGRAMA EXPLORATÓRIO MÍNIMO</w:t>
        </w:r>
        <w:r w:rsidR="007D7971">
          <w:rPr>
            <w:webHidden/>
          </w:rPr>
          <w:tab/>
        </w:r>
        <w:r>
          <w:rPr>
            <w:webHidden/>
          </w:rPr>
          <w:fldChar w:fldCharType="begin"/>
        </w:r>
        <w:r w:rsidR="007D7971">
          <w:rPr>
            <w:webHidden/>
          </w:rPr>
          <w:instrText xml:space="preserve"> PAGEREF _Toc36214946 \h </w:instrText>
        </w:r>
        <w:r>
          <w:rPr>
            <w:webHidden/>
          </w:rPr>
        </w:r>
        <w:r>
          <w:rPr>
            <w:webHidden/>
          </w:rPr>
          <w:fldChar w:fldCharType="separate"/>
        </w:r>
        <w:r w:rsidR="00D20BF2">
          <w:rPr>
            <w:webHidden/>
          </w:rPr>
          <w:t>20</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47" w:history="1">
        <w:r w:rsidR="007D7971" w:rsidRPr="00D371E5">
          <w:rPr>
            <w:rStyle w:val="Hyperlink"/>
            <w:noProof/>
          </w:rPr>
          <w:t>Cláusula Penal Compensatória por Descumprimento do Programa Exploratório Mínimo</w:t>
        </w:r>
        <w:r w:rsidR="007D7971">
          <w:rPr>
            <w:noProof/>
            <w:webHidden/>
          </w:rPr>
          <w:tab/>
        </w:r>
        <w:r>
          <w:rPr>
            <w:noProof/>
            <w:webHidden/>
          </w:rPr>
          <w:fldChar w:fldCharType="begin"/>
        </w:r>
        <w:r w:rsidR="007D7971">
          <w:rPr>
            <w:noProof/>
            <w:webHidden/>
          </w:rPr>
          <w:instrText xml:space="preserve"> PAGEREF _Toc36214947 \h </w:instrText>
        </w:r>
        <w:r>
          <w:rPr>
            <w:noProof/>
            <w:webHidden/>
          </w:rPr>
        </w:r>
        <w:r>
          <w:rPr>
            <w:noProof/>
            <w:webHidden/>
          </w:rPr>
          <w:fldChar w:fldCharType="separate"/>
        </w:r>
        <w:r w:rsidR="00D20BF2">
          <w:rPr>
            <w:noProof/>
            <w:webHidden/>
          </w:rPr>
          <w:t>20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8" w:history="1">
        <w:r w:rsidR="007D7971" w:rsidRPr="00D371E5">
          <w:rPr>
            <w:rStyle w:val="Hyperlink"/>
            <w:noProof/>
          </w:rPr>
          <w:t>Garantia Financeira do Programa Exploratório Mínimo</w:t>
        </w:r>
        <w:r w:rsidR="007D7971">
          <w:rPr>
            <w:noProof/>
            <w:webHidden/>
          </w:rPr>
          <w:tab/>
        </w:r>
        <w:r>
          <w:rPr>
            <w:noProof/>
            <w:webHidden/>
          </w:rPr>
          <w:fldChar w:fldCharType="begin"/>
        </w:r>
        <w:r w:rsidR="007D7971">
          <w:rPr>
            <w:noProof/>
            <w:webHidden/>
          </w:rPr>
          <w:instrText xml:space="preserve"> PAGEREF _Toc36214948 \h </w:instrText>
        </w:r>
        <w:r>
          <w:rPr>
            <w:noProof/>
            <w:webHidden/>
          </w:rPr>
        </w:r>
        <w:r>
          <w:rPr>
            <w:noProof/>
            <w:webHidden/>
          </w:rPr>
          <w:fldChar w:fldCharType="separate"/>
        </w:r>
        <w:r w:rsidR="00D20BF2">
          <w:rPr>
            <w:noProof/>
            <w:webHidden/>
          </w:rPr>
          <w:t>20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49" w:history="1">
        <w:r w:rsidR="007D7971" w:rsidRPr="00D371E5">
          <w:rPr>
            <w:rStyle w:val="Hyperlink"/>
            <w:noProof/>
          </w:rPr>
          <w:t>Modalidades das Garantias Financeiras</w:t>
        </w:r>
        <w:r w:rsidR="007D7971">
          <w:rPr>
            <w:noProof/>
            <w:webHidden/>
          </w:rPr>
          <w:tab/>
        </w:r>
        <w:r>
          <w:rPr>
            <w:noProof/>
            <w:webHidden/>
          </w:rPr>
          <w:fldChar w:fldCharType="begin"/>
        </w:r>
        <w:r w:rsidR="007D7971">
          <w:rPr>
            <w:noProof/>
            <w:webHidden/>
          </w:rPr>
          <w:instrText xml:space="preserve"> PAGEREF _Toc36214949 \h </w:instrText>
        </w:r>
        <w:r>
          <w:rPr>
            <w:noProof/>
            <w:webHidden/>
          </w:rPr>
        </w:r>
        <w:r>
          <w:rPr>
            <w:noProof/>
            <w:webHidden/>
          </w:rPr>
          <w:fldChar w:fldCharType="separate"/>
        </w:r>
        <w:r w:rsidR="00D20BF2">
          <w:rPr>
            <w:noProof/>
            <w:webHidden/>
          </w:rPr>
          <w:t>20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50" w:history="1">
        <w:r w:rsidR="007D7971" w:rsidRPr="00D371E5">
          <w:rPr>
            <w:rStyle w:val="Hyperlink"/>
            <w:noProof/>
          </w:rPr>
          <w:t>Atualização das Garantias Financeiras</w:t>
        </w:r>
        <w:r w:rsidR="007D7971">
          <w:rPr>
            <w:noProof/>
            <w:webHidden/>
          </w:rPr>
          <w:tab/>
        </w:r>
        <w:r>
          <w:rPr>
            <w:noProof/>
            <w:webHidden/>
          </w:rPr>
          <w:fldChar w:fldCharType="begin"/>
        </w:r>
        <w:r w:rsidR="007D7971">
          <w:rPr>
            <w:noProof/>
            <w:webHidden/>
          </w:rPr>
          <w:instrText xml:space="preserve"> PAGEREF _Toc36214950 \h </w:instrText>
        </w:r>
        <w:r>
          <w:rPr>
            <w:noProof/>
            <w:webHidden/>
          </w:rPr>
        </w:r>
        <w:r>
          <w:rPr>
            <w:noProof/>
            <w:webHidden/>
          </w:rPr>
          <w:fldChar w:fldCharType="separate"/>
        </w:r>
        <w:r w:rsidR="00D20BF2">
          <w:rPr>
            <w:noProof/>
            <w:webHidden/>
          </w:rPr>
          <w:t>21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51" w:history="1">
        <w:r w:rsidR="007D7971" w:rsidRPr="00D371E5">
          <w:rPr>
            <w:rStyle w:val="Hyperlink"/>
            <w:noProof/>
          </w:rPr>
          <w:t>Validade das Garantias Financeiras</w:t>
        </w:r>
        <w:r w:rsidR="007D7971">
          <w:rPr>
            <w:noProof/>
            <w:webHidden/>
          </w:rPr>
          <w:tab/>
        </w:r>
        <w:r>
          <w:rPr>
            <w:noProof/>
            <w:webHidden/>
          </w:rPr>
          <w:fldChar w:fldCharType="begin"/>
        </w:r>
        <w:r w:rsidR="007D7971">
          <w:rPr>
            <w:noProof/>
            <w:webHidden/>
          </w:rPr>
          <w:instrText xml:space="preserve"> PAGEREF _Toc36214951 \h </w:instrText>
        </w:r>
        <w:r>
          <w:rPr>
            <w:noProof/>
            <w:webHidden/>
          </w:rPr>
        </w:r>
        <w:r>
          <w:rPr>
            <w:noProof/>
            <w:webHidden/>
          </w:rPr>
          <w:fldChar w:fldCharType="separate"/>
        </w:r>
        <w:r w:rsidR="00D20BF2">
          <w:rPr>
            <w:noProof/>
            <w:webHidden/>
          </w:rPr>
          <w:t>21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52" w:history="1">
        <w:r w:rsidR="007D7971" w:rsidRPr="00D371E5">
          <w:rPr>
            <w:rStyle w:val="Hyperlink"/>
            <w:noProof/>
          </w:rPr>
          <w:t>Devolução das Garantias Financeiras</w:t>
        </w:r>
        <w:r w:rsidR="007D7971">
          <w:rPr>
            <w:noProof/>
            <w:webHidden/>
          </w:rPr>
          <w:tab/>
        </w:r>
        <w:r>
          <w:rPr>
            <w:noProof/>
            <w:webHidden/>
          </w:rPr>
          <w:fldChar w:fldCharType="begin"/>
        </w:r>
        <w:r w:rsidR="007D7971">
          <w:rPr>
            <w:noProof/>
            <w:webHidden/>
          </w:rPr>
          <w:instrText xml:space="preserve"> PAGEREF _Toc36214952 \h </w:instrText>
        </w:r>
        <w:r>
          <w:rPr>
            <w:noProof/>
            <w:webHidden/>
          </w:rPr>
        </w:r>
        <w:r>
          <w:rPr>
            <w:noProof/>
            <w:webHidden/>
          </w:rPr>
          <w:fldChar w:fldCharType="separate"/>
        </w:r>
        <w:r w:rsidR="00D20BF2">
          <w:rPr>
            <w:noProof/>
            <w:webHidden/>
          </w:rPr>
          <w:t>21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53" w:history="1">
        <w:r w:rsidR="007D7971" w:rsidRPr="00D371E5">
          <w:rPr>
            <w:rStyle w:val="Hyperlink"/>
            <w:noProof/>
          </w:rPr>
          <w:t>Execução da Cláusula Penal Compensatória</w:t>
        </w:r>
        <w:r w:rsidR="007D7971">
          <w:rPr>
            <w:noProof/>
            <w:webHidden/>
          </w:rPr>
          <w:tab/>
        </w:r>
        <w:r>
          <w:rPr>
            <w:noProof/>
            <w:webHidden/>
          </w:rPr>
          <w:fldChar w:fldCharType="begin"/>
        </w:r>
        <w:r w:rsidR="007D7971">
          <w:rPr>
            <w:noProof/>
            <w:webHidden/>
          </w:rPr>
          <w:instrText xml:space="preserve"> PAGEREF _Toc36214953 \h </w:instrText>
        </w:r>
        <w:r>
          <w:rPr>
            <w:noProof/>
            <w:webHidden/>
          </w:rPr>
        </w:r>
        <w:r>
          <w:rPr>
            <w:noProof/>
            <w:webHidden/>
          </w:rPr>
          <w:fldChar w:fldCharType="separate"/>
        </w:r>
        <w:r w:rsidR="00D20BF2">
          <w:rPr>
            <w:noProof/>
            <w:webHidden/>
          </w:rPr>
          <w:t>21</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54" w:history="1">
        <w:r w:rsidR="007D7971" w:rsidRPr="00D371E5">
          <w:rPr>
            <w:rStyle w:val="Hyperlink"/>
          </w:rPr>
          <w:t>7</w:t>
        </w:r>
        <w:r w:rsidR="007D7971">
          <w:rPr>
            <w:rFonts w:eastAsiaTheme="minorEastAsia" w:cstheme="minorBidi"/>
            <w:smallCaps w:val="0"/>
            <w:sz w:val="22"/>
            <w:szCs w:val="22"/>
          </w:rPr>
          <w:tab/>
        </w:r>
        <w:r w:rsidR="007D7971" w:rsidRPr="00D371E5">
          <w:rPr>
            <w:rStyle w:val="Hyperlink"/>
          </w:rPr>
          <w:t>Cláusula Sétima - descoberta e avaliação</w:t>
        </w:r>
        <w:r w:rsidR="007D7971">
          <w:rPr>
            <w:webHidden/>
          </w:rPr>
          <w:tab/>
        </w:r>
        <w:r>
          <w:rPr>
            <w:webHidden/>
          </w:rPr>
          <w:fldChar w:fldCharType="begin"/>
        </w:r>
        <w:r w:rsidR="007D7971">
          <w:rPr>
            <w:webHidden/>
          </w:rPr>
          <w:instrText xml:space="preserve"> PAGEREF _Toc36214954 \h </w:instrText>
        </w:r>
        <w:r>
          <w:rPr>
            <w:webHidden/>
          </w:rPr>
        </w:r>
        <w:r>
          <w:rPr>
            <w:webHidden/>
          </w:rPr>
          <w:fldChar w:fldCharType="separate"/>
        </w:r>
        <w:r w:rsidR="00D20BF2">
          <w:rPr>
            <w:webHidden/>
          </w:rPr>
          <w:t>22</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55" w:history="1">
        <w:r w:rsidR="007D7971" w:rsidRPr="00D371E5">
          <w:rPr>
            <w:rStyle w:val="Hyperlink"/>
            <w:noProof/>
          </w:rPr>
          <w:t>Notificação de Descoberta</w:t>
        </w:r>
        <w:r w:rsidR="007D7971">
          <w:rPr>
            <w:noProof/>
            <w:webHidden/>
          </w:rPr>
          <w:tab/>
        </w:r>
        <w:r>
          <w:rPr>
            <w:noProof/>
            <w:webHidden/>
          </w:rPr>
          <w:fldChar w:fldCharType="begin"/>
        </w:r>
        <w:r w:rsidR="007D7971">
          <w:rPr>
            <w:noProof/>
            <w:webHidden/>
          </w:rPr>
          <w:instrText xml:space="preserve"> PAGEREF _Toc36214955 \h </w:instrText>
        </w:r>
        <w:r>
          <w:rPr>
            <w:noProof/>
            <w:webHidden/>
          </w:rPr>
        </w:r>
        <w:r>
          <w:rPr>
            <w:noProof/>
            <w:webHidden/>
          </w:rPr>
          <w:fldChar w:fldCharType="separate"/>
        </w:r>
        <w:r w:rsidR="00D20BF2">
          <w:rPr>
            <w:noProof/>
            <w:webHidden/>
          </w:rPr>
          <w:t>22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56" w:history="1">
        <w:r w:rsidR="007D7971" w:rsidRPr="00D371E5">
          <w:rPr>
            <w:rStyle w:val="Hyperlink"/>
            <w:noProof/>
          </w:rPr>
          <w:t>Avaliação, Plano de Avaliação de Descoberta e Relatório Final de Avaliação de Descoberta</w:t>
        </w:r>
        <w:r w:rsidR="007D7971">
          <w:rPr>
            <w:noProof/>
            <w:webHidden/>
          </w:rPr>
          <w:tab/>
        </w:r>
        <w:r>
          <w:rPr>
            <w:noProof/>
            <w:webHidden/>
          </w:rPr>
          <w:fldChar w:fldCharType="begin"/>
        </w:r>
        <w:r w:rsidR="007D7971">
          <w:rPr>
            <w:noProof/>
            <w:webHidden/>
          </w:rPr>
          <w:instrText xml:space="preserve"> PAGEREF _Toc36214956 \h </w:instrText>
        </w:r>
        <w:r>
          <w:rPr>
            <w:noProof/>
            <w:webHidden/>
          </w:rPr>
        </w:r>
        <w:r>
          <w:rPr>
            <w:noProof/>
            <w:webHidden/>
          </w:rPr>
          <w:fldChar w:fldCharType="separate"/>
        </w:r>
        <w:r w:rsidR="00D20BF2">
          <w:rPr>
            <w:noProof/>
            <w:webHidden/>
          </w:rPr>
          <w:t>22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57" w:history="1">
        <w:r w:rsidR="007D7971" w:rsidRPr="00D371E5">
          <w:rPr>
            <w:rStyle w:val="Hyperlink"/>
            <w:noProof/>
          </w:rPr>
          <w:t>Avaliação de Descoberta por meio de Teste de Longa Duração</w:t>
        </w:r>
        <w:r w:rsidR="007D7971">
          <w:rPr>
            <w:noProof/>
            <w:webHidden/>
          </w:rPr>
          <w:tab/>
        </w:r>
        <w:r>
          <w:rPr>
            <w:noProof/>
            <w:webHidden/>
          </w:rPr>
          <w:fldChar w:fldCharType="begin"/>
        </w:r>
        <w:r w:rsidR="007D7971">
          <w:rPr>
            <w:noProof/>
            <w:webHidden/>
          </w:rPr>
          <w:instrText xml:space="preserve"> PAGEREF _Toc36214957 \h </w:instrText>
        </w:r>
        <w:r>
          <w:rPr>
            <w:noProof/>
            <w:webHidden/>
          </w:rPr>
        </w:r>
        <w:r>
          <w:rPr>
            <w:noProof/>
            <w:webHidden/>
          </w:rPr>
          <w:fldChar w:fldCharType="separate"/>
        </w:r>
        <w:r w:rsidR="00D20BF2">
          <w:rPr>
            <w:noProof/>
            <w:webHidden/>
          </w:rPr>
          <w:t>23</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58" w:history="1">
        <w:r w:rsidR="007D7971" w:rsidRPr="00D371E5">
          <w:rPr>
            <w:rStyle w:val="Hyperlink"/>
          </w:rPr>
          <w:t>8</w:t>
        </w:r>
        <w:r w:rsidR="007D7971">
          <w:rPr>
            <w:rFonts w:eastAsiaTheme="minorEastAsia" w:cstheme="minorBidi"/>
            <w:smallCaps w:val="0"/>
            <w:sz w:val="22"/>
            <w:szCs w:val="22"/>
          </w:rPr>
          <w:tab/>
        </w:r>
        <w:r w:rsidR="007D7971" w:rsidRPr="00D371E5">
          <w:rPr>
            <w:rStyle w:val="Hyperlink"/>
          </w:rPr>
          <w:t>Cláusula Oitava - declaração de comercialidade</w:t>
        </w:r>
        <w:r w:rsidR="007D7971">
          <w:rPr>
            <w:webHidden/>
          </w:rPr>
          <w:tab/>
        </w:r>
        <w:r>
          <w:rPr>
            <w:webHidden/>
          </w:rPr>
          <w:fldChar w:fldCharType="begin"/>
        </w:r>
        <w:r w:rsidR="007D7971">
          <w:rPr>
            <w:webHidden/>
          </w:rPr>
          <w:instrText xml:space="preserve"> PAGEREF _Toc36214958 \h </w:instrText>
        </w:r>
        <w:r>
          <w:rPr>
            <w:webHidden/>
          </w:rPr>
        </w:r>
        <w:r>
          <w:rPr>
            <w:webHidden/>
          </w:rPr>
          <w:fldChar w:fldCharType="separate"/>
        </w:r>
        <w:r w:rsidR="00D20BF2">
          <w:rPr>
            <w:webHidden/>
          </w:rPr>
          <w:t>23</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59" w:history="1">
        <w:r w:rsidR="007D7971" w:rsidRPr="00D371E5">
          <w:rPr>
            <w:rStyle w:val="Hyperlink"/>
            <w:noProof/>
          </w:rPr>
          <w:t>Declaração de Comercialidade</w:t>
        </w:r>
        <w:r w:rsidR="007D7971">
          <w:rPr>
            <w:noProof/>
            <w:webHidden/>
          </w:rPr>
          <w:tab/>
        </w:r>
        <w:r>
          <w:rPr>
            <w:noProof/>
            <w:webHidden/>
          </w:rPr>
          <w:fldChar w:fldCharType="begin"/>
        </w:r>
        <w:r w:rsidR="007D7971">
          <w:rPr>
            <w:noProof/>
            <w:webHidden/>
          </w:rPr>
          <w:instrText xml:space="preserve"> PAGEREF _Toc36214959 \h </w:instrText>
        </w:r>
        <w:r>
          <w:rPr>
            <w:noProof/>
            <w:webHidden/>
          </w:rPr>
        </w:r>
        <w:r>
          <w:rPr>
            <w:noProof/>
            <w:webHidden/>
          </w:rPr>
          <w:fldChar w:fldCharType="separate"/>
        </w:r>
        <w:r w:rsidR="00D20BF2">
          <w:rPr>
            <w:noProof/>
            <w:webHidden/>
          </w:rPr>
          <w:t>23</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60" w:history="1">
        <w:r w:rsidR="007D7971" w:rsidRPr="00D371E5">
          <w:rPr>
            <w:rStyle w:val="Hyperlink"/>
            <w:noProof/>
          </w:rPr>
          <w:t>Postergação da Declaração de Comercialidade</w:t>
        </w:r>
        <w:r w:rsidR="007D7971">
          <w:rPr>
            <w:noProof/>
            <w:webHidden/>
          </w:rPr>
          <w:tab/>
        </w:r>
        <w:r>
          <w:rPr>
            <w:noProof/>
            <w:webHidden/>
          </w:rPr>
          <w:fldChar w:fldCharType="begin"/>
        </w:r>
        <w:r w:rsidR="007D7971">
          <w:rPr>
            <w:noProof/>
            <w:webHidden/>
          </w:rPr>
          <w:instrText xml:space="preserve"> PAGEREF _Toc36214960 \h </w:instrText>
        </w:r>
        <w:r>
          <w:rPr>
            <w:noProof/>
            <w:webHidden/>
          </w:rPr>
        </w:r>
        <w:r>
          <w:rPr>
            <w:noProof/>
            <w:webHidden/>
          </w:rPr>
          <w:fldChar w:fldCharType="separate"/>
        </w:r>
        <w:r w:rsidR="00D20BF2">
          <w:rPr>
            <w:noProof/>
            <w:webHidden/>
          </w:rPr>
          <w:t>24</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4961" w:history="1">
        <w:r w:rsidR="007D7971" w:rsidRPr="00D371E5">
          <w:rPr>
            <w:rStyle w:val="Hyperlink"/>
            <w:noProof/>
          </w:rPr>
          <w:t>CAPÍTULO III - desenvolvimento e produção</w:t>
        </w:r>
        <w:r w:rsidR="007D7971">
          <w:rPr>
            <w:noProof/>
            <w:webHidden/>
          </w:rPr>
          <w:tab/>
        </w:r>
        <w:r>
          <w:rPr>
            <w:noProof/>
            <w:webHidden/>
          </w:rPr>
          <w:fldChar w:fldCharType="begin"/>
        </w:r>
        <w:r w:rsidR="007D7971">
          <w:rPr>
            <w:noProof/>
            <w:webHidden/>
          </w:rPr>
          <w:instrText xml:space="preserve"> PAGEREF _Toc36214961 \h </w:instrText>
        </w:r>
        <w:r>
          <w:rPr>
            <w:noProof/>
            <w:webHidden/>
          </w:rPr>
        </w:r>
        <w:r>
          <w:rPr>
            <w:noProof/>
            <w:webHidden/>
          </w:rPr>
          <w:fldChar w:fldCharType="separate"/>
        </w:r>
        <w:r w:rsidR="00D20BF2">
          <w:rPr>
            <w:noProof/>
            <w:webHidden/>
          </w:rPr>
          <w:t>25</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62" w:history="1">
        <w:r w:rsidR="007D7971" w:rsidRPr="00D371E5">
          <w:rPr>
            <w:rStyle w:val="Hyperlink"/>
          </w:rPr>
          <w:t>9</w:t>
        </w:r>
        <w:r w:rsidR="007D7971">
          <w:rPr>
            <w:rFonts w:eastAsiaTheme="minorEastAsia" w:cstheme="minorBidi"/>
            <w:smallCaps w:val="0"/>
            <w:sz w:val="22"/>
            <w:szCs w:val="22"/>
          </w:rPr>
          <w:tab/>
        </w:r>
        <w:r w:rsidR="007D7971" w:rsidRPr="00D371E5">
          <w:rPr>
            <w:rStyle w:val="Hyperlink"/>
          </w:rPr>
          <w:t>Cláusula Nona – fase de produção</w:t>
        </w:r>
        <w:r w:rsidR="007D7971">
          <w:rPr>
            <w:webHidden/>
          </w:rPr>
          <w:tab/>
        </w:r>
        <w:r>
          <w:rPr>
            <w:webHidden/>
          </w:rPr>
          <w:fldChar w:fldCharType="begin"/>
        </w:r>
        <w:r w:rsidR="007D7971">
          <w:rPr>
            <w:webHidden/>
          </w:rPr>
          <w:instrText xml:space="preserve"> PAGEREF _Toc36214962 \h </w:instrText>
        </w:r>
        <w:r>
          <w:rPr>
            <w:webHidden/>
          </w:rPr>
        </w:r>
        <w:r>
          <w:rPr>
            <w:webHidden/>
          </w:rPr>
          <w:fldChar w:fldCharType="separate"/>
        </w:r>
        <w:r w:rsidR="00D20BF2">
          <w:rPr>
            <w:webHidden/>
          </w:rPr>
          <w:t>25</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63" w:history="1">
        <w:r w:rsidR="007D7971" w:rsidRPr="00D371E5">
          <w:rPr>
            <w:rStyle w:val="Hyperlink"/>
            <w:noProof/>
          </w:rPr>
          <w:t>Início e Duração</w:t>
        </w:r>
        <w:r w:rsidR="007D7971">
          <w:rPr>
            <w:noProof/>
            <w:webHidden/>
          </w:rPr>
          <w:tab/>
        </w:r>
        <w:r>
          <w:rPr>
            <w:noProof/>
            <w:webHidden/>
          </w:rPr>
          <w:fldChar w:fldCharType="begin"/>
        </w:r>
        <w:r w:rsidR="007D7971">
          <w:rPr>
            <w:noProof/>
            <w:webHidden/>
          </w:rPr>
          <w:instrText xml:space="preserve"> PAGEREF _Toc36214963 \h </w:instrText>
        </w:r>
        <w:r>
          <w:rPr>
            <w:noProof/>
            <w:webHidden/>
          </w:rPr>
        </w:r>
        <w:r>
          <w:rPr>
            <w:noProof/>
            <w:webHidden/>
          </w:rPr>
          <w:fldChar w:fldCharType="separate"/>
        </w:r>
        <w:r w:rsidR="00D20BF2">
          <w:rPr>
            <w:noProof/>
            <w:webHidden/>
          </w:rPr>
          <w:t>25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64" w:history="1">
        <w:r w:rsidR="007D7971" w:rsidRPr="00D371E5">
          <w:rPr>
            <w:rStyle w:val="Hyperlink"/>
            <w:noProof/>
          </w:rPr>
          <w:t>Prorrogação a pedido do Concessionário</w:t>
        </w:r>
        <w:r w:rsidR="007D7971">
          <w:rPr>
            <w:noProof/>
            <w:webHidden/>
          </w:rPr>
          <w:tab/>
        </w:r>
        <w:r>
          <w:rPr>
            <w:noProof/>
            <w:webHidden/>
          </w:rPr>
          <w:fldChar w:fldCharType="begin"/>
        </w:r>
        <w:r w:rsidR="007D7971">
          <w:rPr>
            <w:noProof/>
            <w:webHidden/>
          </w:rPr>
          <w:instrText xml:space="preserve"> PAGEREF _Toc36214964 \h </w:instrText>
        </w:r>
        <w:r>
          <w:rPr>
            <w:noProof/>
            <w:webHidden/>
          </w:rPr>
        </w:r>
        <w:r>
          <w:rPr>
            <w:noProof/>
            <w:webHidden/>
          </w:rPr>
          <w:fldChar w:fldCharType="separate"/>
        </w:r>
        <w:r w:rsidR="00D20BF2">
          <w:rPr>
            <w:noProof/>
            <w:webHidden/>
          </w:rPr>
          <w:t>25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65" w:history="1">
        <w:r w:rsidR="007D7971" w:rsidRPr="00D371E5">
          <w:rPr>
            <w:rStyle w:val="Hyperlink"/>
            <w:noProof/>
          </w:rPr>
          <w:t>Prorrogação por determinação da ANP</w:t>
        </w:r>
        <w:r w:rsidR="007D7971">
          <w:rPr>
            <w:noProof/>
            <w:webHidden/>
          </w:rPr>
          <w:tab/>
        </w:r>
        <w:r>
          <w:rPr>
            <w:noProof/>
            <w:webHidden/>
          </w:rPr>
          <w:fldChar w:fldCharType="begin"/>
        </w:r>
        <w:r w:rsidR="007D7971">
          <w:rPr>
            <w:noProof/>
            <w:webHidden/>
          </w:rPr>
          <w:instrText xml:space="preserve"> PAGEREF _Toc36214965 \h </w:instrText>
        </w:r>
        <w:r>
          <w:rPr>
            <w:noProof/>
            <w:webHidden/>
          </w:rPr>
        </w:r>
        <w:r>
          <w:rPr>
            <w:noProof/>
            <w:webHidden/>
          </w:rPr>
          <w:fldChar w:fldCharType="separate"/>
        </w:r>
        <w:r w:rsidR="00D20BF2">
          <w:rPr>
            <w:noProof/>
            <w:webHidden/>
          </w:rPr>
          <w:t>25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66" w:history="1">
        <w:r w:rsidR="007D7971" w:rsidRPr="00D371E5">
          <w:rPr>
            <w:rStyle w:val="Hyperlink"/>
            <w:noProof/>
          </w:rPr>
          <w:t>Consequência da Prorrogação</w:t>
        </w:r>
        <w:r w:rsidR="007D7971">
          <w:rPr>
            <w:noProof/>
            <w:webHidden/>
          </w:rPr>
          <w:tab/>
        </w:r>
        <w:r>
          <w:rPr>
            <w:noProof/>
            <w:webHidden/>
          </w:rPr>
          <w:fldChar w:fldCharType="begin"/>
        </w:r>
        <w:r w:rsidR="007D7971">
          <w:rPr>
            <w:noProof/>
            <w:webHidden/>
          </w:rPr>
          <w:instrText xml:space="preserve"> PAGEREF _Toc36214966 \h </w:instrText>
        </w:r>
        <w:r>
          <w:rPr>
            <w:noProof/>
            <w:webHidden/>
          </w:rPr>
        </w:r>
        <w:r>
          <w:rPr>
            <w:noProof/>
            <w:webHidden/>
          </w:rPr>
          <w:fldChar w:fldCharType="separate"/>
        </w:r>
        <w:r w:rsidR="00D20BF2">
          <w:rPr>
            <w:noProof/>
            <w:webHidden/>
          </w:rPr>
          <w:t>25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67" w:history="1">
        <w:r w:rsidR="007D7971" w:rsidRPr="00D371E5">
          <w:rPr>
            <w:rStyle w:val="Hyperlink"/>
            <w:noProof/>
          </w:rPr>
          <w:t>Resilição</w:t>
        </w:r>
        <w:r w:rsidR="007D7971">
          <w:rPr>
            <w:noProof/>
            <w:webHidden/>
          </w:rPr>
          <w:tab/>
        </w:r>
        <w:r>
          <w:rPr>
            <w:noProof/>
            <w:webHidden/>
          </w:rPr>
          <w:fldChar w:fldCharType="begin"/>
        </w:r>
        <w:r w:rsidR="007D7971">
          <w:rPr>
            <w:noProof/>
            <w:webHidden/>
          </w:rPr>
          <w:instrText xml:space="preserve"> PAGEREF _Toc36214967 \h </w:instrText>
        </w:r>
        <w:r>
          <w:rPr>
            <w:noProof/>
            <w:webHidden/>
          </w:rPr>
        </w:r>
        <w:r>
          <w:rPr>
            <w:noProof/>
            <w:webHidden/>
          </w:rPr>
          <w:fldChar w:fldCharType="separate"/>
        </w:r>
        <w:r w:rsidR="00D20BF2">
          <w:rPr>
            <w:noProof/>
            <w:webHidden/>
          </w:rPr>
          <w:t>26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68" w:history="1">
        <w:r w:rsidR="007D7971" w:rsidRPr="00D371E5">
          <w:rPr>
            <w:rStyle w:val="Hyperlink"/>
            <w:noProof/>
          </w:rPr>
          <w:t>Devolução do Campo</w:t>
        </w:r>
        <w:r w:rsidR="007D7971">
          <w:rPr>
            <w:noProof/>
            <w:webHidden/>
          </w:rPr>
          <w:tab/>
        </w:r>
        <w:r>
          <w:rPr>
            <w:noProof/>
            <w:webHidden/>
          </w:rPr>
          <w:fldChar w:fldCharType="begin"/>
        </w:r>
        <w:r w:rsidR="007D7971">
          <w:rPr>
            <w:noProof/>
            <w:webHidden/>
          </w:rPr>
          <w:instrText xml:space="preserve"> PAGEREF _Toc36214968 \h </w:instrText>
        </w:r>
        <w:r>
          <w:rPr>
            <w:noProof/>
            <w:webHidden/>
          </w:rPr>
        </w:r>
        <w:r>
          <w:rPr>
            <w:noProof/>
            <w:webHidden/>
          </w:rPr>
          <w:fldChar w:fldCharType="separate"/>
        </w:r>
        <w:r w:rsidR="00D20BF2">
          <w:rPr>
            <w:noProof/>
            <w:webHidden/>
          </w:rPr>
          <w:t>26</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69" w:history="1">
        <w:r w:rsidR="007D7971" w:rsidRPr="00D371E5">
          <w:rPr>
            <w:rStyle w:val="Hyperlink"/>
          </w:rPr>
          <w:t>10</w:t>
        </w:r>
        <w:r w:rsidR="007D7971">
          <w:rPr>
            <w:rFonts w:eastAsiaTheme="minorEastAsia" w:cstheme="minorBidi"/>
            <w:smallCaps w:val="0"/>
            <w:sz w:val="22"/>
            <w:szCs w:val="22"/>
          </w:rPr>
          <w:tab/>
        </w:r>
        <w:r w:rsidR="007D7971" w:rsidRPr="00D371E5">
          <w:rPr>
            <w:rStyle w:val="Hyperlink"/>
          </w:rPr>
          <w:t>Cláusula Décima - plano de desenvolvimento</w:t>
        </w:r>
        <w:r w:rsidR="007D7971">
          <w:rPr>
            <w:webHidden/>
          </w:rPr>
          <w:tab/>
        </w:r>
        <w:r>
          <w:rPr>
            <w:webHidden/>
          </w:rPr>
          <w:fldChar w:fldCharType="begin"/>
        </w:r>
        <w:r w:rsidR="007D7971">
          <w:rPr>
            <w:webHidden/>
          </w:rPr>
          <w:instrText xml:space="preserve"> PAGEREF _Toc36214969 \h </w:instrText>
        </w:r>
        <w:r>
          <w:rPr>
            <w:webHidden/>
          </w:rPr>
        </w:r>
        <w:r>
          <w:rPr>
            <w:webHidden/>
          </w:rPr>
          <w:fldChar w:fldCharType="separate"/>
        </w:r>
        <w:r w:rsidR="00D20BF2">
          <w:rPr>
            <w:webHidden/>
          </w:rPr>
          <w:t>27</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70" w:history="1">
        <w:r w:rsidR="007D7971" w:rsidRPr="00D371E5">
          <w:rPr>
            <w:rStyle w:val="Hyperlink"/>
            <w:noProof/>
          </w:rPr>
          <w:t>Prazos</w:t>
        </w:r>
        <w:r w:rsidR="007D7971">
          <w:rPr>
            <w:noProof/>
            <w:webHidden/>
          </w:rPr>
          <w:tab/>
        </w:r>
        <w:r>
          <w:rPr>
            <w:noProof/>
            <w:webHidden/>
          </w:rPr>
          <w:fldChar w:fldCharType="begin"/>
        </w:r>
        <w:r w:rsidR="007D7971">
          <w:rPr>
            <w:noProof/>
            <w:webHidden/>
          </w:rPr>
          <w:instrText xml:space="preserve"> PAGEREF _Toc36214970 \h </w:instrText>
        </w:r>
        <w:r>
          <w:rPr>
            <w:noProof/>
            <w:webHidden/>
          </w:rPr>
        </w:r>
        <w:r>
          <w:rPr>
            <w:noProof/>
            <w:webHidden/>
          </w:rPr>
          <w:fldChar w:fldCharType="separate"/>
        </w:r>
        <w:r w:rsidR="00D20BF2">
          <w:rPr>
            <w:noProof/>
            <w:webHidden/>
          </w:rPr>
          <w:t>27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71" w:history="1">
        <w:r w:rsidR="007D7971" w:rsidRPr="00D371E5">
          <w:rPr>
            <w:rStyle w:val="Hyperlink"/>
            <w:noProof/>
          </w:rPr>
          <w:t>Área de Desenvolvimento</w:t>
        </w:r>
        <w:r w:rsidR="007D7971">
          <w:rPr>
            <w:noProof/>
            <w:webHidden/>
          </w:rPr>
          <w:tab/>
        </w:r>
        <w:r>
          <w:rPr>
            <w:noProof/>
            <w:webHidden/>
          </w:rPr>
          <w:fldChar w:fldCharType="begin"/>
        </w:r>
        <w:r w:rsidR="007D7971">
          <w:rPr>
            <w:noProof/>
            <w:webHidden/>
          </w:rPr>
          <w:instrText xml:space="preserve"> PAGEREF _Toc36214971 \h </w:instrText>
        </w:r>
        <w:r>
          <w:rPr>
            <w:noProof/>
            <w:webHidden/>
          </w:rPr>
        </w:r>
        <w:r>
          <w:rPr>
            <w:noProof/>
            <w:webHidden/>
          </w:rPr>
          <w:fldChar w:fldCharType="separate"/>
        </w:r>
        <w:r w:rsidR="00D20BF2">
          <w:rPr>
            <w:noProof/>
            <w:webHidden/>
          </w:rPr>
          <w:t>27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72" w:history="1">
        <w:r w:rsidR="007D7971" w:rsidRPr="00D371E5">
          <w:rPr>
            <w:rStyle w:val="Hyperlink"/>
            <w:noProof/>
          </w:rPr>
          <w:t>Aprovação e Execução do Plano de Desenvolvimento</w:t>
        </w:r>
        <w:r w:rsidR="007D7971">
          <w:rPr>
            <w:noProof/>
            <w:webHidden/>
          </w:rPr>
          <w:tab/>
        </w:r>
        <w:r>
          <w:rPr>
            <w:noProof/>
            <w:webHidden/>
          </w:rPr>
          <w:fldChar w:fldCharType="begin"/>
        </w:r>
        <w:r w:rsidR="007D7971">
          <w:rPr>
            <w:noProof/>
            <w:webHidden/>
          </w:rPr>
          <w:instrText xml:space="preserve"> PAGEREF _Toc36214972 \h </w:instrText>
        </w:r>
        <w:r>
          <w:rPr>
            <w:noProof/>
            <w:webHidden/>
          </w:rPr>
        </w:r>
        <w:r>
          <w:rPr>
            <w:noProof/>
            <w:webHidden/>
          </w:rPr>
          <w:fldChar w:fldCharType="separate"/>
        </w:r>
        <w:r w:rsidR="00D20BF2">
          <w:rPr>
            <w:noProof/>
            <w:webHidden/>
          </w:rPr>
          <w:t>28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73" w:history="1">
        <w:r w:rsidR="007D7971" w:rsidRPr="00D371E5">
          <w:rPr>
            <w:rStyle w:val="Hyperlink"/>
            <w:noProof/>
          </w:rPr>
          <w:t>Revisões e Alterações</w:t>
        </w:r>
        <w:r w:rsidR="007D7971">
          <w:rPr>
            <w:noProof/>
            <w:webHidden/>
          </w:rPr>
          <w:tab/>
        </w:r>
        <w:r>
          <w:rPr>
            <w:noProof/>
            <w:webHidden/>
          </w:rPr>
          <w:fldChar w:fldCharType="begin"/>
        </w:r>
        <w:r w:rsidR="007D7971">
          <w:rPr>
            <w:noProof/>
            <w:webHidden/>
          </w:rPr>
          <w:instrText xml:space="preserve"> PAGEREF _Toc36214973 \h </w:instrText>
        </w:r>
        <w:r>
          <w:rPr>
            <w:noProof/>
            <w:webHidden/>
          </w:rPr>
        </w:r>
        <w:r>
          <w:rPr>
            <w:noProof/>
            <w:webHidden/>
          </w:rPr>
          <w:fldChar w:fldCharType="separate"/>
        </w:r>
        <w:r w:rsidR="00D20BF2">
          <w:rPr>
            <w:noProof/>
            <w:webHidden/>
          </w:rPr>
          <w:t>29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74" w:history="1">
        <w:r w:rsidR="007D7971" w:rsidRPr="00D371E5">
          <w:rPr>
            <w:rStyle w:val="Hyperlink"/>
            <w:noProof/>
          </w:rPr>
          <w:t>Construções, Instalações e Equipamentos</w:t>
        </w:r>
        <w:r w:rsidR="007D7971">
          <w:rPr>
            <w:noProof/>
            <w:webHidden/>
          </w:rPr>
          <w:tab/>
        </w:r>
        <w:r>
          <w:rPr>
            <w:noProof/>
            <w:webHidden/>
          </w:rPr>
          <w:fldChar w:fldCharType="begin"/>
        </w:r>
        <w:r w:rsidR="007D7971">
          <w:rPr>
            <w:noProof/>
            <w:webHidden/>
          </w:rPr>
          <w:instrText xml:space="preserve"> PAGEREF _Toc36214974 \h </w:instrText>
        </w:r>
        <w:r>
          <w:rPr>
            <w:noProof/>
            <w:webHidden/>
          </w:rPr>
        </w:r>
        <w:r>
          <w:rPr>
            <w:noProof/>
            <w:webHidden/>
          </w:rPr>
          <w:fldChar w:fldCharType="separate"/>
        </w:r>
        <w:r w:rsidR="00D20BF2">
          <w:rPr>
            <w:noProof/>
            <w:webHidden/>
          </w:rPr>
          <w:t>29</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75" w:history="1">
        <w:r w:rsidR="007D7971" w:rsidRPr="00D371E5">
          <w:rPr>
            <w:rStyle w:val="Hyperlink"/>
          </w:rPr>
          <w:t>11</w:t>
        </w:r>
        <w:r w:rsidR="007D7971">
          <w:rPr>
            <w:rFonts w:eastAsiaTheme="minorEastAsia" w:cstheme="minorBidi"/>
            <w:smallCaps w:val="0"/>
            <w:sz w:val="22"/>
            <w:szCs w:val="22"/>
          </w:rPr>
          <w:tab/>
        </w:r>
        <w:r w:rsidR="007D7971" w:rsidRPr="00D371E5">
          <w:rPr>
            <w:rStyle w:val="Hyperlink"/>
          </w:rPr>
          <w:t>Cláusula Décima Primeira - data de início da produção e programas anuais</w:t>
        </w:r>
        <w:r w:rsidR="007D7971">
          <w:rPr>
            <w:webHidden/>
          </w:rPr>
          <w:tab/>
        </w:r>
        <w:r>
          <w:rPr>
            <w:webHidden/>
          </w:rPr>
          <w:fldChar w:fldCharType="begin"/>
        </w:r>
        <w:r w:rsidR="007D7971">
          <w:rPr>
            <w:webHidden/>
          </w:rPr>
          <w:instrText xml:space="preserve"> PAGEREF _Toc36214975 \h </w:instrText>
        </w:r>
        <w:r>
          <w:rPr>
            <w:webHidden/>
          </w:rPr>
        </w:r>
        <w:r>
          <w:rPr>
            <w:webHidden/>
          </w:rPr>
          <w:fldChar w:fldCharType="separate"/>
        </w:r>
        <w:r w:rsidR="00D20BF2">
          <w:rPr>
            <w:webHidden/>
          </w:rPr>
          <w:t>29</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76" w:history="1">
        <w:r w:rsidR="007D7971" w:rsidRPr="00D371E5">
          <w:rPr>
            <w:rStyle w:val="Hyperlink"/>
            <w:noProof/>
          </w:rPr>
          <w:t>Início da Produção</w:t>
        </w:r>
        <w:r w:rsidR="007D7971">
          <w:rPr>
            <w:noProof/>
            <w:webHidden/>
          </w:rPr>
          <w:tab/>
        </w:r>
        <w:r>
          <w:rPr>
            <w:noProof/>
            <w:webHidden/>
          </w:rPr>
          <w:fldChar w:fldCharType="begin"/>
        </w:r>
        <w:r w:rsidR="007D7971">
          <w:rPr>
            <w:noProof/>
            <w:webHidden/>
          </w:rPr>
          <w:instrText xml:space="preserve"> PAGEREF _Toc36214976 \h </w:instrText>
        </w:r>
        <w:r>
          <w:rPr>
            <w:noProof/>
            <w:webHidden/>
          </w:rPr>
        </w:r>
        <w:r>
          <w:rPr>
            <w:noProof/>
            <w:webHidden/>
          </w:rPr>
          <w:fldChar w:fldCharType="separate"/>
        </w:r>
        <w:r w:rsidR="00D20BF2">
          <w:rPr>
            <w:noProof/>
            <w:webHidden/>
          </w:rPr>
          <w:t>29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77" w:history="1">
        <w:r w:rsidR="007D7971" w:rsidRPr="00D371E5">
          <w:rPr>
            <w:rStyle w:val="Hyperlink"/>
            <w:noProof/>
          </w:rPr>
          <w:t>Programa Anual de Produção</w:t>
        </w:r>
        <w:r w:rsidR="007D7971">
          <w:rPr>
            <w:noProof/>
            <w:webHidden/>
          </w:rPr>
          <w:tab/>
        </w:r>
        <w:r>
          <w:rPr>
            <w:noProof/>
            <w:webHidden/>
          </w:rPr>
          <w:fldChar w:fldCharType="begin"/>
        </w:r>
        <w:r w:rsidR="007D7971">
          <w:rPr>
            <w:noProof/>
            <w:webHidden/>
          </w:rPr>
          <w:instrText xml:space="preserve"> PAGEREF _Toc36214977 \h </w:instrText>
        </w:r>
        <w:r>
          <w:rPr>
            <w:noProof/>
            <w:webHidden/>
          </w:rPr>
        </w:r>
        <w:r>
          <w:rPr>
            <w:noProof/>
            <w:webHidden/>
          </w:rPr>
          <w:fldChar w:fldCharType="separate"/>
        </w:r>
        <w:r w:rsidR="00D20BF2">
          <w:rPr>
            <w:noProof/>
            <w:webHidden/>
          </w:rPr>
          <w:t>29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78" w:history="1">
        <w:r w:rsidR="007D7971" w:rsidRPr="00D371E5">
          <w:rPr>
            <w:rStyle w:val="Hyperlink"/>
            <w:noProof/>
          </w:rPr>
          <w:t>Aprovação do Programa Anual de Produção</w:t>
        </w:r>
        <w:r w:rsidR="007D7971">
          <w:rPr>
            <w:noProof/>
            <w:webHidden/>
          </w:rPr>
          <w:tab/>
        </w:r>
        <w:r>
          <w:rPr>
            <w:noProof/>
            <w:webHidden/>
          </w:rPr>
          <w:fldChar w:fldCharType="begin"/>
        </w:r>
        <w:r w:rsidR="007D7971">
          <w:rPr>
            <w:noProof/>
            <w:webHidden/>
          </w:rPr>
          <w:instrText xml:space="preserve"> PAGEREF _Toc36214978 \h </w:instrText>
        </w:r>
        <w:r>
          <w:rPr>
            <w:noProof/>
            <w:webHidden/>
          </w:rPr>
        </w:r>
        <w:r>
          <w:rPr>
            <w:noProof/>
            <w:webHidden/>
          </w:rPr>
          <w:fldChar w:fldCharType="separate"/>
        </w:r>
        <w:r w:rsidR="00D20BF2">
          <w:rPr>
            <w:noProof/>
            <w:webHidden/>
          </w:rPr>
          <w:t>30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79" w:history="1">
        <w:r w:rsidR="007D7971" w:rsidRPr="00D371E5">
          <w:rPr>
            <w:rStyle w:val="Hyperlink"/>
            <w:noProof/>
          </w:rPr>
          <w:t>Revisão</w:t>
        </w:r>
        <w:r w:rsidR="007D7971">
          <w:rPr>
            <w:noProof/>
            <w:webHidden/>
          </w:rPr>
          <w:tab/>
        </w:r>
        <w:r>
          <w:rPr>
            <w:noProof/>
            <w:webHidden/>
          </w:rPr>
          <w:fldChar w:fldCharType="begin"/>
        </w:r>
        <w:r w:rsidR="007D7971">
          <w:rPr>
            <w:noProof/>
            <w:webHidden/>
          </w:rPr>
          <w:instrText xml:space="preserve"> PAGEREF _Toc36214979 \h </w:instrText>
        </w:r>
        <w:r>
          <w:rPr>
            <w:noProof/>
            <w:webHidden/>
          </w:rPr>
        </w:r>
        <w:r>
          <w:rPr>
            <w:noProof/>
            <w:webHidden/>
          </w:rPr>
          <w:fldChar w:fldCharType="separate"/>
        </w:r>
        <w:r w:rsidR="00D20BF2">
          <w:rPr>
            <w:noProof/>
            <w:webHidden/>
          </w:rPr>
          <w:t>30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0" w:history="1">
        <w:r w:rsidR="007D7971" w:rsidRPr="00D371E5">
          <w:rPr>
            <w:rStyle w:val="Hyperlink"/>
            <w:noProof/>
          </w:rPr>
          <w:t>Variação do Volume Produzido</w:t>
        </w:r>
        <w:r w:rsidR="007D7971">
          <w:rPr>
            <w:noProof/>
            <w:webHidden/>
          </w:rPr>
          <w:tab/>
        </w:r>
        <w:r>
          <w:rPr>
            <w:noProof/>
            <w:webHidden/>
          </w:rPr>
          <w:fldChar w:fldCharType="begin"/>
        </w:r>
        <w:r w:rsidR="007D7971">
          <w:rPr>
            <w:noProof/>
            <w:webHidden/>
          </w:rPr>
          <w:instrText xml:space="preserve"> PAGEREF _Toc36214980 \h </w:instrText>
        </w:r>
        <w:r>
          <w:rPr>
            <w:noProof/>
            <w:webHidden/>
          </w:rPr>
        </w:r>
        <w:r>
          <w:rPr>
            <w:noProof/>
            <w:webHidden/>
          </w:rPr>
          <w:fldChar w:fldCharType="separate"/>
        </w:r>
        <w:r w:rsidR="00D20BF2">
          <w:rPr>
            <w:noProof/>
            <w:webHidden/>
          </w:rPr>
          <w:t>30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1" w:history="1">
        <w:r w:rsidR="007D7971" w:rsidRPr="00D371E5">
          <w:rPr>
            <w:rStyle w:val="Hyperlink"/>
            <w:noProof/>
          </w:rPr>
          <w:t>Interrupção Temporária da Produção</w:t>
        </w:r>
        <w:r w:rsidR="007D7971">
          <w:rPr>
            <w:noProof/>
            <w:webHidden/>
          </w:rPr>
          <w:tab/>
        </w:r>
        <w:r>
          <w:rPr>
            <w:noProof/>
            <w:webHidden/>
          </w:rPr>
          <w:fldChar w:fldCharType="begin"/>
        </w:r>
        <w:r w:rsidR="007D7971">
          <w:rPr>
            <w:noProof/>
            <w:webHidden/>
          </w:rPr>
          <w:instrText xml:space="preserve"> PAGEREF _Toc36214981 \h </w:instrText>
        </w:r>
        <w:r>
          <w:rPr>
            <w:noProof/>
            <w:webHidden/>
          </w:rPr>
        </w:r>
        <w:r>
          <w:rPr>
            <w:noProof/>
            <w:webHidden/>
          </w:rPr>
          <w:fldChar w:fldCharType="separate"/>
        </w:r>
        <w:r w:rsidR="00D20BF2">
          <w:rPr>
            <w:noProof/>
            <w:webHidden/>
          </w:rPr>
          <w:t>31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2" w:history="1">
        <w:r w:rsidR="007D7971" w:rsidRPr="00D371E5">
          <w:rPr>
            <w:rStyle w:val="Hyperlink"/>
            <w:noProof/>
          </w:rPr>
          <w:t>Programa Anual de Trabalho e Orçamento da Fase de Produção</w:t>
        </w:r>
        <w:r w:rsidR="007D7971">
          <w:rPr>
            <w:noProof/>
            <w:webHidden/>
          </w:rPr>
          <w:tab/>
        </w:r>
        <w:r>
          <w:rPr>
            <w:noProof/>
            <w:webHidden/>
          </w:rPr>
          <w:fldChar w:fldCharType="begin"/>
        </w:r>
        <w:r w:rsidR="007D7971">
          <w:rPr>
            <w:noProof/>
            <w:webHidden/>
          </w:rPr>
          <w:instrText xml:space="preserve"> PAGEREF _Toc36214982 \h </w:instrText>
        </w:r>
        <w:r>
          <w:rPr>
            <w:noProof/>
            <w:webHidden/>
          </w:rPr>
        </w:r>
        <w:r>
          <w:rPr>
            <w:noProof/>
            <w:webHidden/>
          </w:rPr>
          <w:fldChar w:fldCharType="separate"/>
        </w:r>
        <w:r w:rsidR="00D20BF2">
          <w:rPr>
            <w:noProof/>
            <w:webHidden/>
          </w:rPr>
          <w:t>31</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83" w:history="1">
        <w:r w:rsidR="007D7971" w:rsidRPr="00D371E5">
          <w:rPr>
            <w:rStyle w:val="Hyperlink"/>
          </w:rPr>
          <w:t>12</w:t>
        </w:r>
        <w:r w:rsidR="007D7971">
          <w:rPr>
            <w:rFonts w:eastAsiaTheme="minorEastAsia" w:cstheme="minorBidi"/>
            <w:smallCaps w:val="0"/>
            <w:sz w:val="22"/>
            <w:szCs w:val="22"/>
          </w:rPr>
          <w:tab/>
        </w:r>
        <w:r w:rsidR="007D7971" w:rsidRPr="00D371E5">
          <w:rPr>
            <w:rStyle w:val="Hyperlink"/>
          </w:rPr>
          <w:t>Cláusula Décima Segunda - medição, boletins mensais e disponibilização da produção</w:t>
        </w:r>
        <w:r w:rsidR="007D7971">
          <w:rPr>
            <w:webHidden/>
          </w:rPr>
          <w:tab/>
        </w:r>
        <w:r>
          <w:rPr>
            <w:webHidden/>
          </w:rPr>
          <w:fldChar w:fldCharType="begin"/>
        </w:r>
        <w:r w:rsidR="007D7971">
          <w:rPr>
            <w:webHidden/>
          </w:rPr>
          <w:instrText xml:space="preserve"> PAGEREF _Toc36214983 \h </w:instrText>
        </w:r>
        <w:r>
          <w:rPr>
            <w:webHidden/>
          </w:rPr>
        </w:r>
        <w:r>
          <w:rPr>
            <w:webHidden/>
          </w:rPr>
          <w:fldChar w:fldCharType="separate"/>
        </w:r>
        <w:r w:rsidR="00D20BF2">
          <w:rPr>
            <w:webHidden/>
          </w:rPr>
          <w:t>32</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84" w:history="1">
        <w:r w:rsidR="007D7971" w:rsidRPr="00D371E5">
          <w:rPr>
            <w:rStyle w:val="Hyperlink"/>
            <w:noProof/>
          </w:rPr>
          <w:t>Medição</w:t>
        </w:r>
        <w:r w:rsidR="007D7971">
          <w:rPr>
            <w:noProof/>
            <w:webHidden/>
          </w:rPr>
          <w:tab/>
        </w:r>
        <w:r>
          <w:rPr>
            <w:noProof/>
            <w:webHidden/>
          </w:rPr>
          <w:fldChar w:fldCharType="begin"/>
        </w:r>
        <w:r w:rsidR="007D7971">
          <w:rPr>
            <w:noProof/>
            <w:webHidden/>
          </w:rPr>
          <w:instrText xml:space="preserve"> PAGEREF _Toc36214984 \h </w:instrText>
        </w:r>
        <w:r>
          <w:rPr>
            <w:noProof/>
            <w:webHidden/>
          </w:rPr>
        </w:r>
        <w:r>
          <w:rPr>
            <w:noProof/>
            <w:webHidden/>
          </w:rPr>
          <w:fldChar w:fldCharType="separate"/>
        </w:r>
        <w:r w:rsidR="00D20BF2">
          <w:rPr>
            <w:noProof/>
            <w:webHidden/>
          </w:rPr>
          <w:t>32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5" w:history="1">
        <w:r w:rsidR="007D7971" w:rsidRPr="00D371E5">
          <w:rPr>
            <w:rStyle w:val="Hyperlink"/>
            <w:noProof/>
          </w:rPr>
          <w:t>Boletins Mensais de Produção</w:t>
        </w:r>
        <w:r w:rsidR="007D7971">
          <w:rPr>
            <w:noProof/>
            <w:webHidden/>
          </w:rPr>
          <w:tab/>
        </w:r>
        <w:r>
          <w:rPr>
            <w:noProof/>
            <w:webHidden/>
          </w:rPr>
          <w:fldChar w:fldCharType="begin"/>
        </w:r>
        <w:r w:rsidR="007D7971">
          <w:rPr>
            <w:noProof/>
            <w:webHidden/>
          </w:rPr>
          <w:instrText xml:space="preserve"> PAGEREF _Toc36214985 \h </w:instrText>
        </w:r>
        <w:r>
          <w:rPr>
            <w:noProof/>
            <w:webHidden/>
          </w:rPr>
        </w:r>
        <w:r>
          <w:rPr>
            <w:noProof/>
            <w:webHidden/>
          </w:rPr>
          <w:fldChar w:fldCharType="separate"/>
        </w:r>
        <w:r w:rsidR="00D20BF2">
          <w:rPr>
            <w:noProof/>
            <w:webHidden/>
          </w:rPr>
          <w:t>32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6" w:history="1">
        <w:r w:rsidR="007D7971" w:rsidRPr="00D371E5">
          <w:rPr>
            <w:rStyle w:val="Hyperlink"/>
            <w:noProof/>
          </w:rPr>
          <w:t>Disponibilização da Produção</w:t>
        </w:r>
        <w:r w:rsidR="007D7971">
          <w:rPr>
            <w:noProof/>
            <w:webHidden/>
          </w:rPr>
          <w:tab/>
        </w:r>
        <w:r>
          <w:rPr>
            <w:noProof/>
            <w:webHidden/>
          </w:rPr>
          <w:fldChar w:fldCharType="begin"/>
        </w:r>
        <w:r w:rsidR="007D7971">
          <w:rPr>
            <w:noProof/>
            <w:webHidden/>
          </w:rPr>
          <w:instrText xml:space="preserve"> PAGEREF _Toc36214986 \h </w:instrText>
        </w:r>
        <w:r>
          <w:rPr>
            <w:noProof/>
            <w:webHidden/>
          </w:rPr>
        </w:r>
        <w:r>
          <w:rPr>
            <w:noProof/>
            <w:webHidden/>
          </w:rPr>
          <w:fldChar w:fldCharType="separate"/>
        </w:r>
        <w:r w:rsidR="00D20BF2">
          <w:rPr>
            <w:noProof/>
            <w:webHidden/>
          </w:rPr>
          <w:t>32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7" w:history="1">
        <w:r w:rsidR="007D7971" w:rsidRPr="00D371E5">
          <w:rPr>
            <w:rStyle w:val="Hyperlink"/>
            <w:noProof/>
          </w:rPr>
          <w:t>Livre Disposição</w:t>
        </w:r>
        <w:r w:rsidR="007D7971">
          <w:rPr>
            <w:noProof/>
            <w:webHidden/>
          </w:rPr>
          <w:tab/>
        </w:r>
        <w:r>
          <w:rPr>
            <w:noProof/>
            <w:webHidden/>
          </w:rPr>
          <w:fldChar w:fldCharType="begin"/>
        </w:r>
        <w:r w:rsidR="007D7971">
          <w:rPr>
            <w:noProof/>
            <w:webHidden/>
          </w:rPr>
          <w:instrText xml:space="preserve"> PAGEREF _Toc36214987 \h </w:instrText>
        </w:r>
        <w:r>
          <w:rPr>
            <w:noProof/>
            <w:webHidden/>
          </w:rPr>
        </w:r>
        <w:r>
          <w:rPr>
            <w:noProof/>
            <w:webHidden/>
          </w:rPr>
          <w:fldChar w:fldCharType="separate"/>
        </w:r>
        <w:r w:rsidR="00D20BF2">
          <w:rPr>
            <w:noProof/>
            <w:webHidden/>
          </w:rPr>
          <w:t>32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8" w:history="1">
        <w:r w:rsidR="007D7971" w:rsidRPr="00D371E5">
          <w:rPr>
            <w:rStyle w:val="Hyperlink"/>
            <w:noProof/>
          </w:rPr>
          <w:t>Abastecimento do Mercado Nacional</w:t>
        </w:r>
        <w:r w:rsidR="007D7971">
          <w:rPr>
            <w:noProof/>
            <w:webHidden/>
          </w:rPr>
          <w:tab/>
        </w:r>
        <w:r>
          <w:rPr>
            <w:noProof/>
            <w:webHidden/>
          </w:rPr>
          <w:fldChar w:fldCharType="begin"/>
        </w:r>
        <w:r w:rsidR="007D7971">
          <w:rPr>
            <w:noProof/>
            <w:webHidden/>
          </w:rPr>
          <w:instrText xml:space="preserve"> PAGEREF _Toc36214988 \h </w:instrText>
        </w:r>
        <w:r>
          <w:rPr>
            <w:noProof/>
            <w:webHidden/>
          </w:rPr>
        </w:r>
        <w:r>
          <w:rPr>
            <w:noProof/>
            <w:webHidden/>
          </w:rPr>
          <w:fldChar w:fldCharType="separate"/>
        </w:r>
        <w:r w:rsidR="00D20BF2">
          <w:rPr>
            <w:noProof/>
            <w:webHidden/>
          </w:rPr>
          <w:t>32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89" w:history="1">
        <w:r w:rsidR="007D7971" w:rsidRPr="00D371E5">
          <w:rPr>
            <w:rStyle w:val="Hyperlink"/>
            <w:noProof/>
          </w:rPr>
          <w:t>Consumo nas Operações</w:t>
        </w:r>
        <w:r w:rsidR="007D7971">
          <w:rPr>
            <w:noProof/>
            <w:webHidden/>
          </w:rPr>
          <w:tab/>
        </w:r>
        <w:r>
          <w:rPr>
            <w:noProof/>
            <w:webHidden/>
          </w:rPr>
          <w:fldChar w:fldCharType="begin"/>
        </w:r>
        <w:r w:rsidR="007D7971">
          <w:rPr>
            <w:noProof/>
            <w:webHidden/>
          </w:rPr>
          <w:instrText xml:space="preserve"> PAGEREF _Toc36214989 \h </w:instrText>
        </w:r>
        <w:r>
          <w:rPr>
            <w:noProof/>
            <w:webHidden/>
          </w:rPr>
        </w:r>
        <w:r>
          <w:rPr>
            <w:noProof/>
            <w:webHidden/>
          </w:rPr>
          <w:fldChar w:fldCharType="separate"/>
        </w:r>
        <w:r w:rsidR="00D20BF2">
          <w:rPr>
            <w:noProof/>
            <w:webHidden/>
          </w:rPr>
          <w:t>33</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90" w:history="1">
        <w:r w:rsidR="007D7971" w:rsidRPr="00D371E5">
          <w:rPr>
            <w:rStyle w:val="Hyperlink"/>
            <w:noProof/>
          </w:rPr>
          <w:t>Resultados de Teste</w:t>
        </w:r>
        <w:r w:rsidR="007D7971">
          <w:rPr>
            <w:noProof/>
            <w:webHidden/>
          </w:rPr>
          <w:tab/>
        </w:r>
        <w:r>
          <w:rPr>
            <w:noProof/>
            <w:webHidden/>
          </w:rPr>
          <w:fldChar w:fldCharType="begin"/>
        </w:r>
        <w:r w:rsidR="007D7971">
          <w:rPr>
            <w:noProof/>
            <w:webHidden/>
          </w:rPr>
          <w:instrText xml:space="preserve"> PAGEREF _Toc36214990 \h </w:instrText>
        </w:r>
        <w:r>
          <w:rPr>
            <w:noProof/>
            <w:webHidden/>
          </w:rPr>
        </w:r>
        <w:r>
          <w:rPr>
            <w:noProof/>
            <w:webHidden/>
          </w:rPr>
          <w:fldChar w:fldCharType="separate"/>
        </w:r>
        <w:r w:rsidR="00D20BF2">
          <w:rPr>
            <w:noProof/>
            <w:webHidden/>
          </w:rPr>
          <w:t>33</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91" w:history="1">
        <w:r w:rsidR="007D7971" w:rsidRPr="00D371E5">
          <w:rPr>
            <w:rStyle w:val="Hyperlink"/>
            <w:noProof/>
          </w:rPr>
          <w:t>Perdas de Petróleo e Gás Natural e Queima do Gás Natural</w:t>
        </w:r>
        <w:r w:rsidR="007D7971">
          <w:rPr>
            <w:noProof/>
            <w:webHidden/>
          </w:rPr>
          <w:tab/>
        </w:r>
        <w:r>
          <w:rPr>
            <w:noProof/>
            <w:webHidden/>
          </w:rPr>
          <w:fldChar w:fldCharType="begin"/>
        </w:r>
        <w:r w:rsidR="007D7971">
          <w:rPr>
            <w:noProof/>
            <w:webHidden/>
          </w:rPr>
          <w:instrText xml:space="preserve"> PAGEREF _Toc36214991 \h </w:instrText>
        </w:r>
        <w:r>
          <w:rPr>
            <w:noProof/>
            <w:webHidden/>
          </w:rPr>
        </w:r>
        <w:r>
          <w:rPr>
            <w:noProof/>
            <w:webHidden/>
          </w:rPr>
          <w:fldChar w:fldCharType="separate"/>
        </w:r>
        <w:r w:rsidR="00D20BF2">
          <w:rPr>
            <w:noProof/>
            <w:webHidden/>
          </w:rPr>
          <w:t>34</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92" w:history="1">
        <w:r w:rsidR="007D7971" w:rsidRPr="00D371E5">
          <w:rPr>
            <w:rStyle w:val="Hyperlink"/>
          </w:rPr>
          <w:t>13</w:t>
        </w:r>
        <w:r w:rsidR="007D7971">
          <w:rPr>
            <w:rFonts w:eastAsiaTheme="minorEastAsia" w:cstheme="minorBidi"/>
            <w:smallCaps w:val="0"/>
            <w:sz w:val="22"/>
            <w:szCs w:val="22"/>
          </w:rPr>
          <w:tab/>
        </w:r>
        <w:r w:rsidR="007D7971" w:rsidRPr="00D371E5">
          <w:rPr>
            <w:rStyle w:val="Hyperlink"/>
          </w:rPr>
          <w:t>Cláusula Décima Terceira - individualização da produção</w:t>
        </w:r>
        <w:r w:rsidR="007D7971">
          <w:rPr>
            <w:webHidden/>
          </w:rPr>
          <w:tab/>
        </w:r>
        <w:r>
          <w:rPr>
            <w:webHidden/>
          </w:rPr>
          <w:fldChar w:fldCharType="begin"/>
        </w:r>
        <w:r w:rsidR="007D7971">
          <w:rPr>
            <w:webHidden/>
          </w:rPr>
          <w:instrText xml:space="preserve"> PAGEREF _Toc36214992 \h </w:instrText>
        </w:r>
        <w:r>
          <w:rPr>
            <w:webHidden/>
          </w:rPr>
        </w:r>
        <w:r>
          <w:rPr>
            <w:webHidden/>
          </w:rPr>
          <w:fldChar w:fldCharType="separate"/>
        </w:r>
        <w:r w:rsidR="00D20BF2">
          <w:rPr>
            <w:webHidden/>
          </w:rPr>
          <w:t>34</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93" w:history="1">
        <w:r w:rsidR="007D7971" w:rsidRPr="00D371E5">
          <w:rPr>
            <w:rStyle w:val="Hyperlink"/>
            <w:noProof/>
          </w:rPr>
          <w:t>Acordo de Individualização da Produção</w:t>
        </w:r>
        <w:r w:rsidR="007D7971">
          <w:rPr>
            <w:noProof/>
            <w:webHidden/>
          </w:rPr>
          <w:tab/>
        </w:r>
        <w:r>
          <w:rPr>
            <w:noProof/>
            <w:webHidden/>
          </w:rPr>
          <w:fldChar w:fldCharType="begin"/>
        </w:r>
        <w:r w:rsidR="007D7971">
          <w:rPr>
            <w:noProof/>
            <w:webHidden/>
          </w:rPr>
          <w:instrText xml:space="preserve"> PAGEREF _Toc36214993 \h </w:instrText>
        </w:r>
        <w:r>
          <w:rPr>
            <w:noProof/>
            <w:webHidden/>
          </w:rPr>
        </w:r>
        <w:r>
          <w:rPr>
            <w:noProof/>
            <w:webHidden/>
          </w:rPr>
          <w:fldChar w:fldCharType="separate"/>
        </w:r>
        <w:r w:rsidR="00D20BF2">
          <w:rPr>
            <w:noProof/>
            <w:webHidden/>
          </w:rPr>
          <w:t>34</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94" w:history="1">
        <w:r w:rsidR="007D7971" w:rsidRPr="00D371E5">
          <w:rPr>
            <w:rStyle w:val="Hyperlink"/>
          </w:rPr>
          <w:t>14</w:t>
        </w:r>
        <w:r w:rsidR="007D7971">
          <w:rPr>
            <w:rFonts w:eastAsiaTheme="minorEastAsia" w:cstheme="minorBidi"/>
            <w:smallCaps w:val="0"/>
            <w:sz w:val="22"/>
            <w:szCs w:val="22"/>
          </w:rPr>
          <w:tab/>
        </w:r>
        <w:r w:rsidR="007D7971" w:rsidRPr="00D371E5">
          <w:rPr>
            <w:rStyle w:val="Hyperlink"/>
          </w:rPr>
          <w:t>Cláusula Décima Quarta – descoberta, avaliação e desenvolvimento de novo reservatório na fase de produção</w:t>
        </w:r>
        <w:r w:rsidR="007D7971">
          <w:rPr>
            <w:webHidden/>
          </w:rPr>
          <w:tab/>
        </w:r>
        <w:r>
          <w:rPr>
            <w:webHidden/>
          </w:rPr>
          <w:fldChar w:fldCharType="begin"/>
        </w:r>
        <w:r w:rsidR="007D7971">
          <w:rPr>
            <w:webHidden/>
          </w:rPr>
          <w:instrText xml:space="preserve"> PAGEREF _Toc36214994 \h </w:instrText>
        </w:r>
        <w:r>
          <w:rPr>
            <w:webHidden/>
          </w:rPr>
        </w:r>
        <w:r>
          <w:rPr>
            <w:webHidden/>
          </w:rPr>
          <w:fldChar w:fldCharType="separate"/>
        </w:r>
        <w:r w:rsidR="00D20BF2">
          <w:rPr>
            <w:webHidden/>
          </w:rPr>
          <w:t>34</w:t>
        </w:r>
        <w:r>
          <w:rPr>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4995" w:history="1">
        <w:r w:rsidR="007D7971" w:rsidRPr="00D371E5">
          <w:rPr>
            <w:rStyle w:val="Hyperlink"/>
            <w:noProof/>
          </w:rPr>
          <w:t>CAPÍTULO IV - execução das operações</w:t>
        </w:r>
        <w:r w:rsidR="007D7971">
          <w:rPr>
            <w:noProof/>
            <w:webHidden/>
          </w:rPr>
          <w:tab/>
        </w:r>
        <w:r>
          <w:rPr>
            <w:noProof/>
            <w:webHidden/>
          </w:rPr>
          <w:fldChar w:fldCharType="begin"/>
        </w:r>
        <w:r w:rsidR="007D7971">
          <w:rPr>
            <w:noProof/>
            <w:webHidden/>
          </w:rPr>
          <w:instrText xml:space="preserve"> PAGEREF _Toc36214995 \h </w:instrText>
        </w:r>
        <w:r>
          <w:rPr>
            <w:noProof/>
            <w:webHidden/>
          </w:rPr>
        </w:r>
        <w:r>
          <w:rPr>
            <w:noProof/>
            <w:webHidden/>
          </w:rPr>
          <w:fldChar w:fldCharType="separate"/>
        </w:r>
        <w:r w:rsidR="00D20BF2">
          <w:rPr>
            <w:noProof/>
            <w:webHidden/>
          </w:rPr>
          <w:t>35</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4996" w:history="1">
        <w:r w:rsidR="007D7971" w:rsidRPr="00D371E5">
          <w:rPr>
            <w:rStyle w:val="Hyperlink"/>
          </w:rPr>
          <w:t>15</w:t>
        </w:r>
        <w:r w:rsidR="007D7971">
          <w:rPr>
            <w:rFonts w:eastAsiaTheme="minorEastAsia" w:cstheme="minorBidi"/>
            <w:smallCaps w:val="0"/>
            <w:sz w:val="22"/>
            <w:szCs w:val="22"/>
          </w:rPr>
          <w:tab/>
        </w:r>
        <w:r w:rsidR="007D7971" w:rsidRPr="00D371E5">
          <w:rPr>
            <w:rStyle w:val="Hyperlink"/>
          </w:rPr>
          <w:t>Cláusula Décima Quinta- execução pelo concessionário</w:t>
        </w:r>
        <w:r w:rsidR="007D7971">
          <w:rPr>
            <w:webHidden/>
          </w:rPr>
          <w:tab/>
        </w:r>
        <w:r>
          <w:rPr>
            <w:webHidden/>
          </w:rPr>
          <w:fldChar w:fldCharType="begin"/>
        </w:r>
        <w:r w:rsidR="007D7971">
          <w:rPr>
            <w:webHidden/>
          </w:rPr>
          <w:instrText xml:space="preserve"> PAGEREF _Toc36214996 \h </w:instrText>
        </w:r>
        <w:r>
          <w:rPr>
            <w:webHidden/>
          </w:rPr>
        </w:r>
        <w:r>
          <w:rPr>
            <w:webHidden/>
          </w:rPr>
          <w:fldChar w:fldCharType="separate"/>
        </w:r>
        <w:r w:rsidR="00D20BF2">
          <w:rPr>
            <w:webHidden/>
          </w:rPr>
          <w:t>35</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4997" w:history="1">
        <w:r w:rsidR="007D7971" w:rsidRPr="00D371E5">
          <w:rPr>
            <w:rStyle w:val="Hyperlink"/>
            <w:noProof/>
          </w:rPr>
          <w:t>Exclusividade do Concessionário</w:t>
        </w:r>
        <w:r w:rsidR="007D7971">
          <w:rPr>
            <w:noProof/>
            <w:webHidden/>
          </w:rPr>
          <w:tab/>
        </w:r>
        <w:r>
          <w:rPr>
            <w:noProof/>
            <w:webHidden/>
          </w:rPr>
          <w:fldChar w:fldCharType="begin"/>
        </w:r>
        <w:r w:rsidR="007D7971">
          <w:rPr>
            <w:noProof/>
            <w:webHidden/>
          </w:rPr>
          <w:instrText xml:space="preserve"> PAGEREF _Toc36214997 \h </w:instrText>
        </w:r>
        <w:r>
          <w:rPr>
            <w:noProof/>
            <w:webHidden/>
          </w:rPr>
        </w:r>
        <w:r>
          <w:rPr>
            <w:noProof/>
            <w:webHidden/>
          </w:rPr>
          <w:fldChar w:fldCharType="separate"/>
        </w:r>
        <w:r w:rsidR="00D20BF2">
          <w:rPr>
            <w:noProof/>
            <w:webHidden/>
          </w:rPr>
          <w:t>35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98" w:history="1">
        <w:r w:rsidR="007D7971" w:rsidRPr="00D371E5">
          <w:rPr>
            <w:rStyle w:val="Hyperlink"/>
            <w:noProof/>
          </w:rPr>
          <w:t>Designação do Operador pelo Concessionário</w:t>
        </w:r>
        <w:r w:rsidR="007D7971">
          <w:rPr>
            <w:noProof/>
            <w:webHidden/>
          </w:rPr>
          <w:tab/>
        </w:r>
        <w:r>
          <w:rPr>
            <w:noProof/>
            <w:webHidden/>
          </w:rPr>
          <w:fldChar w:fldCharType="begin"/>
        </w:r>
        <w:r w:rsidR="007D7971">
          <w:rPr>
            <w:noProof/>
            <w:webHidden/>
          </w:rPr>
          <w:instrText xml:space="preserve"> PAGEREF _Toc36214998 \h </w:instrText>
        </w:r>
        <w:r>
          <w:rPr>
            <w:noProof/>
            <w:webHidden/>
          </w:rPr>
        </w:r>
        <w:r>
          <w:rPr>
            <w:noProof/>
            <w:webHidden/>
          </w:rPr>
          <w:fldChar w:fldCharType="separate"/>
        </w:r>
        <w:r w:rsidR="00D20BF2">
          <w:rPr>
            <w:noProof/>
            <w:webHidden/>
          </w:rPr>
          <w:t>35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4999" w:history="1">
        <w:r w:rsidR="007D7971" w:rsidRPr="00D371E5">
          <w:rPr>
            <w:rStyle w:val="Hyperlink"/>
            <w:noProof/>
          </w:rPr>
          <w:t>Diligência na Condução das Operações</w:t>
        </w:r>
        <w:r w:rsidR="007D7971">
          <w:rPr>
            <w:noProof/>
            <w:webHidden/>
          </w:rPr>
          <w:tab/>
        </w:r>
        <w:r>
          <w:rPr>
            <w:noProof/>
            <w:webHidden/>
          </w:rPr>
          <w:fldChar w:fldCharType="begin"/>
        </w:r>
        <w:r w:rsidR="007D7971">
          <w:rPr>
            <w:noProof/>
            <w:webHidden/>
          </w:rPr>
          <w:instrText xml:space="preserve"> PAGEREF _Toc36214999 \h </w:instrText>
        </w:r>
        <w:r>
          <w:rPr>
            <w:noProof/>
            <w:webHidden/>
          </w:rPr>
        </w:r>
        <w:r>
          <w:rPr>
            <w:noProof/>
            <w:webHidden/>
          </w:rPr>
          <w:fldChar w:fldCharType="separate"/>
        </w:r>
        <w:r w:rsidR="00D20BF2">
          <w:rPr>
            <w:noProof/>
            <w:webHidden/>
          </w:rPr>
          <w:t>36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0" w:history="1">
        <w:r w:rsidR="007D7971" w:rsidRPr="00D371E5">
          <w:rPr>
            <w:rStyle w:val="Hyperlink"/>
            <w:noProof/>
          </w:rPr>
          <w:t>Licenças, Autorizações e Permissões</w:t>
        </w:r>
        <w:r w:rsidR="007D7971">
          <w:rPr>
            <w:noProof/>
            <w:webHidden/>
          </w:rPr>
          <w:tab/>
        </w:r>
        <w:r>
          <w:rPr>
            <w:noProof/>
            <w:webHidden/>
          </w:rPr>
          <w:fldChar w:fldCharType="begin"/>
        </w:r>
        <w:r w:rsidR="007D7971">
          <w:rPr>
            <w:noProof/>
            <w:webHidden/>
          </w:rPr>
          <w:instrText xml:space="preserve"> PAGEREF _Toc36215000 \h </w:instrText>
        </w:r>
        <w:r>
          <w:rPr>
            <w:noProof/>
            <w:webHidden/>
          </w:rPr>
        </w:r>
        <w:r>
          <w:rPr>
            <w:noProof/>
            <w:webHidden/>
          </w:rPr>
          <w:fldChar w:fldCharType="separate"/>
        </w:r>
        <w:r w:rsidR="00D20BF2">
          <w:rPr>
            <w:noProof/>
            <w:webHidden/>
          </w:rPr>
          <w:t>37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1" w:history="1">
        <w:r w:rsidR="007D7971" w:rsidRPr="00D371E5">
          <w:rPr>
            <w:rStyle w:val="Hyperlink"/>
            <w:noProof/>
          </w:rPr>
          <w:t>Livre Acesso à Área de Concessão</w:t>
        </w:r>
        <w:r w:rsidR="007D7971">
          <w:rPr>
            <w:noProof/>
            <w:webHidden/>
          </w:rPr>
          <w:tab/>
        </w:r>
        <w:r>
          <w:rPr>
            <w:noProof/>
            <w:webHidden/>
          </w:rPr>
          <w:fldChar w:fldCharType="begin"/>
        </w:r>
        <w:r w:rsidR="007D7971">
          <w:rPr>
            <w:noProof/>
            <w:webHidden/>
          </w:rPr>
          <w:instrText xml:space="preserve"> PAGEREF _Toc36215001 \h </w:instrText>
        </w:r>
        <w:r>
          <w:rPr>
            <w:noProof/>
            <w:webHidden/>
          </w:rPr>
        </w:r>
        <w:r>
          <w:rPr>
            <w:noProof/>
            <w:webHidden/>
          </w:rPr>
          <w:fldChar w:fldCharType="separate"/>
        </w:r>
        <w:r w:rsidR="00D20BF2">
          <w:rPr>
            <w:noProof/>
            <w:webHidden/>
          </w:rPr>
          <w:t>37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2" w:history="1">
        <w:r w:rsidR="007D7971" w:rsidRPr="00D371E5">
          <w:rPr>
            <w:rStyle w:val="Hyperlink"/>
            <w:noProof/>
          </w:rPr>
          <w:t>Perfuração e Abandono de Poços</w:t>
        </w:r>
        <w:r w:rsidR="007D7971">
          <w:rPr>
            <w:noProof/>
            <w:webHidden/>
          </w:rPr>
          <w:tab/>
        </w:r>
        <w:r>
          <w:rPr>
            <w:noProof/>
            <w:webHidden/>
          </w:rPr>
          <w:fldChar w:fldCharType="begin"/>
        </w:r>
        <w:r w:rsidR="007D7971">
          <w:rPr>
            <w:noProof/>
            <w:webHidden/>
          </w:rPr>
          <w:instrText xml:space="preserve"> PAGEREF _Toc36215002 \h </w:instrText>
        </w:r>
        <w:r>
          <w:rPr>
            <w:noProof/>
            <w:webHidden/>
          </w:rPr>
        </w:r>
        <w:r>
          <w:rPr>
            <w:noProof/>
            <w:webHidden/>
          </w:rPr>
          <w:fldChar w:fldCharType="separate"/>
        </w:r>
        <w:r w:rsidR="00D20BF2">
          <w:rPr>
            <w:noProof/>
            <w:webHidden/>
          </w:rPr>
          <w:t>37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3" w:history="1">
        <w:r w:rsidR="007D7971" w:rsidRPr="00D371E5">
          <w:rPr>
            <w:rStyle w:val="Hyperlink"/>
            <w:noProof/>
          </w:rPr>
          <w:t>Programas de Trabalhos Adicionais</w:t>
        </w:r>
        <w:r w:rsidR="007D7971">
          <w:rPr>
            <w:noProof/>
            <w:webHidden/>
          </w:rPr>
          <w:tab/>
        </w:r>
        <w:r>
          <w:rPr>
            <w:noProof/>
            <w:webHidden/>
          </w:rPr>
          <w:fldChar w:fldCharType="begin"/>
        </w:r>
        <w:r w:rsidR="007D7971">
          <w:rPr>
            <w:noProof/>
            <w:webHidden/>
          </w:rPr>
          <w:instrText xml:space="preserve"> PAGEREF _Toc36215003 \h </w:instrText>
        </w:r>
        <w:r>
          <w:rPr>
            <w:noProof/>
            <w:webHidden/>
          </w:rPr>
        </w:r>
        <w:r>
          <w:rPr>
            <w:noProof/>
            <w:webHidden/>
          </w:rPr>
          <w:fldChar w:fldCharType="separate"/>
        </w:r>
        <w:r w:rsidR="00D20BF2">
          <w:rPr>
            <w:noProof/>
            <w:webHidden/>
          </w:rPr>
          <w:t>38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4" w:history="1">
        <w:r w:rsidR="007D7971" w:rsidRPr="00D371E5">
          <w:rPr>
            <w:rStyle w:val="Hyperlink"/>
            <w:noProof/>
          </w:rPr>
          <w:t>Aquisição de Dados fora da Área de Concessão</w:t>
        </w:r>
        <w:r w:rsidR="007D7971">
          <w:rPr>
            <w:noProof/>
            <w:webHidden/>
          </w:rPr>
          <w:tab/>
        </w:r>
        <w:r>
          <w:rPr>
            <w:noProof/>
            <w:webHidden/>
          </w:rPr>
          <w:fldChar w:fldCharType="begin"/>
        </w:r>
        <w:r w:rsidR="007D7971">
          <w:rPr>
            <w:noProof/>
            <w:webHidden/>
          </w:rPr>
          <w:instrText xml:space="preserve"> PAGEREF _Toc36215004 \h </w:instrText>
        </w:r>
        <w:r>
          <w:rPr>
            <w:noProof/>
            <w:webHidden/>
          </w:rPr>
        </w:r>
        <w:r>
          <w:rPr>
            <w:noProof/>
            <w:webHidden/>
          </w:rPr>
          <w:fldChar w:fldCharType="separate"/>
        </w:r>
        <w:r w:rsidR="00D20BF2">
          <w:rPr>
            <w:noProof/>
            <w:webHidden/>
          </w:rPr>
          <w:t>38</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05" w:history="1">
        <w:r w:rsidR="007D7971" w:rsidRPr="00D371E5">
          <w:rPr>
            <w:rStyle w:val="Hyperlink"/>
          </w:rPr>
          <w:t>16</w:t>
        </w:r>
        <w:r w:rsidR="007D7971">
          <w:rPr>
            <w:rFonts w:eastAsiaTheme="minorEastAsia" w:cstheme="minorBidi"/>
            <w:smallCaps w:val="0"/>
            <w:sz w:val="22"/>
            <w:szCs w:val="22"/>
          </w:rPr>
          <w:tab/>
        </w:r>
        <w:r w:rsidR="007D7971" w:rsidRPr="00D371E5">
          <w:rPr>
            <w:rStyle w:val="Hyperlink"/>
          </w:rPr>
          <w:t>Cláusula Décima Sexta - controle das operações e assistência pela anp</w:t>
        </w:r>
        <w:r w:rsidR="007D7971">
          <w:rPr>
            <w:webHidden/>
          </w:rPr>
          <w:tab/>
        </w:r>
        <w:r>
          <w:rPr>
            <w:webHidden/>
          </w:rPr>
          <w:fldChar w:fldCharType="begin"/>
        </w:r>
        <w:r w:rsidR="007D7971">
          <w:rPr>
            <w:webHidden/>
          </w:rPr>
          <w:instrText xml:space="preserve"> PAGEREF _Toc36215005 \h </w:instrText>
        </w:r>
        <w:r>
          <w:rPr>
            <w:webHidden/>
          </w:rPr>
        </w:r>
        <w:r>
          <w:rPr>
            <w:webHidden/>
          </w:rPr>
          <w:fldChar w:fldCharType="separate"/>
        </w:r>
        <w:r w:rsidR="00D20BF2">
          <w:rPr>
            <w:webHidden/>
          </w:rPr>
          <w:t>38</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06" w:history="1">
        <w:r w:rsidR="007D7971" w:rsidRPr="00D371E5">
          <w:rPr>
            <w:rStyle w:val="Hyperlink"/>
            <w:noProof/>
          </w:rPr>
          <w:t>Acompanhamento e Fiscalização pela ANP</w:t>
        </w:r>
        <w:r w:rsidR="007D7971">
          <w:rPr>
            <w:noProof/>
            <w:webHidden/>
          </w:rPr>
          <w:tab/>
        </w:r>
        <w:r>
          <w:rPr>
            <w:noProof/>
            <w:webHidden/>
          </w:rPr>
          <w:fldChar w:fldCharType="begin"/>
        </w:r>
        <w:r w:rsidR="007D7971">
          <w:rPr>
            <w:noProof/>
            <w:webHidden/>
          </w:rPr>
          <w:instrText xml:space="preserve"> PAGEREF _Toc36215006 \h </w:instrText>
        </w:r>
        <w:r>
          <w:rPr>
            <w:noProof/>
            <w:webHidden/>
          </w:rPr>
        </w:r>
        <w:r>
          <w:rPr>
            <w:noProof/>
            <w:webHidden/>
          </w:rPr>
          <w:fldChar w:fldCharType="separate"/>
        </w:r>
        <w:r w:rsidR="00D20BF2">
          <w:rPr>
            <w:noProof/>
            <w:webHidden/>
          </w:rPr>
          <w:t>38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7" w:history="1">
        <w:r w:rsidR="007D7971" w:rsidRPr="00D371E5">
          <w:rPr>
            <w:rStyle w:val="Hyperlink"/>
            <w:noProof/>
          </w:rPr>
          <w:t>Acesso e Controle</w:t>
        </w:r>
        <w:r w:rsidR="007D7971">
          <w:rPr>
            <w:noProof/>
            <w:webHidden/>
          </w:rPr>
          <w:tab/>
        </w:r>
        <w:r>
          <w:rPr>
            <w:noProof/>
            <w:webHidden/>
          </w:rPr>
          <w:fldChar w:fldCharType="begin"/>
        </w:r>
        <w:r w:rsidR="007D7971">
          <w:rPr>
            <w:noProof/>
            <w:webHidden/>
          </w:rPr>
          <w:instrText xml:space="preserve"> PAGEREF _Toc36215007 \h </w:instrText>
        </w:r>
        <w:r>
          <w:rPr>
            <w:noProof/>
            <w:webHidden/>
          </w:rPr>
        </w:r>
        <w:r>
          <w:rPr>
            <w:noProof/>
            <w:webHidden/>
          </w:rPr>
          <w:fldChar w:fldCharType="separate"/>
        </w:r>
        <w:r w:rsidR="00D20BF2">
          <w:rPr>
            <w:noProof/>
            <w:webHidden/>
          </w:rPr>
          <w:t>38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8" w:history="1">
        <w:r w:rsidR="007D7971" w:rsidRPr="00D371E5">
          <w:rPr>
            <w:rStyle w:val="Hyperlink"/>
            <w:noProof/>
          </w:rPr>
          <w:t>Assistência ao Concessionário</w:t>
        </w:r>
        <w:r w:rsidR="007D7971">
          <w:rPr>
            <w:noProof/>
            <w:webHidden/>
          </w:rPr>
          <w:tab/>
        </w:r>
        <w:r>
          <w:rPr>
            <w:noProof/>
            <w:webHidden/>
          </w:rPr>
          <w:fldChar w:fldCharType="begin"/>
        </w:r>
        <w:r w:rsidR="007D7971">
          <w:rPr>
            <w:noProof/>
            <w:webHidden/>
          </w:rPr>
          <w:instrText xml:space="preserve"> PAGEREF _Toc36215008 \h </w:instrText>
        </w:r>
        <w:r>
          <w:rPr>
            <w:noProof/>
            <w:webHidden/>
          </w:rPr>
        </w:r>
        <w:r>
          <w:rPr>
            <w:noProof/>
            <w:webHidden/>
          </w:rPr>
          <w:fldChar w:fldCharType="separate"/>
        </w:r>
        <w:r w:rsidR="00D20BF2">
          <w:rPr>
            <w:noProof/>
            <w:webHidden/>
          </w:rPr>
          <w:t>39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09" w:history="1">
        <w:r w:rsidR="007D7971" w:rsidRPr="00D371E5">
          <w:rPr>
            <w:rStyle w:val="Hyperlink"/>
            <w:noProof/>
          </w:rPr>
          <w:t>Exoneração de responsabilidade da ANP</w:t>
        </w:r>
        <w:r w:rsidR="007D7971">
          <w:rPr>
            <w:noProof/>
            <w:webHidden/>
          </w:rPr>
          <w:tab/>
        </w:r>
        <w:r>
          <w:rPr>
            <w:noProof/>
            <w:webHidden/>
          </w:rPr>
          <w:fldChar w:fldCharType="begin"/>
        </w:r>
        <w:r w:rsidR="007D7971">
          <w:rPr>
            <w:noProof/>
            <w:webHidden/>
          </w:rPr>
          <w:instrText xml:space="preserve"> PAGEREF _Toc36215009 \h </w:instrText>
        </w:r>
        <w:r>
          <w:rPr>
            <w:noProof/>
            <w:webHidden/>
          </w:rPr>
        </w:r>
        <w:r>
          <w:rPr>
            <w:noProof/>
            <w:webHidden/>
          </w:rPr>
          <w:fldChar w:fldCharType="separate"/>
        </w:r>
        <w:r w:rsidR="00D20BF2">
          <w:rPr>
            <w:noProof/>
            <w:webHidden/>
          </w:rPr>
          <w:t>39</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10" w:history="1">
        <w:r w:rsidR="007D7971" w:rsidRPr="00D371E5">
          <w:rPr>
            <w:rStyle w:val="Hyperlink"/>
          </w:rPr>
          <w:t>17</w:t>
        </w:r>
        <w:r w:rsidR="007D7971">
          <w:rPr>
            <w:rFonts w:eastAsiaTheme="minorEastAsia" w:cstheme="minorBidi"/>
            <w:smallCaps w:val="0"/>
            <w:sz w:val="22"/>
            <w:szCs w:val="22"/>
          </w:rPr>
          <w:tab/>
        </w:r>
        <w:r w:rsidR="007D7971" w:rsidRPr="00D371E5">
          <w:rPr>
            <w:rStyle w:val="Hyperlink"/>
          </w:rPr>
          <w:t>Cláusula Décima Sétima- dados e informações</w:t>
        </w:r>
        <w:r w:rsidR="007D7971">
          <w:rPr>
            <w:webHidden/>
          </w:rPr>
          <w:tab/>
        </w:r>
        <w:r>
          <w:rPr>
            <w:webHidden/>
          </w:rPr>
          <w:fldChar w:fldCharType="begin"/>
        </w:r>
        <w:r w:rsidR="007D7971">
          <w:rPr>
            <w:webHidden/>
          </w:rPr>
          <w:instrText xml:space="preserve"> PAGEREF _Toc36215010 \h </w:instrText>
        </w:r>
        <w:r>
          <w:rPr>
            <w:webHidden/>
          </w:rPr>
        </w:r>
        <w:r>
          <w:rPr>
            <w:webHidden/>
          </w:rPr>
          <w:fldChar w:fldCharType="separate"/>
        </w:r>
        <w:r w:rsidR="00D20BF2">
          <w:rPr>
            <w:webHidden/>
          </w:rPr>
          <w:t>39</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11" w:history="1">
        <w:r w:rsidR="007D7971" w:rsidRPr="00D371E5">
          <w:rPr>
            <w:rStyle w:val="Hyperlink"/>
            <w:noProof/>
          </w:rPr>
          <w:t>Fornecimento pelo Concessionário</w:t>
        </w:r>
        <w:r w:rsidR="007D7971">
          <w:rPr>
            <w:noProof/>
            <w:webHidden/>
          </w:rPr>
          <w:tab/>
        </w:r>
        <w:r>
          <w:rPr>
            <w:noProof/>
            <w:webHidden/>
          </w:rPr>
          <w:fldChar w:fldCharType="begin"/>
        </w:r>
        <w:r w:rsidR="007D7971">
          <w:rPr>
            <w:noProof/>
            <w:webHidden/>
          </w:rPr>
          <w:instrText xml:space="preserve"> PAGEREF _Toc36215011 \h </w:instrText>
        </w:r>
        <w:r>
          <w:rPr>
            <w:noProof/>
            <w:webHidden/>
          </w:rPr>
        </w:r>
        <w:r>
          <w:rPr>
            <w:noProof/>
            <w:webHidden/>
          </w:rPr>
          <w:fldChar w:fldCharType="separate"/>
        </w:r>
        <w:r w:rsidR="00D20BF2">
          <w:rPr>
            <w:noProof/>
            <w:webHidden/>
          </w:rPr>
          <w:t>39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12" w:history="1">
        <w:r w:rsidR="007D7971" w:rsidRPr="00D371E5">
          <w:rPr>
            <w:rStyle w:val="Hyperlink"/>
            <w:noProof/>
          </w:rPr>
          <w:t>Processamento ou Análise no Exterior</w:t>
        </w:r>
        <w:r w:rsidR="007D7971">
          <w:rPr>
            <w:noProof/>
            <w:webHidden/>
          </w:rPr>
          <w:tab/>
        </w:r>
        <w:r>
          <w:rPr>
            <w:noProof/>
            <w:webHidden/>
          </w:rPr>
          <w:fldChar w:fldCharType="begin"/>
        </w:r>
        <w:r w:rsidR="007D7971">
          <w:rPr>
            <w:noProof/>
            <w:webHidden/>
          </w:rPr>
          <w:instrText xml:space="preserve"> PAGEREF _Toc36215012 \h </w:instrText>
        </w:r>
        <w:r>
          <w:rPr>
            <w:noProof/>
            <w:webHidden/>
          </w:rPr>
        </w:r>
        <w:r>
          <w:rPr>
            <w:noProof/>
            <w:webHidden/>
          </w:rPr>
          <w:fldChar w:fldCharType="separate"/>
        </w:r>
        <w:r w:rsidR="00D20BF2">
          <w:rPr>
            <w:noProof/>
            <w:webHidden/>
          </w:rPr>
          <w:t>40</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13" w:history="1">
        <w:r w:rsidR="007D7971" w:rsidRPr="00D371E5">
          <w:rPr>
            <w:rStyle w:val="Hyperlink"/>
          </w:rPr>
          <w:t>18</w:t>
        </w:r>
        <w:r w:rsidR="007D7971">
          <w:rPr>
            <w:rFonts w:eastAsiaTheme="minorEastAsia" w:cstheme="minorBidi"/>
            <w:smallCaps w:val="0"/>
            <w:sz w:val="22"/>
            <w:szCs w:val="22"/>
          </w:rPr>
          <w:tab/>
        </w:r>
        <w:r w:rsidR="007D7971" w:rsidRPr="00D371E5">
          <w:rPr>
            <w:rStyle w:val="Hyperlink"/>
          </w:rPr>
          <w:t>Cláusula Décima Oitava- bens</w:t>
        </w:r>
        <w:r w:rsidR="007D7971">
          <w:rPr>
            <w:webHidden/>
          </w:rPr>
          <w:tab/>
        </w:r>
        <w:r>
          <w:rPr>
            <w:webHidden/>
          </w:rPr>
          <w:fldChar w:fldCharType="begin"/>
        </w:r>
        <w:r w:rsidR="007D7971">
          <w:rPr>
            <w:webHidden/>
          </w:rPr>
          <w:instrText xml:space="preserve"> PAGEREF _Toc36215013 \h </w:instrText>
        </w:r>
        <w:r>
          <w:rPr>
            <w:webHidden/>
          </w:rPr>
        </w:r>
        <w:r>
          <w:rPr>
            <w:webHidden/>
          </w:rPr>
          <w:fldChar w:fldCharType="separate"/>
        </w:r>
        <w:r w:rsidR="00D20BF2">
          <w:rPr>
            <w:webHidden/>
          </w:rPr>
          <w:t>40</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14" w:history="1">
        <w:r w:rsidR="007D7971" w:rsidRPr="00D371E5">
          <w:rPr>
            <w:rStyle w:val="Hyperlink"/>
            <w:noProof/>
          </w:rPr>
          <w:t>Bens, Equipamentos, Instalações e Materiais</w:t>
        </w:r>
        <w:r w:rsidR="007D7971">
          <w:rPr>
            <w:noProof/>
            <w:webHidden/>
          </w:rPr>
          <w:tab/>
        </w:r>
        <w:r>
          <w:rPr>
            <w:noProof/>
            <w:webHidden/>
          </w:rPr>
          <w:fldChar w:fldCharType="begin"/>
        </w:r>
        <w:r w:rsidR="007D7971">
          <w:rPr>
            <w:noProof/>
            <w:webHidden/>
          </w:rPr>
          <w:instrText xml:space="preserve"> PAGEREF _Toc36215014 \h </w:instrText>
        </w:r>
        <w:r>
          <w:rPr>
            <w:noProof/>
            <w:webHidden/>
          </w:rPr>
        </w:r>
        <w:r>
          <w:rPr>
            <w:noProof/>
            <w:webHidden/>
          </w:rPr>
          <w:fldChar w:fldCharType="separate"/>
        </w:r>
        <w:r w:rsidR="00D20BF2">
          <w:rPr>
            <w:noProof/>
            <w:webHidden/>
          </w:rPr>
          <w:t>40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15" w:history="1">
        <w:r w:rsidR="007D7971" w:rsidRPr="00D371E5">
          <w:rPr>
            <w:rStyle w:val="Hyperlink"/>
            <w:noProof/>
          </w:rPr>
          <w:t>Licenças, Autorizações e Permissões</w:t>
        </w:r>
        <w:r w:rsidR="007D7971">
          <w:rPr>
            <w:noProof/>
            <w:webHidden/>
          </w:rPr>
          <w:tab/>
        </w:r>
        <w:r>
          <w:rPr>
            <w:noProof/>
            <w:webHidden/>
          </w:rPr>
          <w:fldChar w:fldCharType="begin"/>
        </w:r>
        <w:r w:rsidR="007D7971">
          <w:rPr>
            <w:noProof/>
            <w:webHidden/>
          </w:rPr>
          <w:instrText xml:space="preserve"> PAGEREF _Toc36215015 \h </w:instrText>
        </w:r>
        <w:r>
          <w:rPr>
            <w:noProof/>
            <w:webHidden/>
          </w:rPr>
        </w:r>
        <w:r>
          <w:rPr>
            <w:noProof/>
            <w:webHidden/>
          </w:rPr>
          <w:fldChar w:fldCharType="separate"/>
        </w:r>
        <w:r w:rsidR="00D20BF2">
          <w:rPr>
            <w:noProof/>
            <w:webHidden/>
          </w:rPr>
          <w:t>40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16" w:history="1">
        <w:r w:rsidR="007D7971" w:rsidRPr="00D371E5">
          <w:rPr>
            <w:rStyle w:val="Hyperlink"/>
            <w:noProof/>
          </w:rPr>
          <w:t>Desapropriações e Servidões</w:t>
        </w:r>
        <w:r w:rsidR="007D7971">
          <w:rPr>
            <w:noProof/>
            <w:webHidden/>
          </w:rPr>
          <w:tab/>
        </w:r>
        <w:r>
          <w:rPr>
            <w:noProof/>
            <w:webHidden/>
          </w:rPr>
          <w:fldChar w:fldCharType="begin"/>
        </w:r>
        <w:r w:rsidR="007D7971">
          <w:rPr>
            <w:noProof/>
            <w:webHidden/>
          </w:rPr>
          <w:instrText xml:space="preserve"> PAGEREF _Toc36215016 \h </w:instrText>
        </w:r>
        <w:r>
          <w:rPr>
            <w:noProof/>
            <w:webHidden/>
          </w:rPr>
        </w:r>
        <w:r>
          <w:rPr>
            <w:noProof/>
            <w:webHidden/>
          </w:rPr>
          <w:fldChar w:fldCharType="separate"/>
        </w:r>
        <w:r w:rsidR="00D20BF2">
          <w:rPr>
            <w:noProof/>
            <w:webHidden/>
          </w:rPr>
          <w:t>40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17" w:history="1">
        <w:r w:rsidR="007D7971" w:rsidRPr="00D371E5">
          <w:rPr>
            <w:rStyle w:val="Hyperlink"/>
            <w:noProof/>
          </w:rPr>
          <w:t>Instalações ou Equipamentos fora da Área de Concessão</w:t>
        </w:r>
        <w:r w:rsidR="007D7971">
          <w:rPr>
            <w:noProof/>
            <w:webHidden/>
          </w:rPr>
          <w:tab/>
        </w:r>
        <w:r>
          <w:rPr>
            <w:noProof/>
            <w:webHidden/>
          </w:rPr>
          <w:fldChar w:fldCharType="begin"/>
        </w:r>
        <w:r w:rsidR="007D7971">
          <w:rPr>
            <w:noProof/>
            <w:webHidden/>
          </w:rPr>
          <w:instrText xml:space="preserve"> PAGEREF _Toc36215017 \h </w:instrText>
        </w:r>
        <w:r>
          <w:rPr>
            <w:noProof/>
            <w:webHidden/>
          </w:rPr>
        </w:r>
        <w:r>
          <w:rPr>
            <w:noProof/>
            <w:webHidden/>
          </w:rPr>
          <w:fldChar w:fldCharType="separate"/>
        </w:r>
        <w:r w:rsidR="00D20BF2">
          <w:rPr>
            <w:noProof/>
            <w:webHidden/>
          </w:rPr>
          <w:t>40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18" w:history="1">
        <w:r w:rsidR="007D7971" w:rsidRPr="00D371E5">
          <w:rPr>
            <w:rStyle w:val="Hyperlink"/>
            <w:noProof/>
          </w:rPr>
          <w:t>Devolução de Áreas e Reversão de Bens</w:t>
        </w:r>
        <w:r w:rsidR="007D7971">
          <w:rPr>
            <w:noProof/>
            <w:webHidden/>
          </w:rPr>
          <w:tab/>
        </w:r>
        <w:r>
          <w:rPr>
            <w:noProof/>
            <w:webHidden/>
          </w:rPr>
          <w:fldChar w:fldCharType="begin"/>
        </w:r>
        <w:r w:rsidR="007D7971">
          <w:rPr>
            <w:noProof/>
            <w:webHidden/>
          </w:rPr>
          <w:instrText xml:space="preserve"> PAGEREF _Toc36215018 \h </w:instrText>
        </w:r>
        <w:r>
          <w:rPr>
            <w:noProof/>
            <w:webHidden/>
          </w:rPr>
        </w:r>
        <w:r>
          <w:rPr>
            <w:noProof/>
            <w:webHidden/>
          </w:rPr>
          <w:fldChar w:fldCharType="separate"/>
        </w:r>
        <w:r w:rsidR="00D20BF2">
          <w:rPr>
            <w:noProof/>
            <w:webHidden/>
          </w:rPr>
          <w:t>41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19" w:history="1">
        <w:r w:rsidR="007D7971" w:rsidRPr="00D371E5">
          <w:rPr>
            <w:rStyle w:val="Hyperlink"/>
            <w:noProof/>
          </w:rPr>
          <w:t>Garantias de Descomissionamento</w:t>
        </w:r>
        <w:r w:rsidR="007D7971">
          <w:rPr>
            <w:noProof/>
            <w:webHidden/>
          </w:rPr>
          <w:tab/>
        </w:r>
        <w:r>
          <w:rPr>
            <w:noProof/>
            <w:webHidden/>
          </w:rPr>
          <w:fldChar w:fldCharType="begin"/>
        </w:r>
        <w:r w:rsidR="007D7971">
          <w:rPr>
            <w:noProof/>
            <w:webHidden/>
          </w:rPr>
          <w:instrText xml:space="preserve"> PAGEREF _Toc36215019 \h </w:instrText>
        </w:r>
        <w:r>
          <w:rPr>
            <w:noProof/>
            <w:webHidden/>
          </w:rPr>
        </w:r>
        <w:r>
          <w:rPr>
            <w:noProof/>
            <w:webHidden/>
          </w:rPr>
          <w:fldChar w:fldCharType="separate"/>
        </w:r>
        <w:r w:rsidR="00D20BF2">
          <w:rPr>
            <w:noProof/>
            <w:webHidden/>
          </w:rPr>
          <w:t>41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20" w:history="1">
        <w:r w:rsidR="007D7971" w:rsidRPr="00D371E5">
          <w:rPr>
            <w:rStyle w:val="Hyperlink"/>
            <w:noProof/>
          </w:rPr>
          <w:t>Bens a serem Revertidos</w:t>
        </w:r>
        <w:r w:rsidR="007D7971">
          <w:rPr>
            <w:noProof/>
            <w:webHidden/>
          </w:rPr>
          <w:tab/>
        </w:r>
        <w:r>
          <w:rPr>
            <w:noProof/>
            <w:webHidden/>
          </w:rPr>
          <w:fldChar w:fldCharType="begin"/>
        </w:r>
        <w:r w:rsidR="007D7971">
          <w:rPr>
            <w:noProof/>
            <w:webHidden/>
          </w:rPr>
          <w:instrText xml:space="preserve"> PAGEREF _Toc36215020 \h </w:instrText>
        </w:r>
        <w:r>
          <w:rPr>
            <w:noProof/>
            <w:webHidden/>
          </w:rPr>
        </w:r>
        <w:r>
          <w:rPr>
            <w:noProof/>
            <w:webHidden/>
          </w:rPr>
          <w:fldChar w:fldCharType="separate"/>
        </w:r>
        <w:r w:rsidR="00D20BF2">
          <w:rPr>
            <w:noProof/>
            <w:webHidden/>
          </w:rPr>
          <w:t>42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21" w:history="1">
        <w:r w:rsidR="007D7971" w:rsidRPr="00D371E5">
          <w:rPr>
            <w:rStyle w:val="Hyperlink"/>
            <w:noProof/>
          </w:rPr>
          <w:t>Remoção de Bens não Revertidos</w:t>
        </w:r>
        <w:r w:rsidR="007D7971">
          <w:rPr>
            <w:noProof/>
            <w:webHidden/>
          </w:rPr>
          <w:tab/>
        </w:r>
        <w:r>
          <w:rPr>
            <w:noProof/>
            <w:webHidden/>
          </w:rPr>
          <w:fldChar w:fldCharType="begin"/>
        </w:r>
        <w:r w:rsidR="007D7971">
          <w:rPr>
            <w:noProof/>
            <w:webHidden/>
          </w:rPr>
          <w:instrText xml:space="preserve"> PAGEREF _Toc36215021 \h </w:instrText>
        </w:r>
        <w:r>
          <w:rPr>
            <w:noProof/>
            <w:webHidden/>
          </w:rPr>
        </w:r>
        <w:r>
          <w:rPr>
            <w:noProof/>
            <w:webHidden/>
          </w:rPr>
          <w:fldChar w:fldCharType="separate"/>
        </w:r>
        <w:r w:rsidR="00D20BF2">
          <w:rPr>
            <w:noProof/>
            <w:webHidden/>
          </w:rPr>
          <w:t>42</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22" w:history="1">
        <w:r w:rsidR="007D7971" w:rsidRPr="00D371E5">
          <w:rPr>
            <w:rStyle w:val="Hyperlink"/>
          </w:rPr>
          <w:t>19</w:t>
        </w:r>
        <w:r w:rsidR="007D7971">
          <w:rPr>
            <w:rFonts w:eastAsiaTheme="minorEastAsia" w:cstheme="minorBidi"/>
            <w:smallCaps w:val="0"/>
            <w:sz w:val="22"/>
            <w:szCs w:val="22"/>
          </w:rPr>
          <w:tab/>
        </w:r>
        <w:r w:rsidR="007D7971" w:rsidRPr="00D371E5">
          <w:rPr>
            <w:rStyle w:val="Hyperlink"/>
          </w:rPr>
          <w:t>Cláusula Décima Nona - pessoal, serviços e subcontratos</w:t>
        </w:r>
        <w:r w:rsidR="007D7971">
          <w:rPr>
            <w:webHidden/>
          </w:rPr>
          <w:tab/>
        </w:r>
        <w:r>
          <w:rPr>
            <w:webHidden/>
          </w:rPr>
          <w:fldChar w:fldCharType="begin"/>
        </w:r>
        <w:r w:rsidR="007D7971">
          <w:rPr>
            <w:webHidden/>
          </w:rPr>
          <w:instrText xml:space="preserve"> PAGEREF _Toc36215022 \h </w:instrText>
        </w:r>
        <w:r>
          <w:rPr>
            <w:webHidden/>
          </w:rPr>
        </w:r>
        <w:r>
          <w:rPr>
            <w:webHidden/>
          </w:rPr>
          <w:fldChar w:fldCharType="separate"/>
        </w:r>
        <w:r w:rsidR="00D20BF2">
          <w:rPr>
            <w:webHidden/>
          </w:rPr>
          <w:t>42</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23" w:history="1">
        <w:r w:rsidR="007D7971" w:rsidRPr="00D371E5">
          <w:rPr>
            <w:rStyle w:val="Hyperlink"/>
            <w:noProof/>
          </w:rPr>
          <w:t>Pessoal</w:t>
        </w:r>
        <w:r w:rsidR="007D7971">
          <w:rPr>
            <w:noProof/>
            <w:webHidden/>
          </w:rPr>
          <w:tab/>
        </w:r>
        <w:r>
          <w:rPr>
            <w:noProof/>
            <w:webHidden/>
          </w:rPr>
          <w:fldChar w:fldCharType="begin"/>
        </w:r>
        <w:r w:rsidR="007D7971">
          <w:rPr>
            <w:noProof/>
            <w:webHidden/>
          </w:rPr>
          <w:instrText xml:space="preserve"> PAGEREF _Toc36215023 \h </w:instrText>
        </w:r>
        <w:r>
          <w:rPr>
            <w:noProof/>
            <w:webHidden/>
          </w:rPr>
        </w:r>
        <w:r>
          <w:rPr>
            <w:noProof/>
            <w:webHidden/>
          </w:rPr>
          <w:fldChar w:fldCharType="separate"/>
        </w:r>
        <w:r w:rsidR="00D20BF2">
          <w:rPr>
            <w:noProof/>
            <w:webHidden/>
          </w:rPr>
          <w:t>42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24" w:history="1">
        <w:r w:rsidR="007D7971" w:rsidRPr="00D371E5">
          <w:rPr>
            <w:rStyle w:val="Hyperlink"/>
            <w:noProof/>
          </w:rPr>
          <w:t>Serviços</w:t>
        </w:r>
        <w:r w:rsidR="007D7971">
          <w:rPr>
            <w:noProof/>
            <w:webHidden/>
          </w:rPr>
          <w:tab/>
        </w:r>
        <w:r>
          <w:rPr>
            <w:noProof/>
            <w:webHidden/>
          </w:rPr>
          <w:fldChar w:fldCharType="begin"/>
        </w:r>
        <w:r w:rsidR="007D7971">
          <w:rPr>
            <w:noProof/>
            <w:webHidden/>
          </w:rPr>
          <w:instrText xml:space="preserve"> PAGEREF _Toc36215024 \h </w:instrText>
        </w:r>
        <w:r>
          <w:rPr>
            <w:noProof/>
            <w:webHidden/>
          </w:rPr>
        </w:r>
        <w:r>
          <w:rPr>
            <w:noProof/>
            <w:webHidden/>
          </w:rPr>
          <w:fldChar w:fldCharType="separate"/>
        </w:r>
        <w:r w:rsidR="00D20BF2">
          <w:rPr>
            <w:noProof/>
            <w:webHidden/>
          </w:rPr>
          <w:t>43</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25" w:history="1">
        <w:r w:rsidR="007D7971" w:rsidRPr="00D371E5">
          <w:rPr>
            <w:rStyle w:val="Hyperlink"/>
          </w:rPr>
          <w:t>20</w:t>
        </w:r>
        <w:r w:rsidR="007D7971">
          <w:rPr>
            <w:rFonts w:eastAsiaTheme="minorEastAsia" w:cstheme="minorBidi"/>
            <w:smallCaps w:val="0"/>
            <w:sz w:val="22"/>
            <w:szCs w:val="22"/>
          </w:rPr>
          <w:tab/>
        </w:r>
        <w:r w:rsidR="007D7971" w:rsidRPr="00D371E5">
          <w:rPr>
            <w:rStyle w:val="Hyperlink"/>
          </w:rPr>
          <w:t>Cláusula Vigésima - conteúdo local</w:t>
        </w:r>
        <w:r w:rsidR="007D7971">
          <w:rPr>
            <w:webHidden/>
          </w:rPr>
          <w:tab/>
        </w:r>
        <w:r>
          <w:rPr>
            <w:webHidden/>
          </w:rPr>
          <w:fldChar w:fldCharType="begin"/>
        </w:r>
        <w:r w:rsidR="007D7971">
          <w:rPr>
            <w:webHidden/>
          </w:rPr>
          <w:instrText xml:space="preserve"> PAGEREF _Toc36215025 \h </w:instrText>
        </w:r>
        <w:r>
          <w:rPr>
            <w:webHidden/>
          </w:rPr>
        </w:r>
        <w:r>
          <w:rPr>
            <w:webHidden/>
          </w:rPr>
          <w:fldChar w:fldCharType="separate"/>
        </w:r>
        <w:r w:rsidR="00D20BF2">
          <w:rPr>
            <w:webHidden/>
          </w:rPr>
          <w:t>44</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26" w:history="1">
        <w:r w:rsidR="007D7971" w:rsidRPr="00D371E5">
          <w:rPr>
            <w:rStyle w:val="Hyperlink"/>
            <w:noProof/>
          </w:rPr>
          <w:t>Compromisso do Concessionário com o Conteúdo Local</w:t>
        </w:r>
        <w:r w:rsidR="007D7971">
          <w:rPr>
            <w:noProof/>
            <w:webHidden/>
          </w:rPr>
          <w:tab/>
        </w:r>
        <w:r>
          <w:rPr>
            <w:noProof/>
            <w:webHidden/>
          </w:rPr>
          <w:fldChar w:fldCharType="begin"/>
        </w:r>
        <w:r w:rsidR="007D7971">
          <w:rPr>
            <w:noProof/>
            <w:webHidden/>
          </w:rPr>
          <w:instrText xml:space="preserve"> PAGEREF _Toc36215026 \h </w:instrText>
        </w:r>
        <w:r>
          <w:rPr>
            <w:noProof/>
            <w:webHidden/>
          </w:rPr>
        </w:r>
        <w:r>
          <w:rPr>
            <w:noProof/>
            <w:webHidden/>
          </w:rPr>
          <w:fldChar w:fldCharType="separate"/>
        </w:r>
        <w:r w:rsidR="00D20BF2">
          <w:rPr>
            <w:noProof/>
            <w:webHidden/>
          </w:rPr>
          <w:t>44</w:t>
        </w:r>
        <w:r>
          <w:rPr>
            <w:noProof/>
            <w:webHidden/>
          </w:rPr>
          <w:fldChar w:fldCharType="end"/>
        </w:r>
      </w:hyperlink>
    </w:p>
    <w:p w:rsidR="007D7971" w:rsidRDefault="00030FE6">
      <w:pPr>
        <w:pStyle w:val="Sumrio3"/>
        <w:rPr>
          <w:rFonts w:eastAsiaTheme="minorEastAsia" w:cstheme="minorBidi"/>
          <w:i w:val="0"/>
          <w:iCs w:val="0"/>
          <w:noProof/>
          <w:sz w:val="22"/>
          <w:szCs w:val="22"/>
        </w:rPr>
      </w:pPr>
      <w:r>
        <w:fldChar w:fldCharType="begin"/>
      </w:r>
      <w:r>
        <w:instrText>HYPERLINK \l "_Toc36215027"</w:instrText>
      </w:r>
      <w:r>
        <w:fldChar w:fldCharType="separate"/>
      </w:r>
      <w:r w:rsidR="007D7971" w:rsidRPr="00D371E5">
        <w:rPr>
          <w:rStyle w:val="Hyperlink"/>
          <w:noProof/>
        </w:rPr>
        <w:t>Aferição do Conteúdo Local</w:t>
      </w:r>
      <w:r w:rsidR="007D7971">
        <w:rPr>
          <w:noProof/>
          <w:webHidden/>
        </w:rPr>
        <w:tab/>
      </w:r>
      <w:r>
        <w:rPr>
          <w:noProof/>
          <w:webHidden/>
        </w:rPr>
        <w:fldChar w:fldCharType="begin"/>
      </w:r>
      <w:r w:rsidR="007D7971">
        <w:rPr>
          <w:noProof/>
          <w:webHidden/>
        </w:rPr>
        <w:instrText xml:space="preserve"> PAGEREF _Toc36215027 \h </w:instrText>
      </w:r>
      <w:r>
        <w:rPr>
          <w:noProof/>
          <w:webHidden/>
        </w:rPr>
      </w:r>
      <w:r>
        <w:rPr>
          <w:noProof/>
          <w:webHidden/>
        </w:rPr>
        <w:fldChar w:fldCharType="separate"/>
      </w:r>
      <w:ins w:id="11" w:author="jquintella" w:date="2020-07-28T14:56:00Z">
        <w:r w:rsidR="00D20BF2">
          <w:rPr>
            <w:noProof/>
            <w:webHidden/>
          </w:rPr>
          <w:t>45</w:t>
        </w:r>
      </w:ins>
      <w:del w:id="12" w:author="jquintella" w:date="2020-07-28T14:56:00Z">
        <w:r w:rsidR="00D950ED" w:rsidDel="00D20BF2">
          <w:rPr>
            <w:noProof/>
            <w:webHidden/>
          </w:rPr>
          <w:delText>44</w:delText>
        </w:r>
      </w:del>
      <w:r>
        <w:rPr>
          <w:noProof/>
          <w:webHidden/>
        </w:rPr>
        <w:fldChar w:fldCharType="end"/>
      </w:r>
      <w:r>
        <w:fldChar w:fldCharType="end"/>
      </w:r>
    </w:p>
    <w:p w:rsidR="007D7971" w:rsidRDefault="00030FE6">
      <w:pPr>
        <w:pStyle w:val="Sumrio3"/>
        <w:rPr>
          <w:rFonts w:eastAsiaTheme="minorEastAsia" w:cstheme="minorBidi"/>
          <w:i w:val="0"/>
          <w:iCs w:val="0"/>
          <w:noProof/>
          <w:sz w:val="22"/>
          <w:szCs w:val="22"/>
        </w:rPr>
      </w:pPr>
      <w:hyperlink w:anchor="_Toc36215028" w:history="1">
        <w:r w:rsidR="007D7971" w:rsidRPr="00D371E5">
          <w:rPr>
            <w:rStyle w:val="Hyperlink"/>
            <w:noProof/>
            <w:lang w:val="pt-PT"/>
          </w:rPr>
          <w:t>Excedente de Conteúdo Local</w:t>
        </w:r>
        <w:r w:rsidR="007D7971">
          <w:rPr>
            <w:noProof/>
            <w:webHidden/>
          </w:rPr>
          <w:tab/>
        </w:r>
        <w:r>
          <w:rPr>
            <w:noProof/>
            <w:webHidden/>
          </w:rPr>
          <w:fldChar w:fldCharType="begin"/>
        </w:r>
        <w:r w:rsidR="007D7971">
          <w:rPr>
            <w:noProof/>
            <w:webHidden/>
          </w:rPr>
          <w:instrText xml:space="preserve"> PAGEREF _Toc36215028 \h </w:instrText>
        </w:r>
        <w:r>
          <w:rPr>
            <w:noProof/>
            <w:webHidden/>
          </w:rPr>
        </w:r>
        <w:r>
          <w:rPr>
            <w:noProof/>
            <w:webHidden/>
          </w:rPr>
          <w:fldChar w:fldCharType="separate"/>
        </w:r>
        <w:r w:rsidR="00D20BF2">
          <w:rPr>
            <w:noProof/>
            <w:webHidden/>
          </w:rPr>
          <w:t>45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29" w:history="1">
        <w:r w:rsidR="007D7971" w:rsidRPr="00D371E5">
          <w:rPr>
            <w:rStyle w:val="Hyperlink"/>
            <w:noProof/>
          </w:rPr>
          <w:t>Multa pelo Descumprimento do Conteúdo Local</w:t>
        </w:r>
        <w:r w:rsidR="007D7971">
          <w:rPr>
            <w:noProof/>
            <w:webHidden/>
          </w:rPr>
          <w:tab/>
        </w:r>
        <w:r>
          <w:rPr>
            <w:noProof/>
            <w:webHidden/>
          </w:rPr>
          <w:fldChar w:fldCharType="begin"/>
        </w:r>
        <w:r w:rsidR="007D7971">
          <w:rPr>
            <w:noProof/>
            <w:webHidden/>
          </w:rPr>
          <w:instrText xml:space="preserve"> PAGEREF _Toc36215029 \h </w:instrText>
        </w:r>
        <w:r>
          <w:rPr>
            <w:noProof/>
            <w:webHidden/>
          </w:rPr>
        </w:r>
        <w:r>
          <w:rPr>
            <w:noProof/>
            <w:webHidden/>
          </w:rPr>
          <w:fldChar w:fldCharType="separate"/>
        </w:r>
        <w:r w:rsidR="00D20BF2">
          <w:rPr>
            <w:noProof/>
            <w:webHidden/>
          </w:rPr>
          <w:t>46</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30" w:history="1">
        <w:r w:rsidR="007D7971" w:rsidRPr="00D371E5">
          <w:rPr>
            <w:rStyle w:val="Hyperlink"/>
          </w:rPr>
          <w:t>21</w:t>
        </w:r>
        <w:r w:rsidR="007D7971">
          <w:rPr>
            <w:rFonts w:eastAsiaTheme="minorEastAsia" w:cstheme="minorBidi"/>
            <w:smallCaps w:val="0"/>
            <w:sz w:val="22"/>
            <w:szCs w:val="22"/>
          </w:rPr>
          <w:tab/>
        </w:r>
        <w:r w:rsidR="007D7971" w:rsidRPr="00D371E5">
          <w:rPr>
            <w:rStyle w:val="Hyperlink"/>
          </w:rPr>
          <w:t>Cláusula Vigésima Primeira – segurança operacional e meio ambiente</w:t>
        </w:r>
        <w:r w:rsidR="007D7971">
          <w:rPr>
            <w:webHidden/>
          </w:rPr>
          <w:tab/>
        </w:r>
        <w:r>
          <w:rPr>
            <w:webHidden/>
          </w:rPr>
          <w:fldChar w:fldCharType="begin"/>
        </w:r>
        <w:r w:rsidR="007D7971">
          <w:rPr>
            <w:webHidden/>
          </w:rPr>
          <w:instrText xml:space="preserve"> PAGEREF _Toc36215030 \h </w:instrText>
        </w:r>
        <w:r>
          <w:rPr>
            <w:webHidden/>
          </w:rPr>
        </w:r>
        <w:r>
          <w:rPr>
            <w:webHidden/>
          </w:rPr>
          <w:fldChar w:fldCharType="separate"/>
        </w:r>
        <w:r w:rsidR="00D20BF2">
          <w:rPr>
            <w:webHidden/>
          </w:rPr>
          <w:t>46</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31" w:history="1">
        <w:r w:rsidR="007D7971" w:rsidRPr="00D371E5">
          <w:rPr>
            <w:rStyle w:val="Hyperlink"/>
            <w:noProof/>
          </w:rPr>
          <w:t>Controle Ambiental</w:t>
        </w:r>
        <w:r w:rsidR="007D7971">
          <w:rPr>
            <w:noProof/>
            <w:webHidden/>
          </w:rPr>
          <w:tab/>
        </w:r>
        <w:r>
          <w:rPr>
            <w:noProof/>
            <w:webHidden/>
          </w:rPr>
          <w:fldChar w:fldCharType="begin"/>
        </w:r>
        <w:r w:rsidR="007D7971">
          <w:rPr>
            <w:noProof/>
            <w:webHidden/>
          </w:rPr>
          <w:instrText xml:space="preserve"> PAGEREF _Toc36215031 \h </w:instrText>
        </w:r>
        <w:r>
          <w:rPr>
            <w:noProof/>
            <w:webHidden/>
          </w:rPr>
        </w:r>
        <w:r>
          <w:rPr>
            <w:noProof/>
            <w:webHidden/>
          </w:rPr>
          <w:fldChar w:fldCharType="separate"/>
        </w:r>
        <w:r w:rsidR="00D20BF2">
          <w:rPr>
            <w:noProof/>
            <w:webHidden/>
          </w:rPr>
          <w:t>46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32" w:history="1">
        <w:r w:rsidR="007D7971" w:rsidRPr="00D371E5">
          <w:rPr>
            <w:rStyle w:val="Hyperlink"/>
            <w:noProof/>
          </w:rPr>
          <w:t>Responsabilidade Social</w:t>
        </w:r>
        <w:r w:rsidR="007D7971">
          <w:rPr>
            <w:noProof/>
            <w:webHidden/>
          </w:rPr>
          <w:tab/>
        </w:r>
        <w:r>
          <w:rPr>
            <w:noProof/>
            <w:webHidden/>
          </w:rPr>
          <w:fldChar w:fldCharType="begin"/>
        </w:r>
        <w:r w:rsidR="007D7971">
          <w:rPr>
            <w:noProof/>
            <w:webHidden/>
          </w:rPr>
          <w:instrText xml:space="preserve"> PAGEREF _Toc36215032 \h </w:instrText>
        </w:r>
        <w:r>
          <w:rPr>
            <w:noProof/>
            <w:webHidden/>
          </w:rPr>
        </w:r>
        <w:r>
          <w:rPr>
            <w:noProof/>
            <w:webHidden/>
          </w:rPr>
          <w:fldChar w:fldCharType="separate"/>
        </w:r>
        <w:r w:rsidR="00D20BF2">
          <w:rPr>
            <w:noProof/>
            <w:webHidden/>
          </w:rPr>
          <w:t>47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33" w:history="1">
        <w:r w:rsidR="007D7971" w:rsidRPr="00D371E5">
          <w:rPr>
            <w:rStyle w:val="Hyperlink"/>
            <w:noProof/>
          </w:rPr>
          <w:t>Da Responsabilidade por Danos e Prejuízos</w:t>
        </w:r>
        <w:r w:rsidR="007D7971">
          <w:rPr>
            <w:noProof/>
            <w:webHidden/>
          </w:rPr>
          <w:tab/>
        </w:r>
        <w:r>
          <w:rPr>
            <w:noProof/>
            <w:webHidden/>
          </w:rPr>
          <w:fldChar w:fldCharType="begin"/>
        </w:r>
        <w:r w:rsidR="007D7971">
          <w:rPr>
            <w:noProof/>
            <w:webHidden/>
          </w:rPr>
          <w:instrText xml:space="preserve"> PAGEREF _Toc36215033 \h </w:instrText>
        </w:r>
        <w:r>
          <w:rPr>
            <w:noProof/>
            <w:webHidden/>
          </w:rPr>
        </w:r>
        <w:r>
          <w:rPr>
            <w:noProof/>
            <w:webHidden/>
          </w:rPr>
          <w:fldChar w:fldCharType="separate"/>
        </w:r>
        <w:r w:rsidR="00D20BF2">
          <w:rPr>
            <w:noProof/>
            <w:webHidden/>
          </w:rPr>
          <w:t>47</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34" w:history="1">
        <w:r w:rsidR="007D7971" w:rsidRPr="00D371E5">
          <w:rPr>
            <w:rStyle w:val="Hyperlink"/>
          </w:rPr>
          <w:t>22</w:t>
        </w:r>
        <w:r w:rsidR="007D7971">
          <w:rPr>
            <w:rFonts w:eastAsiaTheme="minorEastAsia" w:cstheme="minorBidi"/>
            <w:smallCaps w:val="0"/>
            <w:sz w:val="22"/>
            <w:szCs w:val="22"/>
          </w:rPr>
          <w:tab/>
        </w:r>
        <w:r w:rsidR="007D7971" w:rsidRPr="00D371E5">
          <w:rPr>
            <w:rStyle w:val="Hyperlink"/>
          </w:rPr>
          <w:t>Cláusula Vigésima Segunda - seguros</w:t>
        </w:r>
        <w:r w:rsidR="007D7971">
          <w:rPr>
            <w:webHidden/>
          </w:rPr>
          <w:tab/>
        </w:r>
        <w:r>
          <w:rPr>
            <w:webHidden/>
          </w:rPr>
          <w:fldChar w:fldCharType="begin"/>
        </w:r>
        <w:r w:rsidR="007D7971">
          <w:rPr>
            <w:webHidden/>
          </w:rPr>
          <w:instrText xml:space="preserve"> PAGEREF _Toc36215034 \h </w:instrText>
        </w:r>
        <w:r>
          <w:rPr>
            <w:webHidden/>
          </w:rPr>
        </w:r>
        <w:r>
          <w:rPr>
            <w:webHidden/>
          </w:rPr>
          <w:fldChar w:fldCharType="separate"/>
        </w:r>
        <w:r w:rsidR="00D20BF2">
          <w:rPr>
            <w:webHidden/>
          </w:rPr>
          <w:t>48</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35" w:history="1">
        <w:r w:rsidR="007D7971" w:rsidRPr="00D371E5">
          <w:rPr>
            <w:rStyle w:val="Hyperlink"/>
            <w:noProof/>
          </w:rPr>
          <w:t>Seguros</w:t>
        </w:r>
        <w:r w:rsidR="007D7971">
          <w:rPr>
            <w:noProof/>
            <w:webHidden/>
          </w:rPr>
          <w:tab/>
        </w:r>
        <w:r>
          <w:rPr>
            <w:noProof/>
            <w:webHidden/>
          </w:rPr>
          <w:fldChar w:fldCharType="begin"/>
        </w:r>
        <w:r w:rsidR="007D7971">
          <w:rPr>
            <w:noProof/>
            <w:webHidden/>
          </w:rPr>
          <w:instrText xml:space="preserve"> PAGEREF _Toc36215035 \h </w:instrText>
        </w:r>
        <w:r>
          <w:rPr>
            <w:noProof/>
            <w:webHidden/>
          </w:rPr>
        </w:r>
        <w:r>
          <w:rPr>
            <w:noProof/>
            <w:webHidden/>
          </w:rPr>
          <w:fldChar w:fldCharType="separate"/>
        </w:r>
        <w:r w:rsidR="00D20BF2">
          <w:rPr>
            <w:noProof/>
            <w:webHidden/>
          </w:rPr>
          <w:t>48</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36" w:history="1">
        <w:r w:rsidR="007D7971" w:rsidRPr="00D371E5">
          <w:rPr>
            <w:rStyle w:val="Hyperlink"/>
            <w:noProof/>
          </w:rPr>
          <w:t>CAPÍTULO V - PARTICIPAÇÕES GOVERNAMENTAIS E INVESTIMENTOS EM Pesquisa, Desenvolvimento e Inovação</w:t>
        </w:r>
        <w:r w:rsidR="007D7971">
          <w:rPr>
            <w:noProof/>
            <w:webHidden/>
          </w:rPr>
          <w:tab/>
        </w:r>
        <w:r>
          <w:rPr>
            <w:noProof/>
            <w:webHidden/>
          </w:rPr>
          <w:fldChar w:fldCharType="begin"/>
        </w:r>
        <w:r w:rsidR="007D7971">
          <w:rPr>
            <w:noProof/>
            <w:webHidden/>
          </w:rPr>
          <w:instrText xml:space="preserve"> PAGEREF _Toc36215036 \h </w:instrText>
        </w:r>
        <w:r>
          <w:rPr>
            <w:noProof/>
            <w:webHidden/>
          </w:rPr>
        </w:r>
        <w:r>
          <w:rPr>
            <w:noProof/>
            <w:webHidden/>
          </w:rPr>
          <w:fldChar w:fldCharType="separate"/>
        </w:r>
        <w:r w:rsidR="00D20BF2">
          <w:rPr>
            <w:noProof/>
            <w:webHidden/>
          </w:rPr>
          <w:t>49</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37" w:history="1">
        <w:r w:rsidR="007D7971" w:rsidRPr="00D371E5">
          <w:rPr>
            <w:rStyle w:val="Hyperlink"/>
          </w:rPr>
          <w:t>23</w:t>
        </w:r>
        <w:r w:rsidR="007D7971">
          <w:rPr>
            <w:rFonts w:eastAsiaTheme="minorEastAsia" w:cstheme="minorBidi"/>
            <w:smallCaps w:val="0"/>
            <w:sz w:val="22"/>
            <w:szCs w:val="22"/>
          </w:rPr>
          <w:tab/>
        </w:r>
        <w:r w:rsidR="007D7971" w:rsidRPr="00D371E5">
          <w:rPr>
            <w:rStyle w:val="Hyperlink"/>
          </w:rPr>
          <w:t>Cláusula Vigésima Terceira - participações</w:t>
        </w:r>
        <w:r w:rsidR="007D7971">
          <w:rPr>
            <w:webHidden/>
          </w:rPr>
          <w:tab/>
        </w:r>
        <w:r>
          <w:rPr>
            <w:webHidden/>
          </w:rPr>
          <w:fldChar w:fldCharType="begin"/>
        </w:r>
        <w:r w:rsidR="007D7971">
          <w:rPr>
            <w:webHidden/>
          </w:rPr>
          <w:instrText xml:space="preserve"> PAGEREF _Toc36215037 \h </w:instrText>
        </w:r>
        <w:r>
          <w:rPr>
            <w:webHidden/>
          </w:rPr>
        </w:r>
        <w:r>
          <w:rPr>
            <w:webHidden/>
          </w:rPr>
          <w:fldChar w:fldCharType="separate"/>
        </w:r>
        <w:r w:rsidR="00D20BF2">
          <w:rPr>
            <w:webHidden/>
          </w:rPr>
          <w:t>49</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38" w:history="1">
        <w:r w:rsidR="007D7971" w:rsidRPr="00D371E5">
          <w:rPr>
            <w:rStyle w:val="Hyperlink"/>
            <w:noProof/>
          </w:rPr>
          <w:t>Participações Governamentais e de Terceiros</w:t>
        </w:r>
        <w:r w:rsidR="007D7971">
          <w:rPr>
            <w:noProof/>
            <w:webHidden/>
          </w:rPr>
          <w:tab/>
        </w:r>
        <w:r>
          <w:rPr>
            <w:noProof/>
            <w:webHidden/>
          </w:rPr>
          <w:fldChar w:fldCharType="begin"/>
        </w:r>
        <w:r w:rsidR="007D7971">
          <w:rPr>
            <w:noProof/>
            <w:webHidden/>
          </w:rPr>
          <w:instrText xml:space="preserve"> PAGEREF _Toc36215038 \h </w:instrText>
        </w:r>
        <w:r>
          <w:rPr>
            <w:noProof/>
            <w:webHidden/>
          </w:rPr>
        </w:r>
        <w:r>
          <w:rPr>
            <w:noProof/>
            <w:webHidden/>
          </w:rPr>
          <w:fldChar w:fldCharType="separate"/>
        </w:r>
        <w:r w:rsidR="00D20BF2">
          <w:rPr>
            <w:noProof/>
            <w:webHidden/>
          </w:rPr>
          <w:t>49</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39" w:history="1">
        <w:r w:rsidR="007D7971" w:rsidRPr="00D371E5">
          <w:rPr>
            <w:rStyle w:val="Hyperlink"/>
          </w:rPr>
          <w:t>24</w:t>
        </w:r>
        <w:r w:rsidR="007D7971">
          <w:rPr>
            <w:rFonts w:eastAsiaTheme="minorEastAsia" w:cstheme="minorBidi"/>
            <w:smallCaps w:val="0"/>
            <w:sz w:val="22"/>
            <w:szCs w:val="22"/>
          </w:rPr>
          <w:tab/>
        </w:r>
        <w:r w:rsidR="007D7971" w:rsidRPr="00D371E5">
          <w:rPr>
            <w:rStyle w:val="Hyperlink"/>
          </w:rPr>
          <w:t>Cláusula Vigésima Quarta - recursos destinados a pesquisa, desenvolvimento e inovação</w:t>
        </w:r>
        <w:r w:rsidR="007D7971">
          <w:rPr>
            <w:webHidden/>
          </w:rPr>
          <w:tab/>
        </w:r>
        <w:r>
          <w:rPr>
            <w:webHidden/>
          </w:rPr>
          <w:fldChar w:fldCharType="begin"/>
        </w:r>
        <w:r w:rsidR="007D7971">
          <w:rPr>
            <w:webHidden/>
          </w:rPr>
          <w:instrText xml:space="preserve"> PAGEREF _Toc36215039 \h </w:instrText>
        </w:r>
        <w:r>
          <w:rPr>
            <w:webHidden/>
          </w:rPr>
        </w:r>
        <w:r>
          <w:rPr>
            <w:webHidden/>
          </w:rPr>
          <w:fldChar w:fldCharType="separate"/>
        </w:r>
        <w:r w:rsidR="00D20BF2">
          <w:rPr>
            <w:webHidden/>
          </w:rPr>
          <w:t>49</w:t>
        </w:r>
        <w:r>
          <w:rPr>
            <w:webHidden/>
          </w:rPr>
          <w:fldChar w:fldCharType="end"/>
        </w:r>
      </w:hyperlink>
    </w:p>
    <w:p w:rsidR="007D7971" w:rsidRDefault="00030FE6">
      <w:pPr>
        <w:pStyle w:val="Sumrio2"/>
        <w:rPr>
          <w:rFonts w:eastAsiaTheme="minorEastAsia" w:cstheme="minorBidi"/>
          <w:smallCaps w:val="0"/>
          <w:sz w:val="22"/>
          <w:szCs w:val="22"/>
        </w:rPr>
      </w:pPr>
      <w:hyperlink w:anchor="_Toc36215040" w:history="1">
        <w:r w:rsidR="007D7971" w:rsidRPr="00D371E5">
          <w:rPr>
            <w:rStyle w:val="Hyperlink"/>
          </w:rPr>
          <w:t>25</w:t>
        </w:r>
        <w:r w:rsidR="007D7971">
          <w:rPr>
            <w:rFonts w:eastAsiaTheme="minorEastAsia" w:cstheme="minorBidi"/>
            <w:smallCaps w:val="0"/>
            <w:sz w:val="22"/>
            <w:szCs w:val="22"/>
          </w:rPr>
          <w:tab/>
        </w:r>
        <w:r w:rsidR="007D7971" w:rsidRPr="00D371E5">
          <w:rPr>
            <w:rStyle w:val="Hyperlink"/>
          </w:rPr>
          <w:t>Cláusula Vigésima Quinta - tributos</w:t>
        </w:r>
        <w:r w:rsidR="007D7971">
          <w:rPr>
            <w:webHidden/>
          </w:rPr>
          <w:tab/>
        </w:r>
        <w:r>
          <w:rPr>
            <w:webHidden/>
          </w:rPr>
          <w:fldChar w:fldCharType="begin"/>
        </w:r>
        <w:r w:rsidR="007D7971">
          <w:rPr>
            <w:webHidden/>
          </w:rPr>
          <w:instrText xml:space="preserve"> PAGEREF _Toc36215040 \h </w:instrText>
        </w:r>
        <w:r>
          <w:rPr>
            <w:webHidden/>
          </w:rPr>
        </w:r>
        <w:r>
          <w:rPr>
            <w:webHidden/>
          </w:rPr>
          <w:fldChar w:fldCharType="separate"/>
        </w:r>
        <w:r w:rsidR="00D20BF2">
          <w:rPr>
            <w:webHidden/>
          </w:rPr>
          <w:t>50</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41" w:history="1">
        <w:r w:rsidR="007D7971" w:rsidRPr="00D371E5">
          <w:rPr>
            <w:rStyle w:val="Hyperlink"/>
            <w:noProof/>
          </w:rPr>
          <w:t>Regime Tributário</w:t>
        </w:r>
        <w:r w:rsidR="007D7971">
          <w:rPr>
            <w:noProof/>
            <w:webHidden/>
          </w:rPr>
          <w:tab/>
        </w:r>
        <w:r>
          <w:rPr>
            <w:noProof/>
            <w:webHidden/>
          </w:rPr>
          <w:fldChar w:fldCharType="begin"/>
        </w:r>
        <w:r w:rsidR="007D7971">
          <w:rPr>
            <w:noProof/>
            <w:webHidden/>
          </w:rPr>
          <w:instrText xml:space="preserve"> PAGEREF _Toc36215041 \h </w:instrText>
        </w:r>
        <w:r>
          <w:rPr>
            <w:noProof/>
            <w:webHidden/>
          </w:rPr>
        </w:r>
        <w:r>
          <w:rPr>
            <w:noProof/>
            <w:webHidden/>
          </w:rPr>
          <w:fldChar w:fldCharType="separate"/>
        </w:r>
        <w:r w:rsidR="00D20BF2">
          <w:rPr>
            <w:noProof/>
            <w:webHidden/>
          </w:rPr>
          <w:t>50</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42" w:history="1">
        <w:r w:rsidR="007D7971" w:rsidRPr="00D371E5">
          <w:rPr>
            <w:rStyle w:val="Hyperlink"/>
            <w:noProof/>
          </w:rPr>
          <w:t>Certidões e Provas de Regularidade</w:t>
        </w:r>
        <w:r w:rsidR="007D7971">
          <w:rPr>
            <w:noProof/>
            <w:webHidden/>
          </w:rPr>
          <w:tab/>
        </w:r>
        <w:r>
          <w:rPr>
            <w:noProof/>
            <w:webHidden/>
          </w:rPr>
          <w:fldChar w:fldCharType="begin"/>
        </w:r>
        <w:r w:rsidR="007D7971">
          <w:rPr>
            <w:noProof/>
            <w:webHidden/>
          </w:rPr>
          <w:instrText xml:space="preserve"> PAGEREF _Toc36215042 \h </w:instrText>
        </w:r>
        <w:r>
          <w:rPr>
            <w:noProof/>
            <w:webHidden/>
          </w:rPr>
        </w:r>
        <w:r>
          <w:rPr>
            <w:noProof/>
            <w:webHidden/>
          </w:rPr>
          <w:fldChar w:fldCharType="separate"/>
        </w:r>
        <w:r w:rsidR="00D20BF2">
          <w:rPr>
            <w:noProof/>
            <w:webHidden/>
          </w:rPr>
          <w:t>50</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43" w:history="1">
        <w:r w:rsidR="007D7971" w:rsidRPr="00D371E5">
          <w:rPr>
            <w:rStyle w:val="Hyperlink"/>
          </w:rPr>
          <w:t>26</w:t>
        </w:r>
        <w:r w:rsidR="007D7971">
          <w:rPr>
            <w:rFonts w:eastAsiaTheme="minorEastAsia" w:cstheme="minorBidi"/>
            <w:smallCaps w:val="0"/>
            <w:sz w:val="22"/>
            <w:szCs w:val="22"/>
          </w:rPr>
          <w:tab/>
        </w:r>
        <w:r w:rsidR="007D7971" w:rsidRPr="00D371E5">
          <w:rPr>
            <w:rStyle w:val="Hyperlink"/>
          </w:rPr>
          <w:t>Cláusula Vigésima Sexta - moeda</w:t>
        </w:r>
        <w:r w:rsidR="007D7971">
          <w:rPr>
            <w:webHidden/>
          </w:rPr>
          <w:tab/>
        </w:r>
        <w:r>
          <w:rPr>
            <w:webHidden/>
          </w:rPr>
          <w:fldChar w:fldCharType="begin"/>
        </w:r>
        <w:r w:rsidR="007D7971">
          <w:rPr>
            <w:webHidden/>
          </w:rPr>
          <w:instrText xml:space="preserve"> PAGEREF _Toc36215043 \h </w:instrText>
        </w:r>
        <w:r>
          <w:rPr>
            <w:webHidden/>
          </w:rPr>
        </w:r>
        <w:r>
          <w:rPr>
            <w:webHidden/>
          </w:rPr>
          <w:fldChar w:fldCharType="separate"/>
        </w:r>
        <w:r w:rsidR="00D20BF2">
          <w:rPr>
            <w:webHidden/>
          </w:rPr>
          <w:t>51</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44" w:history="1">
        <w:r w:rsidR="007D7971" w:rsidRPr="00D371E5">
          <w:rPr>
            <w:rStyle w:val="Hyperlink"/>
            <w:noProof/>
          </w:rPr>
          <w:t>Moeda</w:t>
        </w:r>
        <w:r w:rsidR="007D7971">
          <w:rPr>
            <w:noProof/>
            <w:webHidden/>
          </w:rPr>
          <w:tab/>
        </w:r>
        <w:r>
          <w:rPr>
            <w:noProof/>
            <w:webHidden/>
          </w:rPr>
          <w:fldChar w:fldCharType="begin"/>
        </w:r>
        <w:r w:rsidR="007D7971">
          <w:rPr>
            <w:noProof/>
            <w:webHidden/>
          </w:rPr>
          <w:instrText xml:space="preserve"> PAGEREF _Toc36215044 \h </w:instrText>
        </w:r>
        <w:r>
          <w:rPr>
            <w:noProof/>
            <w:webHidden/>
          </w:rPr>
        </w:r>
        <w:r>
          <w:rPr>
            <w:noProof/>
            <w:webHidden/>
          </w:rPr>
          <w:fldChar w:fldCharType="separate"/>
        </w:r>
        <w:r w:rsidR="00D20BF2">
          <w:rPr>
            <w:noProof/>
            <w:webHidden/>
          </w:rPr>
          <w:t>51</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45" w:history="1">
        <w:r w:rsidR="007D7971" w:rsidRPr="00D371E5">
          <w:rPr>
            <w:rStyle w:val="Hyperlink"/>
          </w:rPr>
          <w:t>27</w:t>
        </w:r>
        <w:r w:rsidR="007D7971">
          <w:rPr>
            <w:rFonts w:eastAsiaTheme="minorEastAsia" w:cstheme="minorBidi"/>
            <w:smallCaps w:val="0"/>
            <w:sz w:val="22"/>
            <w:szCs w:val="22"/>
          </w:rPr>
          <w:tab/>
        </w:r>
        <w:r w:rsidR="007D7971" w:rsidRPr="00D371E5">
          <w:rPr>
            <w:rStyle w:val="Hyperlink"/>
          </w:rPr>
          <w:t>Cláusula Vigésima Sétima - Auditoria contábil e financeira pela anp</w:t>
        </w:r>
        <w:r w:rsidR="007D7971">
          <w:rPr>
            <w:webHidden/>
          </w:rPr>
          <w:tab/>
        </w:r>
        <w:r>
          <w:rPr>
            <w:webHidden/>
          </w:rPr>
          <w:fldChar w:fldCharType="begin"/>
        </w:r>
        <w:r w:rsidR="007D7971">
          <w:rPr>
            <w:webHidden/>
          </w:rPr>
          <w:instrText xml:space="preserve"> PAGEREF _Toc36215045 \h </w:instrText>
        </w:r>
        <w:r>
          <w:rPr>
            <w:webHidden/>
          </w:rPr>
        </w:r>
        <w:r>
          <w:rPr>
            <w:webHidden/>
          </w:rPr>
          <w:fldChar w:fldCharType="separate"/>
        </w:r>
        <w:r w:rsidR="00D20BF2">
          <w:rPr>
            <w:webHidden/>
          </w:rPr>
          <w:t>51</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46" w:history="1">
        <w:r w:rsidR="007D7971" w:rsidRPr="00D371E5">
          <w:rPr>
            <w:rStyle w:val="Hyperlink"/>
            <w:noProof/>
          </w:rPr>
          <w:t>Contabilidade</w:t>
        </w:r>
        <w:r w:rsidR="007D7971">
          <w:rPr>
            <w:noProof/>
            <w:webHidden/>
          </w:rPr>
          <w:tab/>
        </w:r>
        <w:r>
          <w:rPr>
            <w:noProof/>
            <w:webHidden/>
          </w:rPr>
          <w:fldChar w:fldCharType="begin"/>
        </w:r>
        <w:r w:rsidR="007D7971">
          <w:rPr>
            <w:noProof/>
            <w:webHidden/>
          </w:rPr>
          <w:instrText xml:space="preserve"> PAGEREF _Toc36215046 \h </w:instrText>
        </w:r>
        <w:r>
          <w:rPr>
            <w:noProof/>
            <w:webHidden/>
          </w:rPr>
        </w:r>
        <w:r>
          <w:rPr>
            <w:noProof/>
            <w:webHidden/>
          </w:rPr>
          <w:fldChar w:fldCharType="separate"/>
        </w:r>
        <w:r w:rsidR="00D20BF2">
          <w:rPr>
            <w:noProof/>
            <w:webHidden/>
          </w:rPr>
          <w:t>51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47" w:history="1">
        <w:r w:rsidR="007D7971" w:rsidRPr="00D371E5">
          <w:rPr>
            <w:rStyle w:val="Hyperlink"/>
            <w:noProof/>
          </w:rPr>
          <w:t>Auditoria</w:t>
        </w:r>
        <w:r w:rsidR="007D7971">
          <w:rPr>
            <w:noProof/>
            <w:webHidden/>
          </w:rPr>
          <w:tab/>
        </w:r>
        <w:r>
          <w:rPr>
            <w:noProof/>
            <w:webHidden/>
          </w:rPr>
          <w:fldChar w:fldCharType="begin"/>
        </w:r>
        <w:r w:rsidR="007D7971">
          <w:rPr>
            <w:noProof/>
            <w:webHidden/>
          </w:rPr>
          <w:instrText xml:space="preserve"> PAGEREF _Toc36215047 \h </w:instrText>
        </w:r>
        <w:r>
          <w:rPr>
            <w:noProof/>
            <w:webHidden/>
          </w:rPr>
        </w:r>
        <w:r>
          <w:rPr>
            <w:noProof/>
            <w:webHidden/>
          </w:rPr>
          <w:fldChar w:fldCharType="separate"/>
        </w:r>
        <w:r w:rsidR="00D20BF2">
          <w:rPr>
            <w:noProof/>
            <w:webHidden/>
          </w:rPr>
          <w:t>51</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48" w:history="1">
        <w:r w:rsidR="007D7971" w:rsidRPr="00D371E5">
          <w:rPr>
            <w:rStyle w:val="Hyperlink"/>
            <w:noProof/>
          </w:rPr>
          <w:t>CAPÍTULO VI - DISPOSIÇÕES GERAIS</w:t>
        </w:r>
        <w:r w:rsidR="007D7971">
          <w:rPr>
            <w:noProof/>
            <w:webHidden/>
          </w:rPr>
          <w:tab/>
        </w:r>
        <w:r>
          <w:rPr>
            <w:noProof/>
            <w:webHidden/>
          </w:rPr>
          <w:fldChar w:fldCharType="begin"/>
        </w:r>
        <w:r w:rsidR="007D7971">
          <w:rPr>
            <w:noProof/>
            <w:webHidden/>
          </w:rPr>
          <w:instrText xml:space="preserve"> PAGEREF _Toc36215048 \h </w:instrText>
        </w:r>
        <w:r>
          <w:rPr>
            <w:noProof/>
            <w:webHidden/>
          </w:rPr>
        </w:r>
        <w:r>
          <w:rPr>
            <w:noProof/>
            <w:webHidden/>
          </w:rPr>
          <w:fldChar w:fldCharType="separate"/>
        </w:r>
        <w:r w:rsidR="00D20BF2">
          <w:rPr>
            <w:noProof/>
            <w:webHidden/>
          </w:rPr>
          <w:t>53</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49" w:history="1">
        <w:r w:rsidR="007D7971" w:rsidRPr="00D371E5">
          <w:rPr>
            <w:rStyle w:val="Hyperlink"/>
          </w:rPr>
          <w:t>28</w:t>
        </w:r>
        <w:r w:rsidR="007D7971">
          <w:rPr>
            <w:rFonts w:eastAsiaTheme="minorEastAsia" w:cstheme="minorBidi"/>
            <w:smallCaps w:val="0"/>
            <w:sz w:val="22"/>
            <w:szCs w:val="22"/>
          </w:rPr>
          <w:tab/>
        </w:r>
        <w:r w:rsidR="007D7971" w:rsidRPr="00D371E5">
          <w:rPr>
            <w:rStyle w:val="Hyperlink"/>
          </w:rPr>
          <w:t>Cláusula Vigésima Oitava - cessão do contrato</w:t>
        </w:r>
        <w:r w:rsidR="007D7971">
          <w:rPr>
            <w:webHidden/>
          </w:rPr>
          <w:tab/>
        </w:r>
        <w:r>
          <w:rPr>
            <w:webHidden/>
          </w:rPr>
          <w:fldChar w:fldCharType="begin"/>
        </w:r>
        <w:r w:rsidR="007D7971">
          <w:rPr>
            <w:webHidden/>
          </w:rPr>
          <w:instrText xml:space="preserve"> PAGEREF _Toc36215049 \h </w:instrText>
        </w:r>
        <w:r>
          <w:rPr>
            <w:webHidden/>
          </w:rPr>
        </w:r>
        <w:r>
          <w:rPr>
            <w:webHidden/>
          </w:rPr>
          <w:fldChar w:fldCharType="separate"/>
        </w:r>
        <w:r w:rsidR="00D20BF2">
          <w:rPr>
            <w:webHidden/>
          </w:rPr>
          <w:t>53</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50" w:history="1">
        <w:r w:rsidR="007D7971" w:rsidRPr="00D371E5">
          <w:rPr>
            <w:rStyle w:val="Hyperlink"/>
            <w:noProof/>
          </w:rPr>
          <w:t>Cessão</w:t>
        </w:r>
        <w:r w:rsidR="007D7971">
          <w:rPr>
            <w:noProof/>
            <w:webHidden/>
          </w:rPr>
          <w:tab/>
        </w:r>
        <w:r>
          <w:rPr>
            <w:noProof/>
            <w:webHidden/>
          </w:rPr>
          <w:fldChar w:fldCharType="begin"/>
        </w:r>
        <w:r w:rsidR="007D7971">
          <w:rPr>
            <w:noProof/>
            <w:webHidden/>
          </w:rPr>
          <w:instrText xml:space="preserve"> PAGEREF _Toc36215050 \h </w:instrText>
        </w:r>
        <w:r>
          <w:rPr>
            <w:noProof/>
            <w:webHidden/>
          </w:rPr>
        </w:r>
        <w:r>
          <w:rPr>
            <w:noProof/>
            <w:webHidden/>
          </w:rPr>
          <w:fldChar w:fldCharType="separate"/>
        </w:r>
        <w:r w:rsidR="00D20BF2">
          <w:rPr>
            <w:noProof/>
            <w:webHidden/>
          </w:rPr>
          <w:t>53</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51" w:history="1">
        <w:r w:rsidR="007D7971" w:rsidRPr="00D371E5">
          <w:rPr>
            <w:rStyle w:val="Hyperlink"/>
            <w:noProof/>
          </w:rPr>
          <w:t>Participação Indivisa nos Direitos e Obrigações</w:t>
        </w:r>
        <w:r w:rsidR="007D7971">
          <w:rPr>
            <w:noProof/>
            <w:webHidden/>
          </w:rPr>
          <w:tab/>
        </w:r>
        <w:r>
          <w:rPr>
            <w:noProof/>
            <w:webHidden/>
          </w:rPr>
          <w:fldChar w:fldCharType="begin"/>
        </w:r>
        <w:r w:rsidR="007D7971">
          <w:rPr>
            <w:noProof/>
            <w:webHidden/>
          </w:rPr>
          <w:instrText xml:space="preserve"> PAGEREF _Toc36215051 \h </w:instrText>
        </w:r>
        <w:r>
          <w:rPr>
            <w:noProof/>
            <w:webHidden/>
          </w:rPr>
        </w:r>
        <w:r>
          <w:rPr>
            <w:noProof/>
            <w:webHidden/>
          </w:rPr>
          <w:fldChar w:fldCharType="separate"/>
        </w:r>
        <w:r w:rsidR="00D20BF2">
          <w:rPr>
            <w:noProof/>
            <w:webHidden/>
          </w:rPr>
          <w:t>53</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52" w:history="1">
        <w:r w:rsidR="007D7971" w:rsidRPr="00D371E5">
          <w:rPr>
            <w:rStyle w:val="Hyperlink"/>
            <w:noProof/>
          </w:rPr>
          <w:t>Cessão Parcial de Área na Fase de Exploração</w:t>
        </w:r>
        <w:r w:rsidR="007D7971">
          <w:rPr>
            <w:noProof/>
            <w:webHidden/>
          </w:rPr>
          <w:tab/>
        </w:r>
        <w:r>
          <w:rPr>
            <w:noProof/>
            <w:webHidden/>
          </w:rPr>
          <w:fldChar w:fldCharType="begin"/>
        </w:r>
        <w:r w:rsidR="007D7971">
          <w:rPr>
            <w:noProof/>
            <w:webHidden/>
          </w:rPr>
          <w:instrText xml:space="preserve"> PAGEREF _Toc36215052 \h </w:instrText>
        </w:r>
        <w:r>
          <w:rPr>
            <w:noProof/>
            <w:webHidden/>
          </w:rPr>
        </w:r>
        <w:r>
          <w:rPr>
            <w:noProof/>
            <w:webHidden/>
          </w:rPr>
          <w:fldChar w:fldCharType="separate"/>
        </w:r>
        <w:r w:rsidR="00D20BF2">
          <w:rPr>
            <w:noProof/>
            <w:webHidden/>
          </w:rPr>
          <w:t>53</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53" w:history="1">
        <w:r w:rsidR="007D7971" w:rsidRPr="00D371E5">
          <w:rPr>
            <w:rStyle w:val="Hyperlink"/>
            <w:noProof/>
          </w:rPr>
          <w:t>Cessão de Área na Fase de Produção</w:t>
        </w:r>
        <w:r w:rsidR="007D7971">
          <w:rPr>
            <w:noProof/>
            <w:webHidden/>
          </w:rPr>
          <w:tab/>
        </w:r>
        <w:r>
          <w:rPr>
            <w:noProof/>
            <w:webHidden/>
          </w:rPr>
          <w:fldChar w:fldCharType="begin"/>
        </w:r>
        <w:r w:rsidR="007D7971">
          <w:rPr>
            <w:noProof/>
            <w:webHidden/>
          </w:rPr>
          <w:instrText xml:space="preserve"> PAGEREF _Toc36215053 \h </w:instrText>
        </w:r>
        <w:r>
          <w:rPr>
            <w:noProof/>
            <w:webHidden/>
          </w:rPr>
        </w:r>
        <w:r>
          <w:rPr>
            <w:noProof/>
            <w:webHidden/>
          </w:rPr>
          <w:fldChar w:fldCharType="separate"/>
        </w:r>
        <w:r w:rsidR="00D20BF2">
          <w:rPr>
            <w:noProof/>
            <w:webHidden/>
          </w:rPr>
          <w:t>54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54" w:history="1">
        <w:r w:rsidR="007D7971" w:rsidRPr="00D371E5">
          <w:rPr>
            <w:rStyle w:val="Hyperlink"/>
            <w:noProof/>
          </w:rPr>
          <w:t>Nulidade da Cessão de Direitos e Obrigações e Necessidade de Aprovação Prévia e Expressa</w:t>
        </w:r>
        <w:r w:rsidR="007D7971">
          <w:rPr>
            <w:noProof/>
            <w:webHidden/>
          </w:rPr>
          <w:tab/>
        </w:r>
        <w:r>
          <w:rPr>
            <w:noProof/>
            <w:webHidden/>
          </w:rPr>
          <w:fldChar w:fldCharType="begin"/>
        </w:r>
        <w:r w:rsidR="007D7971">
          <w:rPr>
            <w:noProof/>
            <w:webHidden/>
          </w:rPr>
          <w:instrText xml:space="preserve"> PAGEREF _Toc36215054 \h </w:instrText>
        </w:r>
        <w:r>
          <w:rPr>
            <w:noProof/>
            <w:webHidden/>
          </w:rPr>
        </w:r>
        <w:r>
          <w:rPr>
            <w:noProof/>
            <w:webHidden/>
          </w:rPr>
          <w:fldChar w:fldCharType="separate"/>
        </w:r>
        <w:r w:rsidR="00D20BF2">
          <w:rPr>
            <w:noProof/>
            <w:webHidden/>
          </w:rPr>
          <w:t>54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55" w:history="1">
        <w:r w:rsidR="007D7971" w:rsidRPr="00D371E5">
          <w:rPr>
            <w:rStyle w:val="Hyperlink"/>
            <w:noProof/>
          </w:rPr>
          <w:t>Aprovação da Cessão</w:t>
        </w:r>
        <w:r w:rsidR="007D7971">
          <w:rPr>
            <w:noProof/>
            <w:webHidden/>
          </w:rPr>
          <w:tab/>
        </w:r>
        <w:r>
          <w:rPr>
            <w:noProof/>
            <w:webHidden/>
          </w:rPr>
          <w:fldChar w:fldCharType="begin"/>
        </w:r>
        <w:r w:rsidR="007D7971">
          <w:rPr>
            <w:noProof/>
            <w:webHidden/>
          </w:rPr>
          <w:instrText xml:space="preserve"> PAGEREF _Toc36215055 \h </w:instrText>
        </w:r>
        <w:r>
          <w:rPr>
            <w:noProof/>
            <w:webHidden/>
          </w:rPr>
        </w:r>
        <w:r>
          <w:rPr>
            <w:noProof/>
            <w:webHidden/>
          </w:rPr>
          <w:fldChar w:fldCharType="separate"/>
        </w:r>
        <w:r w:rsidR="00D20BF2">
          <w:rPr>
            <w:noProof/>
            <w:webHidden/>
          </w:rPr>
          <w:t>54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56" w:history="1">
        <w:r w:rsidR="007D7971" w:rsidRPr="00D371E5">
          <w:rPr>
            <w:rStyle w:val="Hyperlink"/>
            <w:noProof/>
          </w:rPr>
          <w:t>Vigência e Eficácia da Cessão</w:t>
        </w:r>
        <w:r w:rsidR="007D7971">
          <w:rPr>
            <w:noProof/>
            <w:webHidden/>
          </w:rPr>
          <w:tab/>
        </w:r>
        <w:r>
          <w:rPr>
            <w:noProof/>
            <w:webHidden/>
          </w:rPr>
          <w:fldChar w:fldCharType="begin"/>
        </w:r>
        <w:r w:rsidR="007D7971">
          <w:rPr>
            <w:noProof/>
            <w:webHidden/>
          </w:rPr>
          <w:instrText xml:space="preserve"> PAGEREF _Toc36215056 \h </w:instrText>
        </w:r>
        <w:r>
          <w:rPr>
            <w:noProof/>
            <w:webHidden/>
          </w:rPr>
        </w:r>
        <w:r>
          <w:rPr>
            <w:noProof/>
            <w:webHidden/>
          </w:rPr>
          <w:fldChar w:fldCharType="separate"/>
        </w:r>
        <w:r w:rsidR="00D20BF2">
          <w:rPr>
            <w:noProof/>
            <w:webHidden/>
          </w:rPr>
          <w:t>54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57" w:history="1">
        <w:r w:rsidR="007D7971" w:rsidRPr="00D371E5">
          <w:rPr>
            <w:rStyle w:val="Hyperlink"/>
            <w:noProof/>
          </w:rPr>
          <w:t>Novo Contrato de Concessão</w:t>
        </w:r>
        <w:r w:rsidR="007D7971">
          <w:rPr>
            <w:noProof/>
            <w:webHidden/>
          </w:rPr>
          <w:tab/>
        </w:r>
        <w:r>
          <w:rPr>
            <w:noProof/>
            <w:webHidden/>
          </w:rPr>
          <w:fldChar w:fldCharType="begin"/>
        </w:r>
        <w:r w:rsidR="007D7971">
          <w:rPr>
            <w:noProof/>
            <w:webHidden/>
          </w:rPr>
          <w:instrText xml:space="preserve"> PAGEREF _Toc36215057 \h </w:instrText>
        </w:r>
        <w:r>
          <w:rPr>
            <w:noProof/>
            <w:webHidden/>
          </w:rPr>
        </w:r>
        <w:r>
          <w:rPr>
            <w:noProof/>
            <w:webHidden/>
          </w:rPr>
          <w:fldChar w:fldCharType="separate"/>
        </w:r>
        <w:r w:rsidR="00D20BF2">
          <w:rPr>
            <w:noProof/>
            <w:webHidden/>
          </w:rPr>
          <w:t>55</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58" w:history="1">
        <w:r w:rsidR="007D7971" w:rsidRPr="00D371E5">
          <w:rPr>
            <w:rStyle w:val="Hyperlink"/>
          </w:rPr>
          <w:t>29</w:t>
        </w:r>
        <w:r w:rsidR="007D7971">
          <w:rPr>
            <w:rFonts w:eastAsiaTheme="minorEastAsia" w:cstheme="minorBidi"/>
            <w:smallCaps w:val="0"/>
            <w:sz w:val="22"/>
            <w:szCs w:val="22"/>
          </w:rPr>
          <w:tab/>
        </w:r>
        <w:r w:rsidR="007D7971" w:rsidRPr="00D371E5">
          <w:rPr>
            <w:rStyle w:val="Hyperlink"/>
          </w:rPr>
          <w:t>Cláusula Vigésima Nona - inadimplemento relativo e penalidades</w:t>
        </w:r>
        <w:r w:rsidR="007D7971">
          <w:rPr>
            <w:webHidden/>
          </w:rPr>
          <w:tab/>
        </w:r>
        <w:r>
          <w:rPr>
            <w:webHidden/>
          </w:rPr>
          <w:fldChar w:fldCharType="begin"/>
        </w:r>
        <w:r w:rsidR="007D7971">
          <w:rPr>
            <w:webHidden/>
          </w:rPr>
          <w:instrText xml:space="preserve"> PAGEREF _Toc36215058 \h </w:instrText>
        </w:r>
        <w:r>
          <w:rPr>
            <w:webHidden/>
          </w:rPr>
        </w:r>
        <w:r>
          <w:rPr>
            <w:webHidden/>
          </w:rPr>
          <w:fldChar w:fldCharType="separate"/>
        </w:r>
        <w:r w:rsidR="00D20BF2">
          <w:rPr>
            <w:webHidden/>
          </w:rPr>
          <w:t>55</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59" w:history="1">
        <w:r w:rsidR="007D7971" w:rsidRPr="00D371E5">
          <w:rPr>
            <w:rStyle w:val="Hyperlink"/>
            <w:noProof/>
          </w:rPr>
          <w:t>Sanções Legais e Contratuais</w:t>
        </w:r>
        <w:r w:rsidR="007D7971">
          <w:rPr>
            <w:noProof/>
            <w:webHidden/>
          </w:rPr>
          <w:tab/>
        </w:r>
        <w:r>
          <w:rPr>
            <w:noProof/>
            <w:webHidden/>
          </w:rPr>
          <w:fldChar w:fldCharType="begin"/>
        </w:r>
        <w:r w:rsidR="007D7971">
          <w:rPr>
            <w:noProof/>
            <w:webHidden/>
          </w:rPr>
          <w:instrText xml:space="preserve"> PAGEREF _Toc36215059 \h </w:instrText>
        </w:r>
        <w:r>
          <w:rPr>
            <w:noProof/>
            <w:webHidden/>
          </w:rPr>
        </w:r>
        <w:r>
          <w:rPr>
            <w:noProof/>
            <w:webHidden/>
          </w:rPr>
          <w:fldChar w:fldCharType="separate"/>
        </w:r>
        <w:r w:rsidR="00D20BF2">
          <w:rPr>
            <w:noProof/>
            <w:webHidden/>
          </w:rPr>
          <w:t>55</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60" w:history="1">
        <w:r w:rsidR="007D7971" w:rsidRPr="00D371E5">
          <w:rPr>
            <w:rStyle w:val="Hyperlink"/>
          </w:rPr>
          <w:t>30</w:t>
        </w:r>
        <w:r w:rsidR="007D7971">
          <w:rPr>
            <w:rFonts w:eastAsiaTheme="minorEastAsia" w:cstheme="minorBidi"/>
            <w:smallCaps w:val="0"/>
            <w:sz w:val="22"/>
            <w:szCs w:val="22"/>
          </w:rPr>
          <w:tab/>
        </w:r>
        <w:r w:rsidR="007D7971" w:rsidRPr="00D371E5">
          <w:rPr>
            <w:rStyle w:val="Hyperlink"/>
          </w:rPr>
          <w:t>Cláusula Trigésima - extinção do contrato</w:t>
        </w:r>
        <w:r w:rsidR="007D7971">
          <w:rPr>
            <w:webHidden/>
          </w:rPr>
          <w:tab/>
        </w:r>
        <w:r>
          <w:rPr>
            <w:webHidden/>
          </w:rPr>
          <w:fldChar w:fldCharType="begin"/>
        </w:r>
        <w:r w:rsidR="007D7971">
          <w:rPr>
            <w:webHidden/>
          </w:rPr>
          <w:instrText xml:space="preserve"> PAGEREF _Toc36215060 \h </w:instrText>
        </w:r>
        <w:r>
          <w:rPr>
            <w:webHidden/>
          </w:rPr>
        </w:r>
        <w:r>
          <w:rPr>
            <w:webHidden/>
          </w:rPr>
          <w:fldChar w:fldCharType="separate"/>
        </w:r>
        <w:r w:rsidR="00D20BF2">
          <w:rPr>
            <w:webHidden/>
          </w:rPr>
          <w:t>56</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61" w:history="1">
        <w:r w:rsidR="007D7971" w:rsidRPr="00D371E5">
          <w:rPr>
            <w:rStyle w:val="Hyperlink"/>
            <w:noProof/>
          </w:rPr>
          <w:t>Extinção de Pleno Direito</w:t>
        </w:r>
        <w:r w:rsidR="007D7971">
          <w:rPr>
            <w:noProof/>
            <w:webHidden/>
          </w:rPr>
          <w:tab/>
        </w:r>
        <w:r>
          <w:rPr>
            <w:noProof/>
            <w:webHidden/>
          </w:rPr>
          <w:fldChar w:fldCharType="begin"/>
        </w:r>
        <w:r w:rsidR="007D7971">
          <w:rPr>
            <w:noProof/>
            <w:webHidden/>
          </w:rPr>
          <w:instrText xml:space="preserve"> PAGEREF _Toc36215061 \h </w:instrText>
        </w:r>
        <w:r>
          <w:rPr>
            <w:noProof/>
            <w:webHidden/>
          </w:rPr>
        </w:r>
        <w:r>
          <w:rPr>
            <w:noProof/>
            <w:webHidden/>
          </w:rPr>
          <w:fldChar w:fldCharType="separate"/>
        </w:r>
        <w:r w:rsidR="00D20BF2">
          <w:rPr>
            <w:noProof/>
            <w:webHidden/>
          </w:rPr>
          <w:t>56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62" w:history="1">
        <w:r w:rsidR="007D7971" w:rsidRPr="00D371E5">
          <w:rPr>
            <w:rStyle w:val="Hyperlink"/>
            <w:noProof/>
          </w:rPr>
          <w:t>Extinção por vontade das Partes: Resilição bilateral e unilateral</w:t>
        </w:r>
        <w:r w:rsidR="007D7971">
          <w:rPr>
            <w:noProof/>
            <w:webHidden/>
          </w:rPr>
          <w:tab/>
        </w:r>
        <w:r>
          <w:rPr>
            <w:noProof/>
            <w:webHidden/>
          </w:rPr>
          <w:fldChar w:fldCharType="begin"/>
        </w:r>
        <w:r w:rsidR="007D7971">
          <w:rPr>
            <w:noProof/>
            <w:webHidden/>
          </w:rPr>
          <w:instrText xml:space="preserve"> PAGEREF _Toc36215062 \h </w:instrText>
        </w:r>
        <w:r>
          <w:rPr>
            <w:noProof/>
            <w:webHidden/>
          </w:rPr>
        </w:r>
        <w:r>
          <w:rPr>
            <w:noProof/>
            <w:webHidden/>
          </w:rPr>
          <w:fldChar w:fldCharType="separate"/>
        </w:r>
        <w:r w:rsidR="00D20BF2">
          <w:rPr>
            <w:noProof/>
            <w:webHidden/>
          </w:rPr>
          <w:t>56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63" w:history="1">
        <w:r w:rsidR="007D7971" w:rsidRPr="00D371E5">
          <w:rPr>
            <w:rStyle w:val="Hyperlink"/>
            <w:noProof/>
          </w:rPr>
          <w:t>Extinção por Inadimplemento Absoluto: Resolução</w:t>
        </w:r>
        <w:r w:rsidR="007D7971">
          <w:rPr>
            <w:noProof/>
            <w:webHidden/>
          </w:rPr>
          <w:tab/>
        </w:r>
        <w:r>
          <w:rPr>
            <w:noProof/>
            <w:webHidden/>
          </w:rPr>
          <w:fldChar w:fldCharType="begin"/>
        </w:r>
        <w:r w:rsidR="007D7971">
          <w:rPr>
            <w:noProof/>
            <w:webHidden/>
          </w:rPr>
          <w:instrText xml:space="preserve"> PAGEREF _Toc36215063 \h </w:instrText>
        </w:r>
        <w:r>
          <w:rPr>
            <w:noProof/>
            <w:webHidden/>
          </w:rPr>
        </w:r>
        <w:r>
          <w:rPr>
            <w:noProof/>
            <w:webHidden/>
          </w:rPr>
          <w:fldChar w:fldCharType="separate"/>
        </w:r>
        <w:r w:rsidR="00D20BF2">
          <w:rPr>
            <w:noProof/>
            <w:webHidden/>
          </w:rPr>
          <w:t>56</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64" w:history="1">
        <w:r w:rsidR="007D7971" w:rsidRPr="00D371E5">
          <w:rPr>
            <w:rStyle w:val="Hyperlink"/>
            <w:noProof/>
          </w:rPr>
          <w:t>Consequências da Extinção</w:t>
        </w:r>
        <w:r w:rsidR="007D7971">
          <w:rPr>
            <w:noProof/>
            <w:webHidden/>
          </w:rPr>
          <w:tab/>
        </w:r>
        <w:r>
          <w:rPr>
            <w:noProof/>
            <w:webHidden/>
          </w:rPr>
          <w:fldChar w:fldCharType="begin"/>
        </w:r>
        <w:r w:rsidR="007D7971">
          <w:rPr>
            <w:noProof/>
            <w:webHidden/>
          </w:rPr>
          <w:instrText xml:space="preserve"> PAGEREF _Toc36215064 \h </w:instrText>
        </w:r>
        <w:r>
          <w:rPr>
            <w:noProof/>
            <w:webHidden/>
          </w:rPr>
        </w:r>
        <w:r>
          <w:rPr>
            <w:noProof/>
            <w:webHidden/>
          </w:rPr>
          <w:fldChar w:fldCharType="separate"/>
        </w:r>
        <w:r w:rsidR="00D20BF2">
          <w:rPr>
            <w:noProof/>
            <w:webHidden/>
          </w:rPr>
          <w:t>57</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65" w:history="1">
        <w:r w:rsidR="007D7971" w:rsidRPr="00D371E5">
          <w:rPr>
            <w:rStyle w:val="Hyperlink"/>
          </w:rPr>
          <w:t>31</w:t>
        </w:r>
        <w:r w:rsidR="007D7971">
          <w:rPr>
            <w:rFonts w:eastAsiaTheme="minorEastAsia" w:cstheme="minorBidi"/>
            <w:smallCaps w:val="0"/>
            <w:sz w:val="22"/>
            <w:szCs w:val="22"/>
          </w:rPr>
          <w:tab/>
        </w:r>
        <w:r w:rsidR="007D7971" w:rsidRPr="00D371E5">
          <w:rPr>
            <w:rStyle w:val="Hyperlink"/>
          </w:rPr>
          <w:t>Cláusula Trigésima Primeira - caso fortuito, força maior e causas similares</w:t>
        </w:r>
        <w:r w:rsidR="007D7971">
          <w:rPr>
            <w:webHidden/>
          </w:rPr>
          <w:tab/>
        </w:r>
        <w:r>
          <w:rPr>
            <w:webHidden/>
          </w:rPr>
          <w:fldChar w:fldCharType="begin"/>
        </w:r>
        <w:r w:rsidR="007D7971">
          <w:rPr>
            <w:webHidden/>
          </w:rPr>
          <w:instrText xml:space="preserve"> PAGEREF _Toc36215065 \h </w:instrText>
        </w:r>
        <w:r>
          <w:rPr>
            <w:webHidden/>
          </w:rPr>
        </w:r>
        <w:r>
          <w:rPr>
            <w:webHidden/>
          </w:rPr>
          <w:fldChar w:fldCharType="separate"/>
        </w:r>
        <w:r w:rsidR="00D20BF2">
          <w:rPr>
            <w:webHidden/>
          </w:rPr>
          <w:t>57</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66" w:history="1">
        <w:r w:rsidR="007D7971" w:rsidRPr="00D371E5">
          <w:rPr>
            <w:rStyle w:val="Hyperlink"/>
            <w:noProof/>
          </w:rPr>
          <w:t>Exoneração Total ou Parcial</w:t>
        </w:r>
        <w:r w:rsidR="007D7971">
          <w:rPr>
            <w:noProof/>
            <w:webHidden/>
          </w:rPr>
          <w:tab/>
        </w:r>
        <w:r>
          <w:rPr>
            <w:noProof/>
            <w:webHidden/>
          </w:rPr>
          <w:fldChar w:fldCharType="begin"/>
        </w:r>
        <w:r w:rsidR="007D7971">
          <w:rPr>
            <w:noProof/>
            <w:webHidden/>
          </w:rPr>
          <w:instrText xml:space="preserve"> PAGEREF _Toc36215066 \h </w:instrText>
        </w:r>
        <w:r>
          <w:rPr>
            <w:noProof/>
            <w:webHidden/>
          </w:rPr>
        </w:r>
        <w:r>
          <w:rPr>
            <w:noProof/>
            <w:webHidden/>
          </w:rPr>
          <w:fldChar w:fldCharType="separate"/>
        </w:r>
        <w:r w:rsidR="00D20BF2">
          <w:rPr>
            <w:noProof/>
            <w:webHidden/>
          </w:rPr>
          <w:t>57</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67" w:history="1">
        <w:r w:rsidR="007D7971" w:rsidRPr="00D371E5">
          <w:rPr>
            <w:rStyle w:val="Hyperlink"/>
            <w:noProof/>
          </w:rPr>
          <w:t>Alteração, Suspensão e Extinção do Contrato</w:t>
        </w:r>
        <w:r w:rsidR="007D7971">
          <w:rPr>
            <w:noProof/>
            <w:webHidden/>
          </w:rPr>
          <w:tab/>
        </w:r>
        <w:r>
          <w:rPr>
            <w:noProof/>
            <w:webHidden/>
          </w:rPr>
          <w:fldChar w:fldCharType="begin"/>
        </w:r>
        <w:r w:rsidR="007D7971">
          <w:rPr>
            <w:noProof/>
            <w:webHidden/>
          </w:rPr>
          <w:instrText xml:space="preserve"> PAGEREF _Toc36215067 \h </w:instrText>
        </w:r>
        <w:r>
          <w:rPr>
            <w:noProof/>
            <w:webHidden/>
          </w:rPr>
        </w:r>
        <w:r>
          <w:rPr>
            <w:noProof/>
            <w:webHidden/>
          </w:rPr>
          <w:fldChar w:fldCharType="separate"/>
        </w:r>
        <w:r w:rsidR="00D20BF2">
          <w:rPr>
            <w:noProof/>
            <w:webHidden/>
          </w:rPr>
          <w:t>58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68" w:history="1">
        <w:r w:rsidR="007D7971" w:rsidRPr="00D371E5">
          <w:rPr>
            <w:rStyle w:val="Hyperlink"/>
            <w:noProof/>
          </w:rPr>
          <w:t>Licenciamento Ambiental</w:t>
        </w:r>
        <w:r w:rsidR="007D7971">
          <w:rPr>
            <w:noProof/>
            <w:webHidden/>
          </w:rPr>
          <w:tab/>
        </w:r>
        <w:r>
          <w:rPr>
            <w:noProof/>
            <w:webHidden/>
          </w:rPr>
          <w:fldChar w:fldCharType="begin"/>
        </w:r>
        <w:r w:rsidR="007D7971">
          <w:rPr>
            <w:noProof/>
            <w:webHidden/>
          </w:rPr>
          <w:instrText xml:space="preserve"> PAGEREF _Toc36215068 \h </w:instrText>
        </w:r>
        <w:r>
          <w:rPr>
            <w:noProof/>
            <w:webHidden/>
          </w:rPr>
        </w:r>
        <w:r>
          <w:rPr>
            <w:noProof/>
            <w:webHidden/>
          </w:rPr>
          <w:fldChar w:fldCharType="separate"/>
        </w:r>
        <w:r w:rsidR="00D20BF2">
          <w:rPr>
            <w:noProof/>
            <w:webHidden/>
          </w:rPr>
          <w:t>58</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69" w:history="1">
        <w:r w:rsidR="007D7971" w:rsidRPr="00D371E5">
          <w:rPr>
            <w:rStyle w:val="Hyperlink"/>
            <w:noProof/>
          </w:rPr>
          <w:t>Perdas</w:t>
        </w:r>
        <w:r w:rsidR="007D7971">
          <w:rPr>
            <w:noProof/>
            <w:webHidden/>
          </w:rPr>
          <w:tab/>
        </w:r>
        <w:r>
          <w:rPr>
            <w:noProof/>
            <w:webHidden/>
          </w:rPr>
          <w:fldChar w:fldCharType="begin"/>
        </w:r>
        <w:r w:rsidR="007D7971">
          <w:rPr>
            <w:noProof/>
            <w:webHidden/>
          </w:rPr>
          <w:instrText xml:space="preserve"> PAGEREF _Toc36215069 \h </w:instrText>
        </w:r>
        <w:r>
          <w:rPr>
            <w:noProof/>
            <w:webHidden/>
          </w:rPr>
        </w:r>
        <w:r>
          <w:rPr>
            <w:noProof/>
            <w:webHidden/>
          </w:rPr>
          <w:fldChar w:fldCharType="separate"/>
        </w:r>
        <w:r w:rsidR="00D20BF2">
          <w:rPr>
            <w:noProof/>
            <w:webHidden/>
          </w:rPr>
          <w:t>59</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70" w:history="1">
        <w:r w:rsidR="007D7971" w:rsidRPr="00D371E5">
          <w:rPr>
            <w:rStyle w:val="Hyperlink"/>
          </w:rPr>
          <w:t>32</w:t>
        </w:r>
        <w:r w:rsidR="007D7971">
          <w:rPr>
            <w:rFonts w:eastAsiaTheme="minorEastAsia" w:cstheme="minorBidi"/>
            <w:smallCaps w:val="0"/>
            <w:sz w:val="22"/>
            <w:szCs w:val="22"/>
          </w:rPr>
          <w:tab/>
        </w:r>
        <w:r w:rsidR="007D7971" w:rsidRPr="00D371E5">
          <w:rPr>
            <w:rStyle w:val="Hyperlink"/>
          </w:rPr>
          <w:t>Cláusula Trigésima Segunda - confidencialidade</w:t>
        </w:r>
        <w:r w:rsidR="007D7971">
          <w:rPr>
            <w:webHidden/>
          </w:rPr>
          <w:tab/>
        </w:r>
        <w:r>
          <w:rPr>
            <w:webHidden/>
          </w:rPr>
          <w:fldChar w:fldCharType="begin"/>
        </w:r>
        <w:r w:rsidR="007D7971">
          <w:rPr>
            <w:webHidden/>
          </w:rPr>
          <w:instrText xml:space="preserve"> PAGEREF _Toc36215070 \h </w:instrText>
        </w:r>
        <w:r>
          <w:rPr>
            <w:webHidden/>
          </w:rPr>
        </w:r>
        <w:r>
          <w:rPr>
            <w:webHidden/>
          </w:rPr>
          <w:fldChar w:fldCharType="separate"/>
        </w:r>
        <w:r w:rsidR="00D20BF2">
          <w:rPr>
            <w:webHidden/>
          </w:rPr>
          <w:t>59</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71" w:history="1">
        <w:r w:rsidR="007D7971" w:rsidRPr="00D371E5">
          <w:rPr>
            <w:rStyle w:val="Hyperlink"/>
            <w:noProof/>
          </w:rPr>
          <w:t>Obrigação do Concessionário</w:t>
        </w:r>
        <w:r w:rsidR="007D7971">
          <w:rPr>
            <w:noProof/>
            <w:webHidden/>
          </w:rPr>
          <w:tab/>
        </w:r>
        <w:r>
          <w:rPr>
            <w:noProof/>
            <w:webHidden/>
          </w:rPr>
          <w:fldChar w:fldCharType="begin"/>
        </w:r>
        <w:r w:rsidR="007D7971">
          <w:rPr>
            <w:noProof/>
            <w:webHidden/>
          </w:rPr>
          <w:instrText xml:space="preserve"> PAGEREF _Toc36215071 \h </w:instrText>
        </w:r>
        <w:r>
          <w:rPr>
            <w:noProof/>
            <w:webHidden/>
          </w:rPr>
        </w:r>
        <w:r>
          <w:rPr>
            <w:noProof/>
            <w:webHidden/>
          </w:rPr>
          <w:fldChar w:fldCharType="separate"/>
        </w:r>
        <w:r w:rsidR="00D20BF2">
          <w:rPr>
            <w:noProof/>
            <w:webHidden/>
          </w:rPr>
          <w:t>59</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72" w:history="1">
        <w:r w:rsidR="007D7971" w:rsidRPr="00D371E5">
          <w:rPr>
            <w:rStyle w:val="Hyperlink"/>
            <w:noProof/>
          </w:rPr>
          <w:t>Compromisso da ANP</w:t>
        </w:r>
        <w:r w:rsidR="007D7971">
          <w:rPr>
            <w:noProof/>
            <w:webHidden/>
          </w:rPr>
          <w:tab/>
        </w:r>
        <w:r>
          <w:rPr>
            <w:noProof/>
            <w:webHidden/>
          </w:rPr>
          <w:fldChar w:fldCharType="begin"/>
        </w:r>
        <w:r w:rsidR="007D7971">
          <w:rPr>
            <w:noProof/>
            <w:webHidden/>
          </w:rPr>
          <w:instrText xml:space="preserve"> PAGEREF _Toc36215072 \h </w:instrText>
        </w:r>
        <w:r>
          <w:rPr>
            <w:noProof/>
            <w:webHidden/>
          </w:rPr>
        </w:r>
        <w:r>
          <w:rPr>
            <w:noProof/>
            <w:webHidden/>
          </w:rPr>
          <w:fldChar w:fldCharType="separate"/>
        </w:r>
        <w:r w:rsidR="00D20BF2">
          <w:rPr>
            <w:noProof/>
            <w:webHidden/>
          </w:rPr>
          <w:t>60</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73" w:history="1">
        <w:r w:rsidR="007D7971" w:rsidRPr="00D371E5">
          <w:rPr>
            <w:rStyle w:val="Hyperlink"/>
          </w:rPr>
          <w:t>33</w:t>
        </w:r>
        <w:r w:rsidR="007D7971">
          <w:rPr>
            <w:rFonts w:eastAsiaTheme="minorEastAsia" w:cstheme="minorBidi"/>
            <w:smallCaps w:val="0"/>
            <w:sz w:val="22"/>
            <w:szCs w:val="22"/>
          </w:rPr>
          <w:tab/>
        </w:r>
        <w:r w:rsidR="007D7971" w:rsidRPr="00D371E5">
          <w:rPr>
            <w:rStyle w:val="Hyperlink"/>
          </w:rPr>
          <w:t>Cláusula Trigésima Terceira - notificações, solicitações, comunicações e relatórios</w:t>
        </w:r>
        <w:r w:rsidR="007D7971">
          <w:rPr>
            <w:webHidden/>
          </w:rPr>
          <w:tab/>
        </w:r>
        <w:r>
          <w:rPr>
            <w:webHidden/>
          </w:rPr>
          <w:fldChar w:fldCharType="begin"/>
        </w:r>
        <w:r w:rsidR="007D7971">
          <w:rPr>
            <w:webHidden/>
          </w:rPr>
          <w:instrText xml:space="preserve"> PAGEREF _Toc36215073 \h </w:instrText>
        </w:r>
        <w:r>
          <w:rPr>
            <w:webHidden/>
          </w:rPr>
        </w:r>
        <w:r>
          <w:rPr>
            <w:webHidden/>
          </w:rPr>
          <w:fldChar w:fldCharType="separate"/>
        </w:r>
        <w:r w:rsidR="00D20BF2">
          <w:rPr>
            <w:webHidden/>
          </w:rPr>
          <w:t>61</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74" w:history="1">
        <w:r w:rsidR="007D7971" w:rsidRPr="00D371E5">
          <w:rPr>
            <w:rStyle w:val="Hyperlink"/>
            <w:noProof/>
          </w:rPr>
          <w:t>Notificações, Solicitações, Planos, Programas, Relatórios e outras Comunicações</w:t>
        </w:r>
        <w:r w:rsidR="007D7971">
          <w:rPr>
            <w:noProof/>
            <w:webHidden/>
          </w:rPr>
          <w:tab/>
        </w:r>
        <w:r>
          <w:rPr>
            <w:noProof/>
            <w:webHidden/>
          </w:rPr>
          <w:fldChar w:fldCharType="begin"/>
        </w:r>
        <w:r w:rsidR="007D7971">
          <w:rPr>
            <w:noProof/>
            <w:webHidden/>
          </w:rPr>
          <w:instrText xml:space="preserve"> PAGEREF _Toc36215074 \h </w:instrText>
        </w:r>
        <w:r>
          <w:rPr>
            <w:noProof/>
            <w:webHidden/>
          </w:rPr>
        </w:r>
        <w:r>
          <w:rPr>
            <w:noProof/>
            <w:webHidden/>
          </w:rPr>
          <w:fldChar w:fldCharType="separate"/>
        </w:r>
        <w:r w:rsidR="00D20BF2">
          <w:rPr>
            <w:noProof/>
            <w:webHidden/>
          </w:rPr>
          <w:t>61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75" w:history="1">
        <w:r w:rsidR="007D7971" w:rsidRPr="00D371E5">
          <w:rPr>
            <w:rStyle w:val="Hyperlink"/>
            <w:noProof/>
          </w:rPr>
          <w:t>Endereços</w:t>
        </w:r>
        <w:r w:rsidR="007D7971">
          <w:rPr>
            <w:noProof/>
            <w:webHidden/>
          </w:rPr>
          <w:tab/>
        </w:r>
        <w:r>
          <w:rPr>
            <w:noProof/>
            <w:webHidden/>
          </w:rPr>
          <w:fldChar w:fldCharType="begin"/>
        </w:r>
        <w:r w:rsidR="007D7971">
          <w:rPr>
            <w:noProof/>
            <w:webHidden/>
          </w:rPr>
          <w:instrText xml:space="preserve"> PAGEREF _Toc36215075 \h </w:instrText>
        </w:r>
        <w:r>
          <w:rPr>
            <w:noProof/>
            <w:webHidden/>
          </w:rPr>
        </w:r>
        <w:r>
          <w:rPr>
            <w:noProof/>
            <w:webHidden/>
          </w:rPr>
          <w:fldChar w:fldCharType="separate"/>
        </w:r>
        <w:r w:rsidR="00D20BF2">
          <w:rPr>
            <w:noProof/>
            <w:webHidden/>
          </w:rPr>
          <w:t>61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76" w:history="1">
        <w:r w:rsidR="007D7971" w:rsidRPr="00D371E5">
          <w:rPr>
            <w:rStyle w:val="Hyperlink"/>
            <w:noProof/>
          </w:rPr>
          <w:t>Validade e Eficácia</w:t>
        </w:r>
        <w:r w:rsidR="007D7971">
          <w:rPr>
            <w:noProof/>
            <w:webHidden/>
          </w:rPr>
          <w:tab/>
        </w:r>
        <w:r>
          <w:rPr>
            <w:noProof/>
            <w:webHidden/>
          </w:rPr>
          <w:fldChar w:fldCharType="begin"/>
        </w:r>
        <w:r w:rsidR="007D7971">
          <w:rPr>
            <w:noProof/>
            <w:webHidden/>
          </w:rPr>
          <w:instrText xml:space="preserve"> PAGEREF _Toc36215076 \h </w:instrText>
        </w:r>
        <w:r>
          <w:rPr>
            <w:noProof/>
            <w:webHidden/>
          </w:rPr>
        </w:r>
        <w:r>
          <w:rPr>
            <w:noProof/>
            <w:webHidden/>
          </w:rPr>
          <w:fldChar w:fldCharType="separate"/>
        </w:r>
        <w:r w:rsidR="00D20BF2">
          <w:rPr>
            <w:noProof/>
            <w:webHidden/>
          </w:rPr>
          <w:t>61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77" w:history="1">
        <w:r w:rsidR="007D7971" w:rsidRPr="00D371E5">
          <w:rPr>
            <w:rStyle w:val="Hyperlink"/>
            <w:noProof/>
          </w:rPr>
          <w:t>Alterações dos Atos Constitutivos</w:t>
        </w:r>
        <w:r w:rsidR="007D7971">
          <w:rPr>
            <w:noProof/>
            <w:webHidden/>
          </w:rPr>
          <w:tab/>
        </w:r>
        <w:r>
          <w:rPr>
            <w:noProof/>
            <w:webHidden/>
          </w:rPr>
          <w:fldChar w:fldCharType="begin"/>
        </w:r>
        <w:r w:rsidR="007D7971">
          <w:rPr>
            <w:noProof/>
            <w:webHidden/>
          </w:rPr>
          <w:instrText xml:space="preserve"> PAGEREF _Toc36215077 \h </w:instrText>
        </w:r>
        <w:r>
          <w:rPr>
            <w:noProof/>
            <w:webHidden/>
          </w:rPr>
        </w:r>
        <w:r>
          <w:rPr>
            <w:noProof/>
            <w:webHidden/>
          </w:rPr>
          <w:fldChar w:fldCharType="separate"/>
        </w:r>
        <w:r w:rsidR="00D20BF2">
          <w:rPr>
            <w:noProof/>
            <w:webHidden/>
          </w:rPr>
          <w:t>61</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78" w:history="1">
        <w:r w:rsidR="007D7971" w:rsidRPr="00D371E5">
          <w:rPr>
            <w:rStyle w:val="Hyperlink"/>
          </w:rPr>
          <w:t>34</w:t>
        </w:r>
        <w:r w:rsidR="007D7971">
          <w:rPr>
            <w:rFonts w:eastAsiaTheme="minorEastAsia" w:cstheme="minorBidi"/>
            <w:smallCaps w:val="0"/>
            <w:sz w:val="22"/>
            <w:szCs w:val="22"/>
          </w:rPr>
          <w:tab/>
        </w:r>
        <w:r w:rsidR="007D7971" w:rsidRPr="00D371E5">
          <w:rPr>
            <w:rStyle w:val="Hyperlink"/>
          </w:rPr>
          <w:t>Cláusula Trigésima Quarta - regime jurídico</w:t>
        </w:r>
        <w:r w:rsidR="007D7971">
          <w:rPr>
            <w:webHidden/>
          </w:rPr>
          <w:tab/>
        </w:r>
        <w:r>
          <w:rPr>
            <w:webHidden/>
          </w:rPr>
          <w:fldChar w:fldCharType="begin"/>
        </w:r>
        <w:r w:rsidR="007D7971">
          <w:rPr>
            <w:webHidden/>
          </w:rPr>
          <w:instrText xml:space="preserve"> PAGEREF _Toc36215078 \h </w:instrText>
        </w:r>
        <w:r>
          <w:rPr>
            <w:webHidden/>
          </w:rPr>
        </w:r>
        <w:r>
          <w:rPr>
            <w:webHidden/>
          </w:rPr>
          <w:fldChar w:fldCharType="separate"/>
        </w:r>
        <w:r w:rsidR="00D20BF2">
          <w:rPr>
            <w:webHidden/>
          </w:rPr>
          <w:t>61</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79" w:history="1">
        <w:r w:rsidR="007D7971" w:rsidRPr="00D371E5">
          <w:rPr>
            <w:rStyle w:val="Hyperlink"/>
            <w:noProof/>
          </w:rPr>
          <w:t>Lei Aplicável</w:t>
        </w:r>
        <w:r w:rsidR="007D7971">
          <w:rPr>
            <w:noProof/>
            <w:webHidden/>
          </w:rPr>
          <w:tab/>
        </w:r>
        <w:r>
          <w:rPr>
            <w:noProof/>
            <w:webHidden/>
          </w:rPr>
          <w:fldChar w:fldCharType="begin"/>
        </w:r>
        <w:r w:rsidR="007D7971">
          <w:rPr>
            <w:noProof/>
            <w:webHidden/>
          </w:rPr>
          <w:instrText xml:space="preserve"> PAGEREF _Toc36215079 \h </w:instrText>
        </w:r>
        <w:r>
          <w:rPr>
            <w:noProof/>
            <w:webHidden/>
          </w:rPr>
        </w:r>
        <w:r>
          <w:rPr>
            <w:noProof/>
            <w:webHidden/>
          </w:rPr>
          <w:fldChar w:fldCharType="separate"/>
        </w:r>
        <w:r w:rsidR="00D20BF2">
          <w:rPr>
            <w:noProof/>
            <w:webHidden/>
          </w:rPr>
          <w:t>61</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0" w:history="1">
        <w:r w:rsidR="007D7971" w:rsidRPr="00D371E5">
          <w:rPr>
            <w:rStyle w:val="Hyperlink"/>
            <w:noProof/>
          </w:rPr>
          <w:t>Conciliação</w:t>
        </w:r>
        <w:r w:rsidR="007D7971">
          <w:rPr>
            <w:noProof/>
            <w:webHidden/>
          </w:rPr>
          <w:tab/>
        </w:r>
        <w:r>
          <w:rPr>
            <w:noProof/>
            <w:webHidden/>
          </w:rPr>
          <w:fldChar w:fldCharType="begin"/>
        </w:r>
        <w:r w:rsidR="007D7971">
          <w:rPr>
            <w:noProof/>
            <w:webHidden/>
          </w:rPr>
          <w:instrText xml:space="preserve"> PAGEREF _Toc36215080 \h </w:instrText>
        </w:r>
        <w:r>
          <w:rPr>
            <w:noProof/>
            <w:webHidden/>
          </w:rPr>
        </w:r>
        <w:r>
          <w:rPr>
            <w:noProof/>
            <w:webHidden/>
          </w:rPr>
          <w:fldChar w:fldCharType="separate"/>
        </w:r>
        <w:r w:rsidR="00D20BF2">
          <w:rPr>
            <w:noProof/>
            <w:webHidden/>
          </w:rPr>
          <w:t>62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1" w:history="1">
        <w:r w:rsidR="007D7971" w:rsidRPr="00D371E5">
          <w:rPr>
            <w:rStyle w:val="Hyperlink"/>
            <w:noProof/>
          </w:rPr>
          <w:t>Mediação</w:t>
        </w:r>
        <w:r w:rsidR="007D7971">
          <w:rPr>
            <w:noProof/>
            <w:webHidden/>
          </w:rPr>
          <w:tab/>
        </w:r>
        <w:r>
          <w:rPr>
            <w:noProof/>
            <w:webHidden/>
          </w:rPr>
          <w:fldChar w:fldCharType="begin"/>
        </w:r>
        <w:r w:rsidR="007D7971">
          <w:rPr>
            <w:noProof/>
            <w:webHidden/>
          </w:rPr>
          <w:instrText xml:space="preserve"> PAGEREF _Toc36215081 \h </w:instrText>
        </w:r>
        <w:r>
          <w:rPr>
            <w:noProof/>
            <w:webHidden/>
          </w:rPr>
        </w:r>
        <w:r>
          <w:rPr>
            <w:noProof/>
            <w:webHidden/>
          </w:rPr>
          <w:fldChar w:fldCharType="separate"/>
        </w:r>
        <w:r w:rsidR="00D20BF2">
          <w:rPr>
            <w:noProof/>
            <w:webHidden/>
          </w:rPr>
          <w:t>62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2" w:history="1">
        <w:r w:rsidR="007D7971" w:rsidRPr="00D371E5">
          <w:rPr>
            <w:rStyle w:val="Hyperlink"/>
            <w:noProof/>
          </w:rPr>
          <w:t>Perito independente</w:t>
        </w:r>
        <w:r w:rsidR="007D7971">
          <w:rPr>
            <w:noProof/>
            <w:webHidden/>
          </w:rPr>
          <w:tab/>
        </w:r>
        <w:r>
          <w:rPr>
            <w:noProof/>
            <w:webHidden/>
          </w:rPr>
          <w:fldChar w:fldCharType="begin"/>
        </w:r>
        <w:r w:rsidR="007D7971">
          <w:rPr>
            <w:noProof/>
            <w:webHidden/>
          </w:rPr>
          <w:instrText xml:space="preserve"> PAGEREF _Toc36215082 \h </w:instrText>
        </w:r>
        <w:r>
          <w:rPr>
            <w:noProof/>
            <w:webHidden/>
          </w:rPr>
        </w:r>
        <w:r>
          <w:rPr>
            <w:noProof/>
            <w:webHidden/>
          </w:rPr>
          <w:fldChar w:fldCharType="separate"/>
        </w:r>
        <w:r w:rsidR="00D20BF2">
          <w:rPr>
            <w:noProof/>
            <w:webHidden/>
          </w:rPr>
          <w:t>62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3" w:history="1">
        <w:r w:rsidR="007D7971" w:rsidRPr="00D371E5">
          <w:rPr>
            <w:rStyle w:val="Hyperlink"/>
            <w:noProof/>
          </w:rPr>
          <w:t>Arbitragem</w:t>
        </w:r>
        <w:r w:rsidR="007D7971">
          <w:rPr>
            <w:noProof/>
            <w:webHidden/>
          </w:rPr>
          <w:tab/>
        </w:r>
        <w:r>
          <w:rPr>
            <w:noProof/>
            <w:webHidden/>
          </w:rPr>
          <w:fldChar w:fldCharType="begin"/>
        </w:r>
        <w:r w:rsidR="007D7971">
          <w:rPr>
            <w:noProof/>
            <w:webHidden/>
          </w:rPr>
          <w:instrText xml:space="preserve"> PAGEREF _Toc36215083 \h </w:instrText>
        </w:r>
        <w:r>
          <w:rPr>
            <w:noProof/>
            <w:webHidden/>
          </w:rPr>
        </w:r>
        <w:r>
          <w:rPr>
            <w:noProof/>
            <w:webHidden/>
          </w:rPr>
          <w:fldChar w:fldCharType="separate"/>
        </w:r>
        <w:r w:rsidR="00D20BF2">
          <w:rPr>
            <w:noProof/>
            <w:webHidden/>
          </w:rPr>
          <w:t>62</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4" w:history="1">
        <w:r w:rsidR="007D7971" w:rsidRPr="00D371E5">
          <w:rPr>
            <w:rStyle w:val="Hyperlink"/>
            <w:noProof/>
          </w:rPr>
          <w:t>Foro</w:t>
        </w:r>
        <w:r w:rsidR="007D7971">
          <w:rPr>
            <w:noProof/>
            <w:webHidden/>
          </w:rPr>
          <w:tab/>
        </w:r>
        <w:r>
          <w:rPr>
            <w:noProof/>
            <w:webHidden/>
          </w:rPr>
          <w:fldChar w:fldCharType="begin"/>
        </w:r>
        <w:r w:rsidR="007D7971">
          <w:rPr>
            <w:noProof/>
            <w:webHidden/>
          </w:rPr>
          <w:instrText xml:space="preserve"> PAGEREF _Toc36215084 \h </w:instrText>
        </w:r>
        <w:r>
          <w:rPr>
            <w:noProof/>
            <w:webHidden/>
          </w:rPr>
        </w:r>
        <w:r>
          <w:rPr>
            <w:noProof/>
            <w:webHidden/>
          </w:rPr>
          <w:fldChar w:fldCharType="separate"/>
        </w:r>
        <w:r w:rsidR="00D20BF2">
          <w:rPr>
            <w:noProof/>
            <w:webHidden/>
          </w:rPr>
          <w:t>64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5" w:history="1">
        <w:r w:rsidR="007D7971" w:rsidRPr="00D371E5">
          <w:rPr>
            <w:rStyle w:val="Hyperlink"/>
            <w:noProof/>
          </w:rPr>
          <w:t>Suspensão de Atividades</w:t>
        </w:r>
        <w:r w:rsidR="007D7971">
          <w:rPr>
            <w:noProof/>
            <w:webHidden/>
          </w:rPr>
          <w:tab/>
        </w:r>
        <w:r>
          <w:rPr>
            <w:noProof/>
            <w:webHidden/>
          </w:rPr>
          <w:fldChar w:fldCharType="begin"/>
        </w:r>
        <w:r w:rsidR="007D7971">
          <w:rPr>
            <w:noProof/>
            <w:webHidden/>
          </w:rPr>
          <w:instrText xml:space="preserve"> PAGEREF _Toc36215085 \h </w:instrText>
        </w:r>
        <w:r>
          <w:rPr>
            <w:noProof/>
            <w:webHidden/>
          </w:rPr>
        </w:r>
        <w:r>
          <w:rPr>
            <w:noProof/>
            <w:webHidden/>
          </w:rPr>
          <w:fldChar w:fldCharType="separate"/>
        </w:r>
        <w:r w:rsidR="00D20BF2">
          <w:rPr>
            <w:noProof/>
            <w:webHidden/>
          </w:rPr>
          <w:t>64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6" w:history="1">
        <w:r w:rsidR="007D7971" w:rsidRPr="00D371E5">
          <w:rPr>
            <w:rStyle w:val="Hyperlink"/>
            <w:noProof/>
          </w:rPr>
          <w:t>Justificativas</w:t>
        </w:r>
        <w:r w:rsidR="007D7971">
          <w:rPr>
            <w:noProof/>
            <w:webHidden/>
          </w:rPr>
          <w:tab/>
        </w:r>
        <w:r>
          <w:rPr>
            <w:noProof/>
            <w:webHidden/>
          </w:rPr>
          <w:fldChar w:fldCharType="begin"/>
        </w:r>
        <w:r w:rsidR="007D7971">
          <w:rPr>
            <w:noProof/>
            <w:webHidden/>
          </w:rPr>
          <w:instrText xml:space="preserve"> PAGEREF _Toc36215086 \h </w:instrText>
        </w:r>
        <w:r>
          <w:rPr>
            <w:noProof/>
            <w:webHidden/>
          </w:rPr>
        </w:r>
        <w:r>
          <w:rPr>
            <w:noProof/>
            <w:webHidden/>
          </w:rPr>
          <w:fldChar w:fldCharType="separate"/>
        </w:r>
        <w:r w:rsidR="00D20BF2">
          <w:rPr>
            <w:noProof/>
            <w:webHidden/>
          </w:rPr>
          <w:t>64</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87" w:history="1">
        <w:r w:rsidR="007D7971" w:rsidRPr="00D371E5">
          <w:rPr>
            <w:rStyle w:val="Hyperlink"/>
            <w:noProof/>
          </w:rPr>
          <w:t>Aplicação Continuada</w:t>
        </w:r>
        <w:r w:rsidR="007D7971">
          <w:rPr>
            <w:noProof/>
            <w:webHidden/>
          </w:rPr>
          <w:tab/>
        </w:r>
        <w:r>
          <w:rPr>
            <w:noProof/>
            <w:webHidden/>
          </w:rPr>
          <w:fldChar w:fldCharType="begin"/>
        </w:r>
        <w:r w:rsidR="007D7971">
          <w:rPr>
            <w:noProof/>
            <w:webHidden/>
          </w:rPr>
          <w:instrText xml:space="preserve"> PAGEREF _Toc36215087 \h </w:instrText>
        </w:r>
        <w:r>
          <w:rPr>
            <w:noProof/>
            <w:webHidden/>
          </w:rPr>
        </w:r>
        <w:r>
          <w:rPr>
            <w:noProof/>
            <w:webHidden/>
          </w:rPr>
          <w:fldChar w:fldCharType="separate"/>
        </w:r>
        <w:r w:rsidR="00D20BF2">
          <w:rPr>
            <w:noProof/>
            <w:webHidden/>
          </w:rPr>
          <w:t>64</w:t>
        </w:r>
        <w:r>
          <w:rPr>
            <w:noProof/>
            <w:webHidden/>
          </w:rPr>
          <w:fldChar w:fldCharType="end"/>
        </w:r>
      </w:hyperlink>
    </w:p>
    <w:p w:rsidR="007D7971" w:rsidRDefault="00030FE6">
      <w:pPr>
        <w:pStyle w:val="Sumrio2"/>
        <w:rPr>
          <w:rFonts w:eastAsiaTheme="minorEastAsia" w:cstheme="minorBidi"/>
          <w:smallCaps w:val="0"/>
          <w:sz w:val="22"/>
          <w:szCs w:val="22"/>
        </w:rPr>
      </w:pPr>
      <w:hyperlink w:anchor="_Toc36215088" w:history="1">
        <w:r w:rsidR="007D7971" w:rsidRPr="00D371E5">
          <w:rPr>
            <w:rStyle w:val="Hyperlink"/>
          </w:rPr>
          <w:t>35</w:t>
        </w:r>
        <w:r w:rsidR="007D7971">
          <w:rPr>
            <w:rFonts w:eastAsiaTheme="minorEastAsia" w:cstheme="minorBidi"/>
            <w:smallCaps w:val="0"/>
            <w:sz w:val="22"/>
            <w:szCs w:val="22"/>
          </w:rPr>
          <w:tab/>
        </w:r>
        <w:r w:rsidR="007D7971" w:rsidRPr="00D371E5">
          <w:rPr>
            <w:rStyle w:val="Hyperlink"/>
          </w:rPr>
          <w:t>Cláusula Trigésima Quinta - disposições finais</w:t>
        </w:r>
        <w:r w:rsidR="007D7971">
          <w:rPr>
            <w:webHidden/>
          </w:rPr>
          <w:tab/>
        </w:r>
        <w:r>
          <w:rPr>
            <w:webHidden/>
          </w:rPr>
          <w:fldChar w:fldCharType="begin"/>
        </w:r>
        <w:r w:rsidR="007D7971">
          <w:rPr>
            <w:webHidden/>
          </w:rPr>
          <w:instrText xml:space="preserve"> PAGEREF _Toc36215088 \h </w:instrText>
        </w:r>
        <w:r>
          <w:rPr>
            <w:webHidden/>
          </w:rPr>
        </w:r>
        <w:r>
          <w:rPr>
            <w:webHidden/>
          </w:rPr>
          <w:fldChar w:fldCharType="separate"/>
        </w:r>
        <w:r w:rsidR="00D20BF2">
          <w:rPr>
            <w:webHidden/>
          </w:rPr>
          <w:t>65</w:t>
        </w:r>
        <w:r>
          <w:rPr>
            <w:webHidden/>
          </w:rPr>
          <w:fldChar w:fldCharType="end"/>
        </w:r>
      </w:hyperlink>
    </w:p>
    <w:p w:rsidR="007D7971" w:rsidRDefault="00030FE6">
      <w:pPr>
        <w:pStyle w:val="Sumrio3"/>
        <w:rPr>
          <w:rFonts w:eastAsiaTheme="minorEastAsia" w:cstheme="minorBidi"/>
          <w:i w:val="0"/>
          <w:iCs w:val="0"/>
          <w:noProof/>
          <w:sz w:val="22"/>
          <w:szCs w:val="22"/>
        </w:rPr>
      </w:pPr>
      <w:hyperlink w:anchor="_Toc36215089" w:history="1">
        <w:r w:rsidR="007D7971" w:rsidRPr="00D371E5">
          <w:rPr>
            <w:rStyle w:val="Hyperlink"/>
            <w:noProof/>
          </w:rPr>
          <w:t>Execução do Contrato</w:t>
        </w:r>
        <w:r w:rsidR="007D7971">
          <w:rPr>
            <w:noProof/>
            <w:webHidden/>
          </w:rPr>
          <w:tab/>
        </w:r>
        <w:r>
          <w:rPr>
            <w:noProof/>
            <w:webHidden/>
          </w:rPr>
          <w:fldChar w:fldCharType="begin"/>
        </w:r>
        <w:r w:rsidR="007D7971">
          <w:rPr>
            <w:noProof/>
            <w:webHidden/>
          </w:rPr>
          <w:instrText xml:space="preserve"> PAGEREF _Toc36215089 \h </w:instrText>
        </w:r>
        <w:r>
          <w:rPr>
            <w:noProof/>
            <w:webHidden/>
          </w:rPr>
        </w:r>
        <w:r>
          <w:rPr>
            <w:noProof/>
            <w:webHidden/>
          </w:rPr>
          <w:fldChar w:fldCharType="separate"/>
        </w:r>
        <w:r w:rsidR="00D20BF2">
          <w:rPr>
            <w:noProof/>
            <w:webHidden/>
          </w:rPr>
          <w:t>65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90" w:history="1">
        <w:r w:rsidR="007D7971" w:rsidRPr="00D371E5">
          <w:rPr>
            <w:rStyle w:val="Hyperlink"/>
            <w:noProof/>
          </w:rPr>
          <w:t>Modificações e Aditivos</w:t>
        </w:r>
        <w:r w:rsidR="007D7971">
          <w:rPr>
            <w:noProof/>
            <w:webHidden/>
          </w:rPr>
          <w:tab/>
        </w:r>
        <w:r>
          <w:rPr>
            <w:noProof/>
            <w:webHidden/>
          </w:rPr>
          <w:fldChar w:fldCharType="begin"/>
        </w:r>
        <w:r w:rsidR="007D7971">
          <w:rPr>
            <w:noProof/>
            <w:webHidden/>
          </w:rPr>
          <w:instrText xml:space="preserve"> PAGEREF _Toc36215090 \h </w:instrText>
        </w:r>
        <w:r>
          <w:rPr>
            <w:noProof/>
            <w:webHidden/>
          </w:rPr>
        </w:r>
        <w:r>
          <w:rPr>
            <w:noProof/>
            <w:webHidden/>
          </w:rPr>
          <w:fldChar w:fldCharType="separate"/>
        </w:r>
        <w:r w:rsidR="00D20BF2">
          <w:rPr>
            <w:noProof/>
            <w:webHidden/>
          </w:rPr>
          <w:t>65</w:t>
        </w:r>
        <w:r>
          <w:rPr>
            <w:noProof/>
            <w:webHidden/>
          </w:rPr>
          <w:fldChar w:fldCharType="end"/>
        </w:r>
      </w:hyperlink>
    </w:p>
    <w:p w:rsidR="007D7971" w:rsidRDefault="00030FE6">
      <w:pPr>
        <w:pStyle w:val="Sumrio3"/>
        <w:rPr>
          <w:rFonts w:eastAsiaTheme="minorEastAsia" w:cstheme="minorBidi"/>
          <w:i w:val="0"/>
          <w:iCs w:val="0"/>
          <w:noProof/>
          <w:sz w:val="22"/>
          <w:szCs w:val="22"/>
        </w:rPr>
      </w:pPr>
      <w:hyperlink w:anchor="_Toc36215091" w:history="1">
        <w:r w:rsidR="007D7971" w:rsidRPr="00D371E5">
          <w:rPr>
            <w:rStyle w:val="Hyperlink"/>
            <w:noProof/>
          </w:rPr>
          <w:t>Publicidade</w:t>
        </w:r>
        <w:r w:rsidR="007D7971">
          <w:rPr>
            <w:noProof/>
            <w:webHidden/>
          </w:rPr>
          <w:tab/>
        </w:r>
        <w:r>
          <w:rPr>
            <w:noProof/>
            <w:webHidden/>
          </w:rPr>
          <w:fldChar w:fldCharType="begin"/>
        </w:r>
        <w:r w:rsidR="007D7971">
          <w:rPr>
            <w:noProof/>
            <w:webHidden/>
          </w:rPr>
          <w:instrText xml:space="preserve"> PAGEREF _Toc36215091 \h </w:instrText>
        </w:r>
        <w:r>
          <w:rPr>
            <w:noProof/>
            <w:webHidden/>
          </w:rPr>
        </w:r>
        <w:r>
          <w:rPr>
            <w:noProof/>
            <w:webHidden/>
          </w:rPr>
          <w:fldChar w:fldCharType="separate"/>
        </w:r>
        <w:r w:rsidR="00D20BF2">
          <w:rPr>
            <w:noProof/>
            <w:webHidden/>
          </w:rPr>
          <w:t>65</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2" w:history="1">
        <w:r w:rsidR="007D7971" w:rsidRPr="00D371E5">
          <w:rPr>
            <w:rStyle w:val="Hyperlink"/>
            <w:noProof/>
          </w:rPr>
          <w:t>Anexo I – Área de Concessão</w:t>
        </w:r>
        <w:r w:rsidR="007D7971">
          <w:rPr>
            <w:noProof/>
            <w:webHidden/>
          </w:rPr>
          <w:tab/>
        </w:r>
        <w:r>
          <w:rPr>
            <w:noProof/>
            <w:webHidden/>
          </w:rPr>
          <w:fldChar w:fldCharType="begin"/>
        </w:r>
        <w:r w:rsidR="007D7971">
          <w:rPr>
            <w:noProof/>
            <w:webHidden/>
          </w:rPr>
          <w:instrText xml:space="preserve"> PAGEREF _Toc36215092 \h </w:instrText>
        </w:r>
        <w:r>
          <w:rPr>
            <w:noProof/>
            <w:webHidden/>
          </w:rPr>
        </w:r>
        <w:r>
          <w:rPr>
            <w:noProof/>
            <w:webHidden/>
          </w:rPr>
          <w:fldChar w:fldCharType="separate"/>
        </w:r>
        <w:r w:rsidR="00D20BF2">
          <w:rPr>
            <w:noProof/>
            <w:webHidden/>
          </w:rPr>
          <w:t>68</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3" w:history="1">
        <w:r w:rsidR="007D7971" w:rsidRPr="00D371E5">
          <w:rPr>
            <w:rStyle w:val="Hyperlink"/>
            <w:noProof/>
          </w:rPr>
          <w:t>Anexo II – Programa Exploratório Mínimo</w:t>
        </w:r>
        <w:r w:rsidR="007D7971">
          <w:rPr>
            <w:noProof/>
            <w:webHidden/>
          </w:rPr>
          <w:tab/>
        </w:r>
        <w:r>
          <w:rPr>
            <w:noProof/>
            <w:webHidden/>
          </w:rPr>
          <w:fldChar w:fldCharType="begin"/>
        </w:r>
        <w:r w:rsidR="007D7971">
          <w:rPr>
            <w:noProof/>
            <w:webHidden/>
          </w:rPr>
          <w:instrText xml:space="preserve"> PAGEREF _Toc36215093 \h </w:instrText>
        </w:r>
        <w:r>
          <w:rPr>
            <w:noProof/>
            <w:webHidden/>
          </w:rPr>
        </w:r>
        <w:r>
          <w:rPr>
            <w:noProof/>
            <w:webHidden/>
          </w:rPr>
          <w:fldChar w:fldCharType="separate"/>
        </w:r>
        <w:r w:rsidR="00D20BF2">
          <w:rPr>
            <w:noProof/>
            <w:webHidden/>
          </w:rPr>
          <w:t>69</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4" w:history="1">
        <w:r w:rsidR="007D7971" w:rsidRPr="00D371E5">
          <w:rPr>
            <w:rStyle w:val="Hyperlink"/>
            <w:noProof/>
          </w:rPr>
          <w:t>Anexo III – Garantia Financeira DO Programa Exploratório Mínimo</w:t>
        </w:r>
        <w:r w:rsidR="007D7971">
          <w:rPr>
            <w:noProof/>
            <w:webHidden/>
          </w:rPr>
          <w:tab/>
        </w:r>
        <w:r>
          <w:rPr>
            <w:noProof/>
            <w:webHidden/>
          </w:rPr>
          <w:fldChar w:fldCharType="begin"/>
        </w:r>
        <w:r w:rsidR="007D7971">
          <w:rPr>
            <w:noProof/>
            <w:webHidden/>
          </w:rPr>
          <w:instrText xml:space="preserve"> PAGEREF _Toc36215094 \h </w:instrText>
        </w:r>
        <w:r>
          <w:rPr>
            <w:noProof/>
            <w:webHidden/>
          </w:rPr>
        </w:r>
        <w:r>
          <w:rPr>
            <w:noProof/>
            <w:webHidden/>
          </w:rPr>
          <w:fldChar w:fldCharType="separate"/>
        </w:r>
        <w:r w:rsidR="00D20BF2">
          <w:rPr>
            <w:noProof/>
            <w:webHidden/>
          </w:rPr>
          <w:t>71</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5" w:history="1">
        <w:r w:rsidR="007D7971" w:rsidRPr="00D371E5">
          <w:rPr>
            <w:rStyle w:val="Hyperlink"/>
            <w:noProof/>
          </w:rPr>
          <w:t>Anexo IV – Garantia de Performance</w:t>
        </w:r>
        <w:r w:rsidR="007D7971">
          <w:rPr>
            <w:noProof/>
            <w:webHidden/>
          </w:rPr>
          <w:tab/>
        </w:r>
        <w:r>
          <w:rPr>
            <w:noProof/>
            <w:webHidden/>
          </w:rPr>
          <w:fldChar w:fldCharType="begin"/>
        </w:r>
        <w:r w:rsidR="007D7971">
          <w:rPr>
            <w:noProof/>
            <w:webHidden/>
          </w:rPr>
          <w:instrText xml:space="preserve"> PAGEREF _Toc36215095 \h </w:instrText>
        </w:r>
        <w:r>
          <w:rPr>
            <w:noProof/>
            <w:webHidden/>
          </w:rPr>
        </w:r>
        <w:r>
          <w:rPr>
            <w:noProof/>
            <w:webHidden/>
          </w:rPr>
          <w:fldChar w:fldCharType="separate"/>
        </w:r>
        <w:r w:rsidR="00D20BF2">
          <w:rPr>
            <w:noProof/>
            <w:webHidden/>
          </w:rPr>
          <w:t>72</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6" w:history="1">
        <w:r w:rsidR="007D7971" w:rsidRPr="00D371E5">
          <w:rPr>
            <w:rStyle w:val="Hyperlink"/>
            <w:noProof/>
          </w:rPr>
          <w:t>Anexo V – Participações governamentais e de terceiros</w:t>
        </w:r>
        <w:r w:rsidR="007D7971">
          <w:rPr>
            <w:noProof/>
            <w:webHidden/>
          </w:rPr>
          <w:tab/>
        </w:r>
        <w:r>
          <w:rPr>
            <w:noProof/>
            <w:webHidden/>
          </w:rPr>
          <w:fldChar w:fldCharType="begin"/>
        </w:r>
        <w:r w:rsidR="007D7971">
          <w:rPr>
            <w:noProof/>
            <w:webHidden/>
          </w:rPr>
          <w:instrText xml:space="preserve"> PAGEREF _Toc36215096 \h </w:instrText>
        </w:r>
        <w:r>
          <w:rPr>
            <w:noProof/>
            <w:webHidden/>
          </w:rPr>
        </w:r>
        <w:r>
          <w:rPr>
            <w:noProof/>
            <w:webHidden/>
          </w:rPr>
          <w:fldChar w:fldCharType="separate"/>
        </w:r>
        <w:r w:rsidR="00D20BF2">
          <w:rPr>
            <w:noProof/>
            <w:webHidden/>
          </w:rPr>
          <w:t>73</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7" w:history="1">
        <w:r w:rsidR="007D7971" w:rsidRPr="00D371E5">
          <w:rPr>
            <w:rStyle w:val="Hyperlink"/>
            <w:noProof/>
          </w:rPr>
          <w:t>Anexo VI – pagamento do bônus de assinatura</w:t>
        </w:r>
        <w:r w:rsidR="007D7971">
          <w:rPr>
            <w:noProof/>
            <w:webHidden/>
          </w:rPr>
          <w:tab/>
        </w:r>
        <w:r>
          <w:rPr>
            <w:noProof/>
            <w:webHidden/>
          </w:rPr>
          <w:fldChar w:fldCharType="begin"/>
        </w:r>
        <w:r w:rsidR="007D7971">
          <w:rPr>
            <w:noProof/>
            <w:webHidden/>
          </w:rPr>
          <w:instrText xml:space="preserve"> PAGEREF _Toc36215097 \h </w:instrText>
        </w:r>
        <w:r>
          <w:rPr>
            <w:noProof/>
            <w:webHidden/>
          </w:rPr>
        </w:r>
        <w:r>
          <w:rPr>
            <w:noProof/>
            <w:webHidden/>
          </w:rPr>
          <w:fldChar w:fldCharType="separate"/>
        </w:r>
        <w:r w:rsidR="00D20BF2">
          <w:rPr>
            <w:noProof/>
            <w:webHidden/>
          </w:rPr>
          <w:t>74</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8" w:history="1">
        <w:r w:rsidR="007D7971" w:rsidRPr="00D371E5">
          <w:rPr>
            <w:rStyle w:val="Hyperlink"/>
            <w:noProof/>
          </w:rPr>
          <w:t>Anexo VII – Designação de Operador</w:t>
        </w:r>
        <w:r w:rsidR="007D7971">
          <w:rPr>
            <w:noProof/>
            <w:webHidden/>
          </w:rPr>
          <w:tab/>
        </w:r>
        <w:r>
          <w:rPr>
            <w:noProof/>
            <w:webHidden/>
          </w:rPr>
          <w:fldChar w:fldCharType="begin"/>
        </w:r>
        <w:r w:rsidR="007D7971">
          <w:rPr>
            <w:noProof/>
            <w:webHidden/>
          </w:rPr>
          <w:instrText xml:space="preserve"> PAGEREF _Toc36215098 \h </w:instrText>
        </w:r>
        <w:r>
          <w:rPr>
            <w:noProof/>
            <w:webHidden/>
          </w:rPr>
        </w:r>
        <w:r>
          <w:rPr>
            <w:noProof/>
            <w:webHidden/>
          </w:rPr>
          <w:fldChar w:fldCharType="separate"/>
        </w:r>
        <w:r w:rsidR="00D20BF2">
          <w:rPr>
            <w:noProof/>
            <w:webHidden/>
          </w:rPr>
          <w:t>75</w:t>
        </w:r>
        <w:r>
          <w:rPr>
            <w:noProof/>
            <w:webHidden/>
          </w:rPr>
          <w:fldChar w:fldCharType="end"/>
        </w:r>
      </w:hyperlink>
    </w:p>
    <w:p w:rsidR="007D7971" w:rsidRDefault="00030FE6">
      <w:pPr>
        <w:pStyle w:val="Sumrio1"/>
        <w:tabs>
          <w:tab w:val="right" w:leader="dot" w:pos="9062"/>
        </w:tabs>
        <w:rPr>
          <w:rFonts w:eastAsiaTheme="minorEastAsia" w:cstheme="minorBidi"/>
          <w:b w:val="0"/>
          <w:bCs w:val="0"/>
          <w:caps w:val="0"/>
          <w:noProof/>
          <w:sz w:val="22"/>
          <w:szCs w:val="22"/>
        </w:rPr>
      </w:pPr>
      <w:hyperlink w:anchor="_Toc36215099" w:history="1">
        <w:r w:rsidR="007D7971" w:rsidRPr="00D371E5">
          <w:rPr>
            <w:rStyle w:val="Hyperlink"/>
            <w:noProof/>
          </w:rPr>
          <w:t>Anexo VIII – Logradouro</w:t>
        </w:r>
        <w:r w:rsidR="007D7971">
          <w:rPr>
            <w:noProof/>
            <w:webHidden/>
          </w:rPr>
          <w:tab/>
        </w:r>
        <w:r>
          <w:rPr>
            <w:noProof/>
            <w:webHidden/>
          </w:rPr>
          <w:fldChar w:fldCharType="begin"/>
        </w:r>
        <w:r w:rsidR="007D7971">
          <w:rPr>
            <w:noProof/>
            <w:webHidden/>
          </w:rPr>
          <w:instrText xml:space="preserve"> PAGEREF _Toc36215099 \h </w:instrText>
        </w:r>
        <w:r>
          <w:rPr>
            <w:noProof/>
            <w:webHidden/>
          </w:rPr>
        </w:r>
        <w:r>
          <w:rPr>
            <w:noProof/>
            <w:webHidden/>
          </w:rPr>
          <w:fldChar w:fldCharType="separate"/>
        </w:r>
        <w:r w:rsidR="00D20BF2">
          <w:rPr>
            <w:noProof/>
            <w:webHidden/>
          </w:rPr>
          <w:t>76</w:t>
        </w:r>
        <w:r>
          <w:rPr>
            <w:noProof/>
            <w:webHidden/>
          </w:rPr>
          <w:fldChar w:fldCharType="end"/>
        </w:r>
      </w:hyperlink>
      <w:bookmarkStart w:id="13" w:name="_GoBack"/>
      <w:bookmarkEnd w:id="13"/>
    </w:p>
    <w:p w:rsidR="00553D6A" w:rsidRPr="00F6358A" w:rsidRDefault="00030FE6" w:rsidP="00F6358A">
      <w:pPr>
        <w:pStyle w:val="Contrato-Captulo"/>
      </w:pPr>
      <w:r>
        <w:lastRenderedPageBreak/>
        <w:fldChar w:fldCharType="end"/>
      </w:r>
      <w:bookmarkStart w:id="14" w:name="_Toc425775359"/>
      <w:bookmarkStart w:id="15" w:name="_Toc421863363"/>
      <w:bookmarkStart w:id="16" w:name="_Toc434933202"/>
      <w:bookmarkStart w:id="17" w:name="_Toc434942535"/>
      <w:bookmarkStart w:id="18" w:name="_Toc435439962"/>
      <w:bookmarkStart w:id="19" w:name="_Toc36214919"/>
      <w:r w:rsidR="00403BC8" w:rsidRPr="00F6358A">
        <w:t>DISPOSIÇÕES BÁSICAS</w:t>
      </w:r>
      <w:bookmarkEnd w:id="14"/>
      <w:bookmarkEnd w:id="15"/>
      <w:bookmarkEnd w:id="16"/>
      <w:bookmarkEnd w:id="17"/>
      <w:bookmarkEnd w:id="18"/>
      <w:bookmarkEnd w:id="19"/>
    </w:p>
    <w:p w:rsidR="00E33C35" w:rsidRPr="00E33C35" w:rsidRDefault="00E33C35" w:rsidP="00E33C35">
      <w:pPr>
        <w:pStyle w:val="Contrato-Normal"/>
      </w:pPr>
      <w:bookmarkStart w:id="20" w:name="_Toc425775360"/>
      <w:bookmarkStart w:id="21" w:name="_Toc421863364"/>
    </w:p>
    <w:p w:rsidR="00C2057B" w:rsidRPr="00D8262C" w:rsidRDefault="0033130C" w:rsidP="00BA5615">
      <w:pPr>
        <w:pStyle w:val="Contrato-Clausula-Nvel1"/>
      </w:pPr>
      <w:bookmarkStart w:id="22" w:name="_Toc434942536"/>
      <w:bookmarkStart w:id="23" w:name="_Toc435439963"/>
      <w:bookmarkStart w:id="24" w:name="_Toc36214920"/>
      <w:r w:rsidRPr="00E33C35">
        <w:t>Cláusula</w:t>
      </w:r>
      <w:r w:rsidR="002233A0">
        <w:t xml:space="preserve"> </w:t>
      </w:r>
      <w:r w:rsidR="00F27D71">
        <w:t>Primeira</w:t>
      </w:r>
      <w:r w:rsidR="002233A0">
        <w:t xml:space="preserve"> -</w:t>
      </w:r>
      <w:r w:rsidR="00743610" w:rsidRPr="00D8262C">
        <w:t xml:space="preserve"> </w:t>
      </w:r>
      <w:r w:rsidR="0055622E">
        <w:t>d</w:t>
      </w:r>
      <w:r w:rsidR="00403BC8" w:rsidRPr="00D8262C">
        <w:t>efinições</w:t>
      </w:r>
      <w:bookmarkEnd w:id="20"/>
      <w:bookmarkEnd w:id="21"/>
      <w:bookmarkEnd w:id="22"/>
      <w:bookmarkEnd w:id="23"/>
      <w:bookmarkEnd w:id="24"/>
    </w:p>
    <w:p w:rsidR="001E4954" w:rsidRPr="004E3A41" w:rsidRDefault="001E4954" w:rsidP="00761F37">
      <w:pPr>
        <w:pStyle w:val="Contrato-Clausula-Subtitulo"/>
        <w:jc w:val="left"/>
      </w:pPr>
      <w:bookmarkStart w:id="25" w:name="_Toc135207963"/>
      <w:bookmarkStart w:id="26" w:name="_Toc425775361"/>
      <w:bookmarkStart w:id="27" w:name="_Toc421863365"/>
      <w:bookmarkStart w:id="28" w:name="_Toc434933203"/>
      <w:bookmarkStart w:id="29" w:name="_Toc434942537"/>
      <w:bookmarkStart w:id="30" w:name="_Toc435439964"/>
      <w:bookmarkStart w:id="31" w:name="_Toc36214921"/>
      <w:bookmarkStart w:id="32" w:name="_Ref506897747"/>
      <w:r w:rsidRPr="004E3A41">
        <w:t>Definições Legais</w:t>
      </w:r>
      <w:bookmarkEnd w:id="25"/>
      <w:bookmarkEnd w:id="26"/>
      <w:bookmarkEnd w:id="27"/>
      <w:bookmarkEnd w:id="28"/>
      <w:bookmarkEnd w:id="29"/>
      <w:bookmarkEnd w:id="30"/>
      <w:bookmarkEnd w:id="31"/>
    </w:p>
    <w:p w:rsidR="004E3A41" w:rsidRPr="00BA5615" w:rsidRDefault="00403BC8" w:rsidP="53AA35CD">
      <w:pPr>
        <w:pStyle w:val="Contrato-Clausula-Nvel2-1dezena"/>
      </w:pPr>
      <w:r>
        <w:t>As definições contidas no art</w:t>
      </w:r>
      <w:r w:rsidR="009D6F95">
        <w:t>.</w:t>
      </w:r>
      <w:r>
        <w:t xml:space="preserve"> 6º da Lei </w:t>
      </w:r>
      <w:r w:rsidR="00242499">
        <w:t>nº</w:t>
      </w:r>
      <w:r>
        <w:t xml:space="preserve"> 9.478/</w:t>
      </w:r>
      <w:r w:rsidR="00C42989">
        <w:t>19</w:t>
      </w:r>
      <w:r>
        <w:t>97</w:t>
      </w:r>
      <w:r w:rsidR="00761F37">
        <w:t>,</w:t>
      </w:r>
      <w:r w:rsidR="00C42989">
        <w:t xml:space="preserve"> no art</w:t>
      </w:r>
      <w:r w:rsidR="009D6F95">
        <w:t>.</w:t>
      </w:r>
      <w:r w:rsidR="00C42989">
        <w:t xml:space="preserve"> 2º da Lei nº 12.351/2010</w:t>
      </w:r>
      <w:r w:rsidR="003855A4">
        <w:t xml:space="preserve"> </w:t>
      </w:r>
      <w:r>
        <w:t xml:space="preserve"> e no art</w:t>
      </w:r>
      <w:r w:rsidR="009D6F95">
        <w:t>.</w:t>
      </w:r>
      <w:r>
        <w:t xml:space="preserve"> 3º do Decreto </w:t>
      </w:r>
      <w:r w:rsidR="00242499">
        <w:t>nº</w:t>
      </w:r>
      <w:r w:rsidR="009B1CE2">
        <w:t xml:space="preserve"> </w:t>
      </w:r>
      <w:r>
        <w:t>2.705</w:t>
      </w:r>
      <w:r w:rsidR="00C42989">
        <w:t>/</w:t>
      </w:r>
      <w:r>
        <w:t xml:space="preserve">1998 ficam incorporadas a este </w:t>
      </w:r>
      <w:r w:rsidR="00F769F8">
        <w:t>Contrato</w:t>
      </w:r>
      <w:r>
        <w:t xml:space="preserve"> e, em consequência, valerão para todos</w:t>
      </w:r>
      <w:r w:rsidR="00FC420E">
        <w:t xml:space="preserve"> </w:t>
      </w:r>
      <w:r w:rsidR="002216A9">
        <w:t xml:space="preserve">seus </w:t>
      </w:r>
      <w:r>
        <w:t>fins e efeitos, sempre que sejam utilizadas no singular ou no plural</w:t>
      </w:r>
      <w:r w:rsidR="00F65387">
        <w:t xml:space="preserve">, no masculino ou </w:t>
      </w:r>
      <w:r w:rsidR="003E517C">
        <w:t xml:space="preserve">no </w:t>
      </w:r>
      <w:r w:rsidR="00F65387">
        <w:t>feminino</w:t>
      </w:r>
      <w:r w:rsidR="009A58D3">
        <w:t>.</w:t>
      </w:r>
      <w:bookmarkEnd w:id="32"/>
    </w:p>
    <w:p w:rsidR="00843AF5" w:rsidRPr="00345793" w:rsidRDefault="00843AF5" w:rsidP="00E33C35">
      <w:pPr>
        <w:pStyle w:val="Contrato-Normal"/>
      </w:pPr>
    </w:p>
    <w:p w:rsidR="00C2057B" w:rsidRPr="00E240D2" w:rsidRDefault="00403BC8" w:rsidP="00D035BE">
      <w:pPr>
        <w:pStyle w:val="Contrato-Clausula-Subtitulo"/>
      </w:pPr>
      <w:bookmarkStart w:id="33" w:name="_Toc135207964"/>
      <w:bookmarkStart w:id="34" w:name="_Toc425775362"/>
      <w:bookmarkStart w:id="35" w:name="_Toc421863366"/>
      <w:bookmarkStart w:id="36" w:name="_Toc434933204"/>
      <w:bookmarkStart w:id="37" w:name="_Toc434942538"/>
      <w:bookmarkStart w:id="38" w:name="_Toc435439965"/>
      <w:bookmarkStart w:id="39" w:name="_Toc36214922"/>
      <w:r w:rsidRPr="00E240D2">
        <w:t>Definições Contratuais</w:t>
      </w:r>
      <w:bookmarkEnd w:id="33"/>
      <w:bookmarkEnd w:id="34"/>
      <w:bookmarkEnd w:id="35"/>
      <w:bookmarkEnd w:id="36"/>
      <w:bookmarkEnd w:id="37"/>
      <w:bookmarkEnd w:id="38"/>
      <w:bookmarkEnd w:id="39"/>
    </w:p>
    <w:p w:rsidR="00E240D2" w:rsidRPr="004558C0" w:rsidRDefault="00403BC8" w:rsidP="53AA35CD">
      <w:pPr>
        <w:pStyle w:val="Contrato-Clausula-Nvel2-1dezena"/>
      </w:pPr>
      <w:bookmarkStart w:id="40" w:name="_Ref101754116"/>
      <w:r>
        <w:t xml:space="preserve">Também para os fins e efeitos deste </w:t>
      </w:r>
      <w:r w:rsidR="00F769F8">
        <w:t>Contrato</w:t>
      </w:r>
      <w:r>
        <w:t>, valerão adicionalmente as definições contidas neste parágrafo, sempre que as seguintes palavras e expressões sejam</w:t>
      </w:r>
      <w:r w:rsidR="00087E2B">
        <w:t xml:space="preserve"> </w:t>
      </w:r>
      <w:r>
        <w:t>utilizadas no singular ou no plural</w:t>
      </w:r>
      <w:r w:rsidR="00CB75FB">
        <w:t xml:space="preserve">, no masculino ou </w:t>
      </w:r>
      <w:r w:rsidR="00A93970">
        <w:t xml:space="preserve">no </w:t>
      </w:r>
      <w:r w:rsidR="00CB75FB">
        <w:t>feminino</w:t>
      </w:r>
      <w:r>
        <w:t>:</w:t>
      </w:r>
      <w:bookmarkEnd w:id="40"/>
    </w:p>
    <w:p w:rsidR="007F298D" w:rsidRPr="00345793" w:rsidRDefault="005C7624" w:rsidP="00BA5615">
      <w:pPr>
        <w:pStyle w:val="Contrato-Clausula-Nvel3"/>
      </w:pPr>
      <w:r w:rsidRPr="53AA35CD">
        <w:rPr>
          <w:b/>
          <w:bCs/>
        </w:rPr>
        <w:t>Afiliada</w:t>
      </w:r>
      <w:r w:rsidR="00AB79F0">
        <w:t>:</w:t>
      </w:r>
      <w:r w:rsidR="00403BC8">
        <w:t xml:space="preserve"> qualquer </w:t>
      </w:r>
      <w:r w:rsidR="003E1F69">
        <w:t>pessoa jurídica de direito privado que exerça atividade empresarial</w:t>
      </w:r>
      <w:r w:rsidR="00403BC8">
        <w:t xml:space="preserve"> controlada ou controladora, nos termos do</w:t>
      </w:r>
      <w:r w:rsidR="001E4954">
        <w:t>s</w:t>
      </w:r>
      <w:r w:rsidR="00403BC8">
        <w:t xml:space="preserve"> art</w:t>
      </w:r>
      <w:r w:rsidR="009D6F95">
        <w:t>s.</w:t>
      </w:r>
      <w:r w:rsidR="00403BC8">
        <w:t xml:space="preserve"> 1.098 </w:t>
      </w:r>
      <w:r w:rsidR="007E3914">
        <w:t xml:space="preserve">a 1.100 </w:t>
      </w:r>
      <w:r w:rsidR="00403BC8">
        <w:t>do Código Civil, bem como as que sejam controladas direta ou indiretamente pela mesma pessoa jurídica.</w:t>
      </w:r>
    </w:p>
    <w:p w:rsidR="00F873ED" w:rsidRPr="00345793" w:rsidRDefault="00F873ED" w:rsidP="00BA5615">
      <w:pPr>
        <w:pStyle w:val="Contrato-Clausula-Nvel3"/>
      </w:pPr>
      <w:r w:rsidRPr="53AA35CD">
        <w:rPr>
          <w:b/>
          <w:bCs/>
        </w:rPr>
        <w:t>Área d</w:t>
      </w:r>
      <w:r w:rsidR="00087E2B" w:rsidRPr="53AA35CD">
        <w:rPr>
          <w:b/>
          <w:bCs/>
        </w:rPr>
        <w:t>o</w:t>
      </w:r>
      <w:r w:rsidRPr="53AA35CD">
        <w:rPr>
          <w:b/>
          <w:bCs/>
        </w:rPr>
        <w:t xml:space="preserve"> Campo</w:t>
      </w:r>
      <w:r>
        <w:t>: área circunscrita pelo polígono que define o Campo, por ocasião da aprovação do Plano de Desenvolvimento.</w:t>
      </w:r>
    </w:p>
    <w:p w:rsidR="00C2057B" w:rsidRPr="00345793" w:rsidRDefault="005C7624" w:rsidP="00BA5615">
      <w:pPr>
        <w:pStyle w:val="Contrato-Clausula-Nvel3"/>
      </w:pPr>
      <w:r w:rsidRPr="53AA35CD">
        <w:rPr>
          <w:b/>
          <w:bCs/>
        </w:rPr>
        <w:t>Área de Concessão</w:t>
      </w:r>
      <w:r w:rsidR="00AB79F0">
        <w:t>:</w:t>
      </w:r>
      <w:r w:rsidR="00403BC8">
        <w:t xml:space="preserve"> </w:t>
      </w:r>
      <w:r w:rsidR="00F37EF1">
        <w:t>área do Bloco</w:t>
      </w:r>
      <w:r w:rsidR="00E93E66">
        <w:t xml:space="preserve"> cuja projeção superficial é </w:t>
      </w:r>
      <w:r w:rsidR="00403BC8">
        <w:t>delimitad</w:t>
      </w:r>
      <w:r w:rsidR="00716F5F">
        <w:t>a</w:t>
      </w:r>
      <w:r w:rsidR="00403BC8">
        <w:t xml:space="preserve"> pelo polígono definido no </w:t>
      </w:r>
      <w:r w:rsidR="006E75AC">
        <w:t>Anexo I</w:t>
      </w:r>
      <w:r w:rsidR="00F24DF7">
        <w:t xml:space="preserve"> </w:t>
      </w:r>
      <w:r w:rsidR="00403BC8">
        <w:t xml:space="preserve">ou as parcelas </w:t>
      </w:r>
      <w:r w:rsidR="00F37EF1">
        <w:t xml:space="preserve">da área </w:t>
      </w:r>
      <w:r w:rsidR="00F6533A">
        <w:t xml:space="preserve">do </w:t>
      </w:r>
      <w:r w:rsidR="00C04024">
        <w:t>Bloco</w:t>
      </w:r>
      <w:r w:rsidR="00403BC8">
        <w:t xml:space="preserve"> que permaneçam </w:t>
      </w:r>
      <w:r w:rsidR="00F37EF1">
        <w:t xml:space="preserve">retidas pelo Concessionário </w:t>
      </w:r>
      <w:r w:rsidR="00C73A65">
        <w:t xml:space="preserve">após </w:t>
      </w:r>
      <w:r w:rsidR="00403BC8">
        <w:t xml:space="preserve">as devoluções </w:t>
      </w:r>
      <w:r w:rsidR="00E93E66">
        <w:t xml:space="preserve">parciais </w:t>
      </w:r>
      <w:r w:rsidR="00403BC8">
        <w:t>previstas</w:t>
      </w:r>
      <w:r w:rsidR="00F37EF1">
        <w:t xml:space="preserve"> neste Contrato</w:t>
      </w:r>
      <w:r w:rsidR="000F7513">
        <w:t>.</w:t>
      </w:r>
      <w:hyperlink w:anchor="_ANEXO_I_-" w:history="1"/>
    </w:p>
    <w:p w:rsidR="00C2057B" w:rsidRPr="00345793" w:rsidRDefault="00744940" w:rsidP="00BA5615">
      <w:pPr>
        <w:pStyle w:val="Contrato-Clausula-Nvel3"/>
      </w:pPr>
      <w:r w:rsidRPr="53AA35CD">
        <w:rPr>
          <w:b/>
          <w:bCs/>
        </w:rPr>
        <w:t>Área d</w:t>
      </w:r>
      <w:r w:rsidR="00587CA7" w:rsidRPr="53AA35CD">
        <w:rPr>
          <w:b/>
          <w:bCs/>
        </w:rPr>
        <w:t>e Desenvolvimento</w:t>
      </w:r>
      <w:r w:rsidR="00AB79F0">
        <w:t>:</w:t>
      </w:r>
      <w:r w:rsidR="00403BC8">
        <w:t xml:space="preserve"> qualquer parcela da </w:t>
      </w:r>
      <w:r w:rsidR="00587CA7">
        <w:t>Área de Concessão</w:t>
      </w:r>
      <w:r w:rsidR="00403BC8">
        <w:t xml:space="preserve"> </w:t>
      </w:r>
      <w:r w:rsidR="00006EA3">
        <w:t xml:space="preserve">retida </w:t>
      </w:r>
      <w:r w:rsidR="00403BC8">
        <w:t xml:space="preserve">para </w:t>
      </w:r>
      <w:r w:rsidR="00407C7D">
        <w:t xml:space="preserve">a </w:t>
      </w:r>
      <w:r w:rsidR="0033750D">
        <w:t>Etapa de Desenvolvimento</w:t>
      </w:r>
      <w:r w:rsidR="00403BC8">
        <w:t>.</w:t>
      </w:r>
    </w:p>
    <w:p w:rsidR="00C2057B" w:rsidRPr="00345793" w:rsidRDefault="001D0562" w:rsidP="00BA5615">
      <w:pPr>
        <w:pStyle w:val="Contrato-Clausula-Nvel3"/>
      </w:pPr>
      <w:r w:rsidRPr="53AA35CD">
        <w:rPr>
          <w:b/>
          <w:bCs/>
        </w:rPr>
        <w:t>Avaliação</w:t>
      </w:r>
      <w:r w:rsidR="00AB79F0">
        <w:t>:</w:t>
      </w:r>
      <w:r w:rsidR="00403BC8">
        <w:t xml:space="preserve"> conjunto de </w:t>
      </w:r>
      <w:r w:rsidR="00A106F4">
        <w:t>Operações</w:t>
      </w:r>
      <w:r w:rsidR="00403BC8">
        <w:t xml:space="preserve"> que se destinam a verificar a comercialidade de uma </w:t>
      </w:r>
      <w:r w:rsidR="00FC7503">
        <w:t>Descoberta</w:t>
      </w:r>
      <w:r w:rsidR="00403BC8">
        <w:t xml:space="preserve"> ou conjunto de </w:t>
      </w:r>
      <w:r w:rsidR="00FC7503">
        <w:t>Descobertas</w:t>
      </w:r>
      <w:r w:rsidR="00403BC8">
        <w:t xml:space="preserve"> de </w:t>
      </w:r>
      <w:r w:rsidR="006558C5">
        <w:t>Petróleo</w:t>
      </w:r>
      <w:r w:rsidR="00630263">
        <w:t xml:space="preserve"> </w:t>
      </w:r>
      <w:r w:rsidR="004D5793">
        <w:t xml:space="preserve">e </w:t>
      </w:r>
      <w:r w:rsidR="00D30A2D">
        <w:t>Gás Natural</w:t>
      </w:r>
      <w:r w:rsidR="00403BC8">
        <w:t xml:space="preserve"> na </w:t>
      </w:r>
      <w:r w:rsidR="00587CA7">
        <w:t>Área de Concessão</w:t>
      </w:r>
      <w:r w:rsidR="00403BC8">
        <w:t>.</w:t>
      </w:r>
    </w:p>
    <w:p w:rsidR="00C2057B" w:rsidRPr="00345793" w:rsidRDefault="001D0562" w:rsidP="00BA5615">
      <w:pPr>
        <w:pStyle w:val="Contrato-Clausula-Nvel3"/>
      </w:pPr>
      <w:r w:rsidRPr="53AA35CD">
        <w:rPr>
          <w:b/>
          <w:bCs/>
        </w:rPr>
        <w:t>Avaliação de Poço</w:t>
      </w:r>
      <w:r w:rsidR="00AB79F0">
        <w:t>:</w:t>
      </w:r>
      <w:r w:rsidR="00403BC8">
        <w:t xml:space="preserve"> atividades de perfilagem e de testes de formação executadas entre o </w:t>
      </w:r>
      <w:r w:rsidR="00461AC9">
        <w:t>Término de Perfuração</w:t>
      </w:r>
      <w:r w:rsidR="00403BC8">
        <w:t xml:space="preserve"> e a </w:t>
      </w:r>
      <w:r w:rsidR="00F769F8">
        <w:t>Conclusão de Poço</w:t>
      </w:r>
      <w:r w:rsidR="00403BC8">
        <w:t xml:space="preserve"> que, associadas a outras atividades anteriormente executadas</w:t>
      </w:r>
      <w:r w:rsidR="00911FEC">
        <w:t xml:space="preserve"> no poço, permitirão</w:t>
      </w:r>
      <w:r w:rsidR="00403BC8">
        <w:t xml:space="preserve"> a </w:t>
      </w:r>
      <w:r w:rsidR="007F3677">
        <w:t>verificação</w:t>
      </w:r>
      <w:r w:rsidR="00403BC8">
        <w:t xml:space="preserve"> d</w:t>
      </w:r>
      <w:r w:rsidR="007F3677">
        <w:t>a</w:t>
      </w:r>
      <w:r w:rsidR="00403BC8">
        <w:t xml:space="preserve"> ocorrência de zonas de interesse para </w:t>
      </w:r>
      <w:r w:rsidR="00451387">
        <w:t xml:space="preserve">a apresentação de </w:t>
      </w:r>
      <w:r w:rsidR="00403BC8">
        <w:t>eventual Plano de Avaliação</w:t>
      </w:r>
      <w:r w:rsidR="001E4954">
        <w:t xml:space="preserve"> de Descoberta</w:t>
      </w:r>
      <w:r w:rsidR="00403BC8">
        <w:t>.</w:t>
      </w:r>
    </w:p>
    <w:p w:rsidR="00CA2BB9" w:rsidRDefault="001D0562" w:rsidP="00BA5615">
      <w:pPr>
        <w:pStyle w:val="Contrato-Clausula-Nvel3"/>
      </w:pPr>
      <w:r w:rsidRPr="53AA35CD">
        <w:rPr>
          <w:b/>
          <w:bCs/>
        </w:rPr>
        <w:t>Cessão</w:t>
      </w:r>
      <w:r w:rsidR="00DE3FE8">
        <w:t>:</w:t>
      </w:r>
      <w:r w:rsidR="005C569F">
        <w:t xml:space="preserve"> transferência, total ou parcial, da titularidade de direitos e obrigações decorrentes do Contrato; fusão, cisão e incorporação, quando a reorganização societária resultar em mudança do Con</w:t>
      </w:r>
      <w:r w:rsidR="004A2C9E">
        <w:t>cessionário</w:t>
      </w:r>
      <w:r w:rsidR="005C569F">
        <w:t>; mudança de Operador</w:t>
      </w:r>
      <w:r w:rsidR="004A2C9E">
        <w:t>; e</w:t>
      </w:r>
      <w:r w:rsidR="005C569F">
        <w:t xml:space="preserve"> isenção e substituição de garantia de performance</w:t>
      </w:r>
      <w:r w:rsidR="00CA2BB9">
        <w:t>.</w:t>
      </w:r>
    </w:p>
    <w:p w:rsidR="0070102B" w:rsidRPr="0070102B" w:rsidRDefault="0070102B" w:rsidP="0070102B">
      <w:pPr>
        <w:pStyle w:val="Contrato-Clausula-Nvel3"/>
      </w:pPr>
      <w:r w:rsidRPr="53AA35CD">
        <w:rPr>
          <w:b/>
          <w:bCs/>
        </w:rPr>
        <w:t>Concessionário</w:t>
      </w:r>
      <w:r>
        <w:t>: individual ou coletivamente, as pessoas jurídicas que exerçam atividade empresarial integrantes do consórcio, inclusive o Operador.</w:t>
      </w:r>
    </w:p>
    <w:p w:rsidR="00C2057B" w:rsidRPr="00345793" w:rsidRDefault="001D0562" w:rsidP="00BA5615">
      <w:pPr>
        <w:pStyle w:val="Contrato-Clausula-Nvel3"/>
      </w:pPr>
      <w:r w:rsidRPr="53AA35CD">
        <w:rPr>
          <w:b/>
          <w:bCs/>
        </w:rPr>
        <w:t>Conclusão de Poço</w:t>
      </w:r>
      <w:r w:rsidR="00DE3FE8">
        <w:t>:</w:t>
      </w:r>
      <w:r w:rsidR="00403BC8">
        <w:t xml:space="preserve"> </w:t>
      </w:r>
      <w:r w:rsidR="009838E9">
        <w:t xml:space="preserve">momento </w:t>
      </w:r>
      <w:r w:rsidR="00434CC3">
        <w:t>de conclusão das</w:t>
      </w:r>
      <w:r w:rsidR="009838E9">
        <w:t xml:space="preserve"> atividades diretamente relacionadas à perfuração de um poço (incluindo, quando for o caso, perfilagem, </w:t>
      </w:r>
      <w:r w:rsidR="009838E9">
        <w:lastRenderedPageBreak/>
        <w:t xml:space="preserve">revestimento e cimentação) que teve a profundidade final atingida, a partir do qual todas as </w:t>
      </w:r>
      <w:r w:rsidR="00434CC3">
        <w:t>O</w:t>
      </w:r>
      <w:r w:rsidR="009838E9">
        <w:t>perações referem-se exclusivamente à desmontagem, desmobilização ou movimentação da unidade. Para os casos em que a avaliação e/ou completação for iniciada em até 60 (sessenta) dias após o término das atividades diretamente relacionadas à perfuração do poço ou de seu abandono temporário, será considerado o momento em que se iniciar</w:t>
      </w:r>
      <w:r w:rsidR="009C4435">
        <w:t xml:space="preserve"> a</w:t>
      </w:r>
      <w:r w:rsidR="009838E9">
        <w:t xml:space="preserve"> desmontagem, desmobilização ou movimentação da unidade utilizada para a realização da avaliação e/ou completação</w:t>
      </w:r>
      <w:r w:rsidR="00403BC8">
        <w:t>.</w:t>
      </w:r>
    </w:p>
    <w:p w:rsidR="00C2057B" w:rsidRPr="00345793" w:rsidRDefault="001D0562" w:rsidP="00BA5615">
      <w:pPr>
        <w:pStyle w:val="Contrato-Clausula-Nvel3"/>
      </w:pPr>
      <w:r w:rsidRPr="53AA35CD">
        <w:rPr>
          <w:b/>
          <w:bCs/>
        </w:rPr>
        <w:t>Contrato</w:t>
      </w:r>
      <w:r w:rsidR="00DE3FE8">
        <w:t>:</w:t>
      </w:r>
      <w:r w:rsidR="00403BC8">
        <w:t xml:space="preserve"> c</w:t>
      </w:r>
      <w:r w:rsidR="008C5169">
        <w:t>ompreende</w:t>
      </w:r>
      <w:r w:rsidR="00403BC8">
        <w:t xml:space="preserve"> este Contrato </w:t>
      </w:r>
      <w:r w:rsidR="00DE3FE8">
        <w:t xml:space="preserve">de Concessão </w:t>
      </w:r>
      <w:r w:rsidR="00D310D1">
        <w:t>e</w:t>
      </w:r>
      <w:r w:rsidR="00403BC8">
        <w:t xml:space="preserve"> seus Anexos.</w:t>
      </w:r>
    </w:p>
    <w:p w:rsidR="00C2057B" w:rsidRPr="00345793" w:rsidRDefault="001D0562" w:rsidP="00BA5615">
      <w:pPr>
        <w:pStyle w:val="Contrato-Clausula-Nvel3"/>
      </w:pPr>
      <w:r w:rsidRPr="53AA35CD">
        <w:rPr>
          <w:b/>
          <w:bCs/>
        </w:rPr>
        <w:t>Contrato de Consórcio</w:t>
      </w:r>
      <w:r w:rsidR="00DE3FE8">
        <w:t>:</w:t>
      </w:r>
      <w:r w:rsidR="00403BC8">
        <w:t xml:space="preserve"> instrumento contratual que disciplina direitos e obrigações dos </w:t>
      </w:r>
      <w:r w:rsidR="00AD242F">
        <w:t>Concessionários</w:t>
      </w:r>
      <w:r w:rsidR="004A5806">
        <w:t xml:space="preserve"> entre si</w:t>
      </w:r>
      <w:r w:rsidR="00403BC8">
        <w:t xml:space="preserve">, no que se referir a este </w:t>
      </w:r>
      <w:r w:rsidR="00F769F8">
        <w:t>Contrato</w:t>
      </w:r>
      <w:r w:rsidR="00403BC8">
        <w:t>.</w:t>
      </w:r>
    </w:p>
    <w:p w:rsidR="00C2057B" w:rsidRPr="00345793" w:rsidRDefault="001D0562" w:rsidP="00BA5615">
      <w:pPr>
        <w:pStyle w:val="Contrato-Clausula-Nvel3"/>
      </w:pPr>
      <w:bookmarkStart w:id="41" w:name="_Hlt8099428"/>
      <w:bookmarkStart w:id="42" w:name="_Hlt473459798"/>
      <w:bookmarkEnd w:id="41"/>
      <w:r w:rsidRPr="53AA35CD">
        <w:rPr>
          <w:b/>
          <w:bCs/>
        </w:rPr>
        <w:t>Declaração de Comercialidade</w:t>
      </w:r>
      <w:r w:rsidR="00DE3FE8">
        <w:t>:</w:t>
      </w:r>
      <w:r w:rsidR="00403BC8">
        <w:t xml:space="preserve"> notificação </w:t>
      </w:r>
      <w:r w:rsidR="00F65387">
        <w:t>f</w:t>
      </w:r>
      <w:bookmarkEnd w:id="42"/>
      <w:r w:rsidR="00F65387">
        <w:t xml:space="preserve">ormal e por </w:t>
      </w:r>
      <w:r w:rsidR="00631F11">
        <w:t xml:space="preserve">escrito </w:t>
      </w:r>
      <w:r w:rsidR="00403BC8">
        <w:t xml:space="preserve">do </w:t>
      </w:r>
      <w:r w:rsidR="00F769F8">
        <w:t>Concessionário</w:t>
      </w:r>
      <w:r w:rsidR="00403BC8">
        <w:t xml:space="preserve"> à ANP </w:t>
      </w:r>
      <w:r w:rsidR="00E11C11">
        <w:t xml:space="preserve">em que se declara </w:t>
      </w:r>
      <w:r w:rsidR="00403BC8">
        <w:t xml:space="preserve">uma ou mais </w:t>
      </w:r>
      <w:r w:rsidR="00461AC9">
        <w:t>Jazidas</w:t>
      </w:r>
      <w:r w:rsidR="00403BC8">
        <w:t xml:space="preserve"> como </w:t>
      </w:r>
      <w:r w:rsidR="00FC7503">
        <w:t>Descoberta</w:t>
      </w:r>
      <w:r w:rsidR="00630263">
        <w:t xml:space="preserve"> Comercial</w:t>
      </w:r>
      <w:r w:rsidR="00403BC8">
        <w:t xml:space="preserve"> na </w:t>
      </w:r>
      <w:r w:rsidR="00587CA7">
        <w:t>Área de Concessão</w:t>
      </w:r>
      <w:r w:rsidR="00403BC8">
        <w:t>.</w:t>
      </w:r>
    </w:p>
    <w:p w:rsidR="00BF514B" w:rsidRPr="00345793" w:rsidRDefault="00FC7503" w:rsidP="00BA5615">
      <w:pPr>
        <w:pStyle w:val="Contrato-Clausula-Nvel3"/>
      </w:pPr>
      <w:r w:rsidRPr="53AA35CD">
        <w:rPr>
          <w:b/>
          <w:bCs/>
        </w:rPr>
        <w:t>Descoberta</w:t>
      </w:r>
      <w:r w:rsidR="00DE3FE8">
        <w:t>:</w:t>
      </w:r>
      <w:r w:rsidR="00403BC8">
        <w:t xml:space="preserve"> qualquer ocorrência de </w:t>
      </w:r>
      <w:r w:rsidR="006558C5">
        <w:t>Petróleo</w:t>
      </w:r>
      <w:r w:rsidR="00067E43">
        <w:t xml:space="preserve"> ou</w:t>
      </w:r>
      <w:r w:rsidR="00D30A2D">
        <w:t xml:space="preserve"> </w:t>
      </w:r>
      <w:r w:rsidR="00F456A5">
        <w:t>Gás Natural</w:t>
      </w:r>
      <w:r w:rsidR="00403BC8">
        <w:t xml:space="preserve"> na </w:t>
      </w:r>
      <w:r w:rsidR="00587CA7">
        <w:t>Área de Concessão</w:t>
      </w:r>
      <w:r w:rsidR="00403BC8">
        <w:t xml:space="preserve">, independentemente de quantidade, qualidade ou comercialidade, verificada por, pelo menos, dois métodos de detecção ou </w:t>
      </w:r>
      <w:r w:rsidR="002565CD">
        <w:t>A</w:t>
      </w:r>
      <w:r w:rsidR="00B36EB6">
        <w:t>valiação</w:t>
      </w:r>
      <w:r w:rsidR="00403BC8">
        <w:t>.</w:t>
      </w:r>
    </w:p>
    <w:p w:rsidR="00C2057B" w:rsidRPr="00345793" w:rsidRDefault="001D0562" w:rsidP="00BA5615">
      <w:pPr>
        <w:pStyle w:val="Contrato-Clausula-Nvel3"/>
      </w:pPr>
      <w:r w:rsidRPr="53AA35CD">
        <w:rPr>
          <w:b/>
          <w:bCs/>
        </w:rPr>
        <w:t>Etapa de Desenvolvimento</w:t>
      </w:r>
      <w:r w:rsidR="00DE3FE8">
        <w:t>:</w:t>
      </w:r>
      <w:r w:rsidR="004F109A">
        <w:t xml:space="preserve"> </w:t>
      </w:r>
      <w:r w:rsidR="00D330F1">
        <w:t>etapa contratual in</w:t>
      </w:r>
      <w:r w:rsidR="00E5083D">
        <w:t>i</w:t>
      </w:r>
      <w:r w:rsidR="00D330F1">
        <w:t xml:space="preserve">ciada com a aprovação pela ANP do Plano de Desenvolvimento proposto pelo Concessionário e que se prolonga </w:t>
      </w:r>
      <w:r w:rsidR="00E5083D">
        <w:t>durante</w:t>
      </w:r>
      <w:r w:rsidR="00D330F1">
        <w:t xml:space="preserve"> a Fase de Produção enquanto necessários investimentos em poços, equipamentos e instalações </w:t>
      </w:r>
      <w:r w:rsidR="00926D58">
        <w:t xml:space="preserve">destinados </w:t>
      </w:r>
      <w:r w:rsidR="00D330F1">
        <w:t>à Produção de Petróleo e Gás Natural de acordo com as Melhores Práticas da Indústria do Petróleo.</w:t>
      </w:r>
    </w:p>
    <w:p w:rsidR="00C2057B" w:rsidRPr="00345793" w:rsidRDefault="001D0562" w:rsidP="00BA5615">
      <w:pPr>
        <w:pStyle w:val="Contrato-Clausula-Nvel3"/>
      </w:pPr>
      <w:r w:rsidRPr="53AA35CD">
        <w:rPr>
          <w:b/>
          <w:bCs/>
        </w:rPr>
        <w:t>Extração do Primeiro Óleo</w:t>
      </w:r>
      <w:r w:rsidR="00EF0F2C">
        <w:t xml:space="preserve">: data </w:t>
      </w:r>
      <w:r w:rsidR="00212D89">
        <w:t>d</w:t>
      </w:r>
      <w:r w:rsidR="00EF0F2C">
        <w:t>a primeira medição</w:t>
      </w:r>
      <w:r w:rsidR="00562C42">
        <w:t xml:space="preserve"> de volumes de </w:t>
      </w:r>
      <w:r w:rsidR="00FC7503">
        <w:t>Petróleo e Gás</w:t>
      </w:r>
      <w:r w:rsidR="007C3351">
        <w:t xml:space="preserve"> Natural</w:t>
      </w:r>
      <w:r w:rsidR="00562C42">
        <w:t xml:space="preserve"> em um dos</w:t>
      </w:r>
      <w:r w:rsidR="00531E0E">
        <w:t xml:space="preserve"> P</w:t>
      </w:r>
      <w:r w:rsidR="00F61EBB">
        <w:t>ontos de M</w:t>
      </w:r>
      <w:r w:rsidR="00562C42">
        <w:t xml:space="preserve">edição da </w:t>
      </w:r>
      <w:r w:rsidR="00C95141">
        <w:t>Produção</w:t>
      </w:r>
      <w:r w:rsidR="00EF0F2C">
        <w:t xml:space="preserve">, em cada </w:t>
      </w:r>
      <w:r w:rsidR="00761F37">
        <w:t>M</w:t>
      </w:r>
      <w:r w:rsidR="00AD242F">
        <w:t xml:space="preserve">ódulo </w:t>
      </w:r>
      <w:r w:rsidR="0033750D">
        <w:t>de Desenvolvimento</w:t>
      </w:r>
      <w:r w:rsidR="00F61EBB">
        <w:t>.</w:t>
      </w:r>
    </w:p>
    <w:p w:rsidR="00C2057B" w:rsidRPr="00345793" w:rsidRDefault="001D0562" w:rsidP="00BA5615">
      <w:pPr>
        <w:pStyle w:val="Contrato-Clausula-Nvel3"/>
      </w:pPr>
      <w:r w:rsidRPr="53AA35CD">
        <w:rPr>
          <w:b/>
          <w:bCs/>
        </w:rPr>
        <w:t>Fase de Exploração</w:t>
      </w:r>
      <w:r w:rsidR="00DE3FE8">
        <w:t>:</w:t>
      </w:r>
      <w:r w:rsidR="00403BC8">
        <w:t xml:space="preserve"> período </w:t>
      </w:r>
      <w:r w:rsidR="00EF4D78">
        <w:t>contratual em que deve</w:t>
      </w:r>
      <w:r w:rsidR="00C73A65">
        <w:t>m</w:t>
      </w:r>
      <w:r w:rsidR="00EF4D78">
        <w:t xml:space="preserve"> ocorrer a</w:t>
      </w:r>
      <w:r w:rsidR="00403BC8">
        <w:t xml:space="preserve"> </w:t>
      </w:r>
      <w:r w:rsidR="00C04024">
        <w:t>Exploração</w:t>
      </w:r>
      <w:r w:rsidR="005D4A15">
        <w:t xml:space="preserve"> e </w:t>
      </w:r>
      <w:r w:rsidR="00EF4D78">
        <w:t xml:space="preserve">a </w:t>
      </w:r>
      <w:r w:rsidR="00F769F8">
        <w:t>Avaliação</w:t>
      </w:r>
      <w:r w:rsidR="00403BC8">
        <w:t>.</w:t>
      </w:r>
    </w:p>
    <w:p w:rsidR="00C2057B" w:rsidRPr="00345793" w:rsidRDefault="001D0562" w:rsidP="00BA5615">
      <w:pPr>
        <w:pStyle w:val="Contrato-Clausula-Nvel3"/>
      </w:pPr>
      <w:r w:rsidRPr="53AA35CD">
        <w:rPr>
          <w:b/>
          <w:bCs/>
        </w:rPr>
        <w:t>Fase de Produção</w:t>
      </w:r>
      <w:r w:rsidR="00DE3FE8">
        <w:t>:</w:t>
      </w:r>
      <w:r w:rsidR="00403BC8">
        <w:t xml:space="preserve"> período </w:t>
      </w:r>
      <w:r w:rsidR="00EF4D78">
        <w:t>contratual em que deve</w:t>
      </w:r>
      <w:r w:rsidR="00C73A65">
        <w:t>m</w:t>
      </w:r>
      <w:r w:rsidR="00EF4D78">
        <w:t xml:space="preserve"> ocorrer </w:t>
      </w:r>
      <w:r w:rsidR="00966B90">
        <w:t>o</w:t>
      </w:r>
      <w:r w:rsidR="00407C7D">
        <w:t xml:space="preserve"> Desenvolvimento </w:t>
      </w:r>
      <w:r w:rsidR="005D4A15">
        <w:t>e</w:t>
      </w:r>
      <w:r w:rsidR="00403BC8">
        <w:t xml:space="preserve"> </w:t>
      </w:r>
      <w:r w:rsidR="00EF4D78">
        <w:t xml:space="preserve">a </w:t>
      </w:r>
      <w:r w:rsidR="00C95141">
        <w:t>Produção</w:t>
      </w:r>
      <w:r w:rsidR="00403BC8">
        <w:t>.</w:t>
      </w:r>
    </w:p>
    <w:p w:rsidR="0032520B" w:rsidRPr="00345793" w:rsidRDefault="001D0562" w:rsidP="00BA5615">
      <w:pPr>
        <w:pStyle w:val="Contrato-Clausula-Nvel3"/>
      </w:pPr>
      <w:r w:rsidRPr="53AA35CD">
        <w:rPr>
          <w:b/>
          <w:bCs/>
        </w:rPr>
        <w:t>Fornecedor Brasileiro</w:t>
      </w:r>
      <w:r w:rsidR="00DE3FE8">
        <w:t>:</w:t>
      </w:r>
      <w:r w:rsidR="00403BC8">
        <w:t xml:space="preserve"> qualquer fabricante ou fornecedor de </w:t>
      </w:r>
      <w:r w:rsidR="00966B90">
        <w:t>bens</w:t>
      </w:r>
      <w:r w:rsidR="00403BC8">
        <w:t xml:space="preserve"> produzido</w:t>
      </w:r>
      <w:r w:rsidR="00966B90">
        <w:t>s</w:t>
      </w:r>
      <w:r w:rsidR="00403BC8">
        <w:t xml:space="preserve"> ou serviço</w:t>
      </w:r>
      <w:r w:rsidR="00966B90">
        <w:t>s</w:t>
      </w:r>
      <w:r w:rsidR="00403BC8">
        <w:t xml:space="preserve"> prestado</w:t>
      </w:r>
      <w:r w:rsidR="00274BED">
        <w:t>s</w:t>
      </w:r>
      <w:r w:rsidR="00403BC8">
        <w:t xml:space="preserve"> no Brasil, através de </w:t>
      </w:r>
      <w:r w:rsidR="00A23865">
        <w:t>sociedades empresárias</w:t>
      </w:r>
      <w:r w:rsidR="00403BC8">
        <w:t xml:space="preserve"> constituídas sob as leis brasileiras ou </w:t>
      </w:r>
      <w:r w:rsidR="00C43614">
        <w:t xml:space="preserve">aquelas </w:t>
      </w:r>
      <w:r w:rsidR="00403BC8">
        <w:t xml:space="preserve">que façam uso de bens fabricados no </w:t>
      </w:r>
      <w:r w:rsidR="00D330F1">
        <w:t>País</w:t>
      </w:r>
      <w:r w:rsidR="00403BC8">
        <w:t xml:space="preserve"> sob regimes aduaneiros especiais e incentivos fiscais aplicáveis à indústria de </w:t>
      </w:r>
      <w:r w:rsidR="00FC7503">
        <w:t>Petróleo e Gás</w:t>
      </w:r>
      <w:r w:rsidR="007C3351">
        <w:t xml:space="preserve"> Natural</w:t>
      </w:r>
      <w:r w:rsidR="00403BC8">
        <w:t>.</w:t>
      </w:r>
    </w:p>
    <w:p w:rsidR="00C2057B" w:rsidRPr="00345793" w:rsidRDefault="001D0562" w:rsidP="00BA5615">
      <w:pPr>
        <w:pStyle w:val="Contrato-Clausula-Nvel3"/>
      </w:pPr>
      <w:r w:rsidRPr="53AA35CD">
        <w:rPr>
          <w:b/>
          <w:bCs/>
        </w:rPr>
        <w:t>Individualização da Produção</w:t>
      </w:r>
      <w:r w:rsidR="00DA3E18">
        <w:t xml:space="preserve">: </w:t>
      </w:r>
      <w:r w:rsidR="00C2057B">
        <w:t xml:space="preserve">procedimento que visa à divisão do resultado da </w:t>
      </w:r>
      <w:r w:rsidR="00C95141">
        <w:t>Produção</w:t>
      </w:r>
      <w:r w:rsidR="00C2057B">
        <w:t xml:space="preserve"> e ao aproveitamento racional dos recursos naturais da União, por meio da unificação </w:t>
      </w:r>
      <w:r w:rsidR="005A526C">
        <w:t>do</w:t>
      </w:r>
      <w:r w:rsidR="00407C7D">
        <w:t xml:space="preserve"> Desenvolvimento </w:t>
      </w:r>
      <w:r w:rsidR="00C2057B">
        <w:t xml:space="preserve">e da </w:t>
      </w:r>
      <w:r w:rsidR="00C95141">
        <w:t>Produção</w:t>
      </w:r>
      <w:r w:rsidR="00C2057B">
        <w:t xml:space="preserve"> </w:t>
      </w:r>
      <w:r w:rsidR="0034059F">
        <w:t>da</w:t>
      </w:r>
      <w:r w:rsidR="00C2057B">
        <w:t xml:space="preserve"> </w:t>
      </w:r>
      <w:r w:rsidR="00F47572">
        <w:t xml:space="preserve">Jazida </w:t>
      </w:r>
      <w:r w:rsidR="006720B3">
        <w:t xml:space="preserve">que se estenda além da </w:t>
      </w:r>
      <w:r w:rsidR="00587CA7">
        <w:t>Área de Concessão</w:t>
      </w:r>
      <w:r w:rsidR="00C2057B">
        <w:t>;</w:t>
      </w:r>
    </w:p>
    <w:p w:rsidR="00C2057B" w:rsidRDefault="001D0562" w:rsidP="00BA5615">
      <w:pPr>
        <w:pStyle w:val="Contrato-Clausula-Nvel3"/>
      </w:pPr>
      <w:r w:rsidRPr="53AA35CD">
        <w:rPr>
          <w:b/>
          <w:bCs/>
        </w:rPr>
        <w:t>Legislação Aplicável</w:t>
      </w:r>
      <w:r w:rsidR="005D4A15">
        <w:t>: conjunto de leis, decretos, regulamentos, resoluções, portarias,</w:t>
      </w:r>
      <w:r w:rsidR="00FC1F46">
        <w:t xml:space="preserve"> </w:t>
      </w:r>
      <w:r w:rsidR="005D4A15">
        <w:t xml:space="preserve">instruções normativas ou quaisquer outros atos normativos que incidam ou que venham a incidir sobre as </w:t>
      </w:r>
      <w:r w:rsidR="00A106F4">
        <w:t>Parte</w:t>
      </w:r>
      <w:r w:rsidR="00AD242F">
        <w:t>s</w:t>
      </w:r>
      <w:r w:rsidR="005D4A15">
        <w:t xml:space="preserve"> ou sobre as atividades de </w:t>
      </w:r>
      <w:r w:rsidR="00C04024">
        <w:t>Exploração</w:t>
      </w:r>
      <w:r w:rsidR="005D4A15">
        <w:t xml:space="preserve">, </w:t>
      </w:r>
      <w:r w:rsidR="00F769F8">
        <w:t>Avaliação</w:t>
      </w:r>
      <w:r w:rsidR="005D4A15">
        <w:t xml:space="preserve">, </w:t>
      </w:r>
      <w:r w:rsidR="0033750D">
        <w:t>Desenvolvimento</w:t>
      </w:r>
      <w:r w:rsidR="005D4A15">
        <w:t xml:space="preserve"> e </w:t>
      </w:r>
      <w:r w:rsidR="00C95141">
        <w:t>Produção</w:t>
      </w:r>
      <w:r w:rsidR="005D4A15">
        <w:t xml:space="preserve"> de </w:t>
      </w:r>
      <w:r w:rsidR="00FC7503">
        <w:t>Petróleo e Gás</w:t>
      </w:r>
      <w:r w:rsidR="007C3351">
        <w:t xml:space="preserve"> Natural</w:t>
      </w:r>
      <w:r w:rsidR="005D4A15">
        <w:t>, bem como sobre a desativação das instalações.</w:t>
      </w:r>
    </w:p>
    <w:p w:rsidR="003905EC" w:rsidRPr="00345793" w:rsidRDefault="003905EC" w:rsidP="00BA5615">
      <w:pPr>
        <w:pStyle w:val="Contrato-Clausula-Nvel3"/>
      </w:pPr>
      <w:r w:rsidRPr="53AA35CD">
        <w:rPr>
          <w:b/>
          <w:bCs/>
        </w:rPr>
        <w:lastRenderedPageBreak/>
        <w:t>Macrogrupo</w:t>
      </w:r>
      <w:r>
        <w:t>: conjunto de bens</w:t>
      </w:r>
      <w:r w:rsidR="00270661">
        <w:t xml:space="preserve"> e </w:t>
      </w:r>
      <w:r>
        <w:t xml:space="preserve">serviços adquiridos ou contratados pelos Concessionários para a execução das atividades nos segmentos definidos neste Contrato com compromissos específicos de </w:t>
      </w:r>
      <w:r w:rsidR="00A91761">
        <w:t>C</w:t>
      </w:r>
      <w:r>
        <w:t xml:space="preserve">onteúdo </w:t>
      </w:r>
      <w:r w:rsidR="00A91761">
        <w:t>L</w:t>
      </w:r>
      <w:r>
        <w:t>ocal.</w:t>
      </w:r>
    </w:p>
    <w:p w:rsidR="00BB05BE" w:rsidRPr="00345793" w:rsidRDefault="001D0562" w:rsidP="00BA5615">
      <w:pPr>
        <w:pStyle w:val="Contrato-Clausula-Nvel3"/>
      </w:pPr>
      <w:r w:rsidRPr="53AA35CD">
        <w:rPr>
          <w:b/>
          <w:bCs/>
        </w:rPr>
        <w:t xml:space="preserve">Melhores Práticas da Indústria do </w:t>
      </w:r>
      <w:r w:rsidR="006558C5" w:rsidRPr="53AA35CD">
        <w:rPr>
          <w:b/>
          <w:bCs/>
        </w:rPr>
        <w:t>Petróleo</w:t>
      </w:r>
      <w:r w:rsidR="00DE3FE8">
        <w:t>:</w:t>
      </w:r>
      <w:r w:rsidR="00403BC8">
        <w:t xml:space="preserve"> </w:t>
      </w:r>
      <w:r w:rsidR="00A91761">
        <w:t>Os melhores e mais seguros procedimentos e tecnologias disponíveis na indústria d</w:t>
      </w:r>
      <w:r w:rsidR="00FA1742">
        <w:t>e</w:t>
      </w:r>
      <w:r w:rsidR="00A91761">
        <w:t xml:space="preserve"> </w:t>
      </w:r>
      <w:r w:rsidR="00FA1742">
        <w:t>P</w:t>
      </w:r>
      <w:r w:rsidR="00A91761">
        <w:t xml:space="preserve">etróleo e </w:t>
      </w:r>
      <w:r w:rsidR="00FA1742">
        <w:t>G</w:t>
      </w:r>
      <w:r w:rsidR="00A91761">
        <w:t xml:space="preserve">ás </w:t>
      </w:r>
      <w:r w:rsidR="00FA1742">
        <w:t>N</w:t>
      </w:r>
      <w:r w:rsidR="00A91761">
        <w:t xml:space="preserve">atural em todo o mundo, que permitam: (a) garantir a segurança operacional das instalações, preservando a vida, integridade física e saúde humana; (b) preservar o meio-ambiente e proteger as comunidades adjacentes; (c) evitar ou reduzir ao máximo os riscos de vazamento de </w:t>
      </w:r>
      <w:r w:rsidR="00F1399E">
        <w:t>P</w:t>
      </w:r>
      <w:r w:rsidR="00A91761">
        <w:t xml:space="preserve">etróleo, </w:t>
      </w:r>
      <w:r w:rsidR="00F1399E">
        <w:t>G</w:t>
      </w:r>
      <w:r w:rsidR="00A91761">
        <w:t xml:space="preserve">ás </w:t>
      </w:r>
      <w:r w:rsidR="00F1399E">
        <w:t>N</w:t>
      </w:r>
      <w:r w:rsidR="00A91761">
        <w:t xml:space="preserve">atural, derivados e outros produtos químicos que possam ser prejudiciais ao meio ambiente; (d)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rsidR="00FA08E7">
        <w:t>I</w:t>
      </w:r>
      <w:r w:rsidR="00A91761">
        <w:t xml:space="preserve">ndústria do </w:t>
      </w:r>
      <w:r w:rsidR="00FA08E7">
        <w:t>P</w:t>
      </w:r>
      <w:r w:rsidR="00A91761">
        <w:t>etróleo reconhecidos internacionalmente, sempre que tais medidas aumentem as chances de que os objetivos listados acima sejam alcançados.</w:t>
      </w:r>
      <w:r w:rsidR="00BC0B4B">
        <w:t xml:space="preserve"> </w:t>
      </w:r>
    </w:p>
    <w:p w:rsidR="00382025" w:rsidRPr="00345793" w:rsidRDefault="00436A79" w:rsidP="00BA5615">
      <w:pPr>
        <w:pStyle w:val="Contrato-Clausula-Nvel3"/>
      </w:pPr>
      <w:r w:rsidRPr="53AA35CD">
        <w:rPr>
          <w:b/>
          <w:bCs/>
        </w:rPr>
        <w:t>Módulo de Desenvolvimento</w:t>
      </w:r>
      <w:r w:rsidR="00382025">
        <w:t xml:space="preserve">: </w:t>
      </w:r>
      <w:r w:rsidR="004D5793">
        <w:t>módulo individualizado, composto por instalações e infraestrutura para Produção de Petróleo e Gás Natural de uma ou mais Jazidas de determinado Campo, segundo o Plano de Desenvolvimento aprovado pela ANP.</w:t>
      </w:r>
    </w:p>
    <w:p w:rsidR="00C2057B" w:rsidRPr="00345793" w:rsidRDefault="001D0562" w:rsidP="00BA5615">
      <w:pPr>
        <w:pStyle w:val="Contrato-Clausula-Nvel3"/>
      </w:pPr>
      <w:r w:rsidRPr="53AA35CD">
        <w:rPr>
          <w:b/>
          <w:bCs/>
        </w:rPr>
        <w:t>Novo Reservatório</w:t>
      </w:r>
      <w:r w:rsidR="00DE3FE8">
        <w:t>:</w:t>
      </w:r>
      <w:r w:rsidR="00403BC8">
        <w:t xml:space="preserve"> </w:t>
      </w:r>
      <w:r w:rsidR="00174AC4">
        <w:t xml:space="preserve">acumulação </w:t>
      </w:r>
      <w:r w:rsidR="00403BC8">
        <w:t xml:space="preserve">de </w:t>
      </w:r>
      <w:r w:rsidR="00FC7503">
        <w:t>Petróleo e</w:t>
      </w:r>
      <w:r w:rsidR="007B7C7A">
        <w:t>/ou</w:t>
      </w:r>
      <w:r w:rsidR="00FC7503">
        <w:t xml:space="preserve"> Gás</w:t>
      </w:r>
      <w:r w:rsidR="007C3351">
        <w:t xml:space="preserve"> Natural</w:t>
      </w:r>
      <w:r w:rsidR="00403BC8">
        <w:t>, distint</w:t>
      </w:r>
      <w:r w:rsidR="004E2AC5">
        <w:t>a</w:t>
      </w:r>
      <w:r w:rsidR="00403BC8">
        <w:t xml:space="preserve"> d</w:t>
      </w:r>
      <w:r w:rsidR="004E2AC5">
        <w:t>a</w:t>
      </w:r>
      <w:r w:rsidR="00403BC8">
        <w:t xml:space="preserve">s já </w:t>
      </w:r>
      <w:r w:rsidR="00A91761">
        <w:t xml:space="preserve">em Produção </w:t>
      </w:r>
      <w:r w:rsidR="00403BC8">
        <w:t xml:space="preserve">ou em </w:t>
      </w:r>
      <w:r w:rsidR="00F769F8">
        <w:t>Avaliação</w:t>
      </w:r>
      <w:r w:rsidR="00403BC8">
        <w:t>.</w:t>
      </w:r>
    </w:p>
    <w:p w:rsidR="00C2057B" w:rsidRPr="00345793" w:rsidRDefault="001D0562" w:rsidP="00BA5615">
      <w:pPr>
        <w:pStyle w:val="Contrato-Clausula-Nvel3"/>
      </w:pPr>
      <w:r w:rsidRPr="53AA35CD">
        <w:rPr>
          <w:b/>
          <w:bCs/>
        </w:rPr>
        <w:t>Operaç</w:t>
      </w:r>
      <w:r w:rsidR="00EB6A7B" w:rsidRPr="53AA35CD">
        <w:rPr>
          <w:b/>
          <w:bCs/>
        </w:rPr>
        <w:t>ão</w:t>
      </w:r>
      <w:r w:rsidR="00DE3FE8">
        <w:t>:</w:t>
      </w:r>
      <w:r w:rsidR="00403BC8">
        <w:t xml:space="preserve"> toda atividade de </w:t>
      </w:r>
      <w:r w:rsidR="00C04024">
        <w:t>Exploração</w:t>
      </w:r>
      <w:r w:rsidR="00403BC8">
        <w:t xml:space="preserve">, </w:t>
      </w:r>
      <w:r w:rsidR="00F769F8">
        <w:t>Avaliação</w:t>
      </w:r>
      <w:r w:rsidR="00403BC8">
        <w:t xml:space="preserve">, </w:t>
      </w:r>
      <w:r w:rsidR="0033750D">
        <w:t>Desenvolvimento</w:t>
      </w:r>
      <w:r w:rsidR="00403BC8">
        <w:t xml:space="preserve">, </w:t>
      </w:r>
      <w:r w:rsidR="00C95141">
        <w:t>Produção</w:t>
      </w:r>
      <w:r w:rsidR="00403BC8">
        <w:t xml:space="preserve">, desativação ou abandono, realizada em sequência, em conjunto, ou isoladamente pelo </w:t>
      </w:r>
      <w:r w:rsidR="00F769F8">
        <w:t>Concessionário</w:t>
      </w:r>
      <w:r w:rsidR="00403BC8">
        <w:t xml:space="preserve">, para os propósitos deste </w:t>
      </w:r>
      <w:r w:rsidR="00F769F8">
        <w:t>Contrato</w:t>
      </w:r>
      <w:r w:rsidR="00403BC8">
        <w:t>.</w:t>
      </w:r>
    </w:p>
    <w:p w:rsidR="00C2057B" w:rsidRPr="00345793" w:rsidRDefault="001D0562" w:rsidP="00BA5615">
      <w:pPr>
        <w:pStyle w:val="Contrato-Clausula-Nvel3"/>
      </w:pPr>
      <w:r w:rsidRPr="53AA35CD">
        <w:rPr>
          <w:b/>
          <w:bCs/>
        </w:rPr>
        <w:t>Operador</w:t>
      </w:r>
      <w:r w:rsidR="00DE3FE8">
        <w:t>:</w:t>
      </w:r>
      <w:r w:rsidR="00403BC8">
        <w:t xml:space="preserve"> </w:t>
      </w:r>
      <w:r w:rsidR="00F769F8">
        <w:t>Concessionário</w:t>
      </w:r>
      <w:r w:rsidR="00403BC8">
        <w:t xml:space="preserve"> designad</w:t>
      </w:r>
      <w:r w:rsidR="004D11A0">
        <w:t>o</w:t>
      </w:r>
      <w:r w:rsidR="00A0150C">
        <w:t xml:space="preserve">, </w:t>
      </w:r>
      <w:r w:rsidR="00963777">
        <w:t xml:space="preserve">na forma do </w:t>
      </w:r>
      <w:r w:rsidR="007C3351">
        <w:t>Anexo</w:t>
      </w:r>
      <w:r w:rsidR="00A0150C">
        <w:t xml:space="preserve"> VII,</w:t>
      </w:r>
      <w:r w:rsidR="00403BC8">
        <w:t xml:space="preserve"> para conduzir e executar todas as </w:t>
      </w:r>
      <w:r w:rsidR="00A106F4">
        <w:t>Operações</w:t>
      </w:r>
      <w:r w:rsidR="00403BC8">
        <w:t xml:space="preserve"> previstas neste </w:t>
      </w:r>
      <w:r w:rsidR="00F769F8">
        <w:t>Contrato</w:t>
      </w:r>
      <w:r w:rsidR="00403BC8">
        <w:t xml:space="preserve"> em nome do</w:t>
      </w:r>
      <w:r w:rsidR="00C853EE">
        <w:t>s</w:t>
      </w:r>
      <w:r w:rsidR="00403BC8">
        <w:t xml:space="preserve"> </w:t>
      </w:r>
      <w:r w:rsidR="00AD242F">
        <w:t>Concessionários</w:t>
      </w:r>
      <w:r w:rsidR="00403BC8">
        <w:t>.</w:t>
      </w:r>
    </w:p>
    <w:p w:rsidR="004D5793" w:rsidRPr="004558C0" w:rsidRDefault="004D5793" w:rsidP="00BA5615">
      <w:pPr>
        <w:pStyle w:val="Contrato-Clausula-Nvel3"/>
      </w:pPr>
      <w:r w:rsidRPr="53AA35CD">
        <w:rPr>
          <w:b/>
          <w:bCs/>
        </w:rPr>
        <w:t>Parte:</w:t>
      </w:r>
      <w:r w:rsidR="007429F9">
        <w:t xml:space="preserve"> </w:t>
      </w:r>
      <w:r w:rsidR="003855A4">
        <w:t xml:space="preserve">signatário do Contrato. </w:t>
      </w:r>
    </w:p>
    <w:p w:rsidR="00C2057B" w:rsidRPr="00345793" w:rsidRDefault="001D0562" w:rsidP="00BA5615">
      <w:pPr>
        <w:pStyle w:val="Contrato-Clausula-Nvel3"/>
      </w:pPr>
      <w:r w:rsidRPr="53AA35CD">
        <w:rPr>
          <w:b/>
          <w:bCs/>
        </w:rPr>
        <w:t xml:space="preserve">Plano de Avaliação de </w:t>
      </w:r>
      <w:r w:rsidR="00FC7503" w:rsidRPr="53AA35CD">
        <w:rPr>
          <w:b/>
          <w:bCs/>
        </w:rPr>
        <w:t>Descoberta</w:t>
      </w:r>
      <w:r w:rsidR="00DE3FE8">
        <w:t>:</w:t>
      </w:r>
      <w:r w:rsidR="00403BC8">
        <w:t xml:space="preserve"> documento </w:t>
      </w:r>
      <w:r w:rsidR="00EC3A97">
        <w:t xml:space="preserve">em </w:t>
      </w:r>
      <w:r w:rsidR="00403BC8">
        <w:t xml:space="preserve">que </w:t>
      </w:r>
      <w:r w:rsidR="00EC3A97">
        <w:t xml:space="preserve">se </w:t>
      </w:r>
      <w:r w:rsidR="003B7557">
        <w:t>especificam</w:t>
      </w:r>
      <w:r w:rsidR="00403BC8">
        <w:t xml:space="preserve"> o programa de trabalho e respectivo</w:t>
      </w:r>
      <w:r w:rsidR="008D14CD">
        <w:t>s</w:t>
      </w:r>
      <w:r w:rsidR="00403BC8">
        <w:t xml:space="preserve"> investimento</w:t>
      </w:r>
      <w:r w:rsidR="008D14CD">
        <w:t>s</w:t>
      </w:r>
      <w:r w:rsidR="00403BC8">
        <w:t xml:space="preserve"> necessários à </w:t>
      </w:r>
      <w:r w:rsidR="00F769F8">
        <w:t>Avaliação</w:t>
      </w:r>
      <w:r w:rsidR="00403BC8">
        <w:t xml:space="preserve"> de uma </w:t>
      </w:r>
      <w:r w:rsidR="00FC7503">
        <w:t>Descoberta</w:t>
      </w:r>
      <w:r w:rsidR="00403BC8">
        <w:t xml:space="preserve"> ou conjunto de </w:t>
      </w:r>
      <w:r w:rsidR="00FC7503">
        <w:t>Descobertas</w:t>
      </w:r>
      <w:r w:rsidR="00403BC8">
        <w:t xml:space="preserve"> de </w:t>
      </w:r>
      <w:r w:rsidR="006558C5">
        <w:t>Petróleo</w:t>
      </w:r>
      <w:r w:rsidR="00630263">
        <w:t xml:space="preserve"> </w:t>
      </w:r>
      <w:r w:rsidR="007C1B3E">
        <w:t>e</w:t>
      </w:r>
      <w:r w:rsidR="00D30A2D">
        <w:t xml:space="preserve"> Gás Natural</w:t>
      </w:r>
      <w:r w:rsidR="00403BC8">
        <w:t xml:space="preserve"> na </w:t>
      </w:r>
      <w:r w:rsidR="00587CA7">
        <w:t>Área de Concessão</w:t>
      </w:r>
      <w:r w:rsidR="00403BC8">
        <w:t>.</w:t>
      </w:r>
    </w:p>
    <w:p w:rsidR="00BE69F6" w:rsidRDefault="000B346C" w:rsidP="002F659F">
      <w:pPr>
        <w:pStyle w:val="Contrato-Clausula-Nvel3"/>
      </w:pPr>
      <w:r w:rsidRPr="53AA35CD">
        <w:rPr>
          <w:b/>
          <w:bCs/>
        </w:rPr>
        <w:t xml:space="preserve">Plano </w:t>
      </w:r>
      <w:r w:rsidR="00F47572" w:rsidRPr="53AA35CD">
        <w:rPr>
          <w:b/>
          <w:bCs/>
        </w:rPr>
        <w:t xml:space="preserve">de </w:t>
      </w:r>
      <w:r w:rsidRPr="53AA35CD">
        <w:rPr>
          <w:b/>
          <w:bCs/>
        </w:rPr>
        <w:t>Desenvolvimento</w:t>
      </w:r>
      <w:r w:rsidR="00DE3FE8">
        <w:t>:</w:t>
      </w:r>
      <w:r w:rsidR="00403BC8">
        <w:t xml:space="preserve"> documento </w:t>
      </w:r>
      <w:r w:rsidR="00EC3A97">
        <w:t xml:space="preserve">em </w:t>
      </w:r>
      <w:r w:rsidR="00786B94">
        <w:t xml:space="preserve">que </w:t>
      </w:r>
      <w:r w:rsidR="00EC3A97">
        <w:t xml:space="preserve">se </w:t>
      </w:r>
      <w:r w:rsidR="003B7557">
        <w:t>especificam</w:t>
      </w:r>
      <w:r w:rsidR="00403BC8">
        <w:t xml:space="preserve"> o programa de trabalho</w:t>
      </w:r>
      <w:r w:rsidR="007566EC">
        <w:t>, cronograma</w:t>
      </w:r>
      <w:r w:rsidR="00403BC8">
        <w:t xml:space="preserve"> e respectivo</w:t>
      </w:r>
      <w:r w:rsidR="008D14CD">
        <w:t>s</w:t>
      </w:r>
      <w:r w:rsidR="00403BC8">
        <w:t xml:space="preserve"> investimento</w:t>
      </w:r>
      <w:r w:rsidR="008D14CD">
        <w:t>s</w:t>
      </w:r>
      <w:r w:rsidR="00403BC8">
        <w:t xml:space="preserve"> necessários </w:t>
      </w:r>
      <w:r w:rsidR="00BC0B4B">
        <w:t>ao Desenvolvimento e Produção de uma Descoberta ou conjunto de Descobertas de Petróleo e Gás Natural na Área de Concessão, incluindo seu abandono</w:t>
      </w:r>
      <w:r w:rsidR="004558C0">
        <w:t>.</w:t>
      </w:r>
    </w:p>
    <w:p w:rsidR="00BE69F6" w:rsidRPr="00345793" w:rsidRDefault="001D0562" w:rsidP="00BA5615">
      <w:pPr>
        <w:pStyle w:val="Contrato-Clausula-Nvel3"/>
      </w:pPr>
      <w:r w:rsidRPr="53AA35CD">
        <w:rPr>
          <w:b/>
          <w:bCs/>
        </w:rPr>
        <w:t>Programa Anual de Produção</w:t>
      </w:r>
      <w:r w:rsidR="00DE3FE8">
        <w:t>:</w:t>
      </w:r>
      <w:r w:rsidR="00403BC8">
        <w:t xml:space="preserve"> </w:t>
      </w:r>
      <w:r w:rsidR="00BE69F6">
        <w:t>documento</w:t>
      </w:r>
      <w:r w:rsidR="00403BC8">
        <w:t xml:space="preserve"> em que se discriminam as previsões de </w:t>
      </w:r>
      <w:r w:rsidR="00C95141">
        <w:t>Produção</w:t>
      </w:r>
      <w:r w:rsidR="00BA4139">
        <w:t xml:space="preserve"> e movimentação</w:t>
      </w:r>
      <w:r w:rsidR="00403BC8">
        <w:t xml:space="preserve"> de </w:t>
      </w:r>
      <w:r w:rsidR="006558C5">
        <w:t>Petróleo</w:t>
      </w:r>
      <w:r w:rsidR="00D30A2D">
        <w:t>, Gás Natural</w:t>
      </w:r>
      <w:r w:rsidR="00403BC8">
        <w:t xml:space="preserve">, água, fluidos </w:t>
      </w:r>
      <w:r w:rsidR="00BA4139">
        <w:t xml:space="preserve">especiais </w:t>
      </w:r>
      <w:r w:rsidR="00403BC8">
        <w:t xml:space="preserve">e resíduos oriundos do processo de </w:t>
      </w:r>
      <w:r w:rsidR="00C95141">
        <w:t>Produção</w:t>
      </w:r>
      <w:r w:rsidR="00403BC8">
        <w:t xml:space="preserve"> de cada</w:t>
      </w:r>
      <w:r w:rsidR="00A9508C">
        <w:t xml:space="preserve"> Área de Desenvolvimento ou</w:t>
      </w:r>
      <w:r w:rsidR="00403BC8">
        <w:t xml:space="preserve"> </w:t>
      </w:r>
      <w:r w:rsidR="00F769F8">
        <w:t>Campo</w:t>
      </w:r>
      <w:r w:rsidR="004558C0">
        <w:t>.</w:t>
      </w:r>
    </w:p>
    <w:p w:rsidR="00C2057B" w:rsidRDefault="001D0562" w:rsidP="00BA5615">
      <w:pPr>
        <w:pStyle w:val="Contrato-Clausula-Nvel3"/>
      </w:pPr>
      <w:r w:rsidRPr="53AA35CD">
        <w:rPr>
          <w:b/>
          <w:bCs/>
        </w:rPr>
        <w:lastRenderedPageBreak/>
        <w:t>Programa Anual de Trabalho e Orçamento</w:t>
      </w:r>
      <w:r w:rsidR="004208A0" w:rsidRPr="53AA35CD">
        <w:rPr>
          <w:b/>
          <w:bCs/>
        </w:rPr>
        <w:t xml:space="preserve"> </w:t>
      </w:r>
      <w:r w:rsidR="00451D94" w:rsidRPr="53AA35CD">
        <w:rPr>
          <w:b/>
          <w:bCs/>
        </w:rPr>
        <w:t>d</w:t>
      </w:r>
      <w:r w:rsidR="004208A0" w:rsidRPr="53AA35CD">
        <w:rPr>
          <w:b/>
          <w:bCs/>
        </w:rPr>
        <w:t xml:space="preserve">a </w:t>
      </w:r>
      <w:r w:rsidR="00451D94" w:rsidRPr="53AA35CD">
        <w:rPr>
          <w:b/>
          <w:bCs/>
        </w:rPr>
        <w:t>F</w:t>
      </w:r>
      <w:r w:rsidR="004208A0" w:rsidRPr="53AA35CD">
        <w:rPr>
          <w:b/>
          <w:bCs/>
        </w:rPr>
        <w:t>ase de Exploração</w:t>
      </w:r>
      <w:r w:rsidR="00DE3FE8">
        <w:t>:</w:t>
      </w:r>
      <w:r w:rsidR="00403BC8">
        <w:t xml:space="preserve"> </w:t>
      </w:r>
      <w:r w:rsidR="000E0AB5">
        <w:t xml:space="preserve">documento </w:t>
      </w:r>
      <w:r w:rsidR="004208A0">
        <w:t xml:space="preserve">revisado a cada ano da Fase de Exploração </w:t>
      </w:r>
      <w:r w:rsidR="00227EDC">
        <w:t xml:space="preserve">em </w:t>
      </w:r>
      <w:r w:rsidR="00403BC8">
        <w:t xml:space="preserve">que </w:t>
      </w:r>
      <w:r w:rsidR="00227EDC">
        <w:t xml:space="preserve">se </w:t>
      </w:r>
      <w:r w:rsidR="00403BC8">
        <w:t>especifica o conjunto de atividades a serem realizadas</w:t>
      </w:r>
      <w:r w:rsidR="004208A0">
        <w:t xml:space="preserve"> e as já realizadas</w:t>
      </w:r>
      <w:r w:rsidR="00403BC8">
        <w:t xml:space="preserve"> pelo </w:t>
      </w:r>
      <w:r w:rsidR="00F769F8">
        <w:t>Concessionário</w:t>
      </w:r>
      <w:r w:rsidR="00403BC8">
        <w:t xml:space="preserve">, </w:t>
      </w:r>
      <w:r w:rsidR="005D4F55">
        <w:t>incluindo</w:t>
      </w:r>
      <w:r w:rsidR="00403BC8">
        <w:t xml:space="preserve"> o detalhamento dos investimentos necessários</w:t>
      </w:r>
      <w:r w:rsidR="00451D94">
        <w:t>.</w:t>
      </w:r>
    </w:p>
    <w:p w:rsidR="009A5A02" w:rsidRPr="00345793" w:rsidRDefault="009A5A02" w:rsidP="00BA5615">
      <w:pPr>
        <w:pStyle w:val="Contrato-Clausula-Nvel3"/>
      </w:pPr>
      <w:r w:rsidRPr="53AA35CD">
        <w:rPr>
          <w:b/>
          <w:bCs/>
        </w:rPr>
        <w:t>Programa Anual de Trabalho e Orçamento da Fase de Produção</w:t>
      </w:r>
      <w:r>
        <w:t xml:space="preserve">: documento em que se especifica o conjunto de atividades a serem realizadas pelo Concessionário, incluindo o detalhamento dos investimentos, para o próximo quinquênio, necessários à realização das atividades na </w:t>
      </w:r>
      <w:r w:rsidR="00F1399E">
        <w:t>F</w:t>
      </w:r>
      <w:r>
        <w:t>ase de Produção.</w:t>
      </w:r>
    </w:p>
    <w:p w:rsidR="00C2057B" w:rsidRPr="00345793" w:rsidRDefault="001D0562" w:rsidP="00BA5615">
      <w:pPr>
        <w:pStyle w:val="Contrato-Clausula-Nvel3"/>
      </w:pPr>
      <w:r w:rsidRPr="53AA35CD">
        <w:rPr>
          <w:b/>
          <w:bCs/>
        </w:rPr>
        <w:t>Programa de Desativação das Instalações</w:t>
      </w:r>
      <w:r w:rsidR="00DE3FE8">
        <w:t>:</w:t>
      </w:r>
      <w:r w:rsidR="00403BC8">
        <w:t xml:space="preserve"> </w:t>
      </w:r>
      <w:r w:rsidR="000E0AB5">
        <w:t xml:space="preserve">documento </w:t>
      </w:r>
      <w:r w:rsidR="00227EDC">
        <w:t xml:space="preserve">em </w:t>
      </w:r>
      <w:r w:rsidR="00403BC8">
        <w:t xml:space="preserve">que </w:t>
      </w:r>
      <w:r w:rsidR="00227EDC">
        <w:t xml:space="preserve">se </w:t>
      </w:r>
      <w:r w:rsidR="00403BC8">
        <w:t xml:space="preserve">especifica o conjunto de </w:t>
      </w:r>
      <w:r w:rsidR="00174AC4">
        <w:t xml:space="preserve">atividades visando </w:t>
      </w:r>
      <w:r w:rsidR="00373D7A">
        <w:t>a</w:t>
      </w:r>
      <w:r w:rsidR="00174AC4">
        <w:t>o</w:t>
      </w:r>
      <w:r w:rsidR="00403BC8">
        <w:t xml:space="preserve"> abandono definitivo de poços, incluindo seu eventual arrasamento, e de retirada de operação, remoção e destinação final adequada das instalações e recuperação das áreas </w:t>
      </w:r>
      <w:r w:rsidR="00B04571">
        <w:t>por elas afetadas</w:t>
      </w:r>
      <w:r w:rsidR="00242499">
        <w:t>.</w:t>
      </w:r>
    </w:p>
    <w:p w:rsidR="00C2057B" w:rsidRPr="00345793" w:rsidRDefault="001D0562" w:rsidP="00BA5615">
      <w:pPr>
        <w:pStyle w:val="Contrato-Clausula-Nvel3"/>
      </w:pPr>
      <w:r w:rsidRPr="53AA35CD">
        <w:rPr>
          <w:b/>
          <w:bCs/>
        </w:rPr>
        <w:t>Programa Exploratório Mínimo</w:t>
      </w:r>
      <w:r w:rsidR="00DE3FE8">
        <w:t>:</w:t>
      </w:r>
      <w:r w:rsidR="00403BC8">
        <w:t xml:space="preserve"> programa de trabalho previsto no </w:t>
      </w:r>
      <w:r w:rsidR="006E75AC">
        <w:t>Anexo II</w:t>
      </w:r>
      <w:r w:rsidR="00403BC8">
        <w:t xml:space="preserve">, a ser cumprido pelo </w:t>
      </w:r>
      <w:r w:rsidR="00F769F8">
        <w:t>Concessionário</w:t>
      </w:r>
      <w:r w:rsidR="00403BC8">
        <w:t xml:space="preserve"> no decorrer da </w:t>
      </w:r>
      <w:r w:rsidR="0033750D">
        <w:t>Fase de Exploração</w:t>
      </w:r>
      <w:r w:rsidR="00E811DE">
        <w:t>.</w:t>
      </w:r>
      <w:hyperlink w:anchor="_ANEXO_II_–" w:history="1"/>
    </w:p>
    <w:p w:rsidR="00002597" w:rsidRPr="00345793" w:rsidRDefault="00174AC4" w:rsidP="00BA5615">
      <w:pPr>
        <w:pStyle w:val="Contrato-Clausula-Nvel3"/>
      </w:pPr>
      <w:bookmarkStart w:id="43" w:name="_Hlt113176154"/>
      <w:bookmarkEnd w:id="43"/>
      <w:r w:rsidRPr="53AA35CD">
        <w:rPr>
          <w:b/>
          <w:bCs/>
        </w:rPr>
        <w:t xml:space="preserve">Recomendação </w:t>
      </w:r>
      <w:r w:rsidR="00002597" w:rsidRPr="53AA35CD">
        <w:rPr>
          <w:b/>
          <w:bCs/>
        </w:rPr>
        <w:t xml:space="preserve">de </w:t>
      </w:r>
      <w:r w:rsidR="00377F9E" w:rsidRPr="53AA35CD">
        <w:rPr>
          <w:b/>
          <w:bCs/>
        </w:rPr>
        <w:t>Segurança</w:t>
      </w:r>
      <w:r w:rsidR="00AB24C5">
        <w:t xml:space="preserve">: ato administrativo que reconhece uma conduta como irregular ou que expõe um entendimento administrativo acerca da aplicação da norma regulatória, determinando, de forma abrangente, que o </w:t>
      </w:r>
      <w:r w:rsidR="00C73A65">
        <w:t>O</w:t>
      </w:r>
      <w:r w:rsidR="00AB24C5">
        <w:t>perador abstenha-se de praticá-la ou que passe a observá-l</w:t>
      </w:r>
      <w:r w:rsidR="00761F37">
        <w:t>a</w:t>
      </w:r>
      <w:r w:rsidR="00AB24C5">
        <w:t xml:space="preserve">, sob pena </w:t>
      </w:r>
      <w:r>
        <w:t>de aplicação das penalidades previstas na Legislação Aplicável</w:t>
      </w:r>
      <w:r w:rsidR="00AB24C5">
        <w:t>.</w:t>
      </w:r>
    </w:p>
    <w:p w:rsidR="00427922" w:rsidRDefault="00427922" w:rsidP="00BA5615">
      <w:pPr>
        <w:pStyle w:val="Contrato-Clausula-Nvel3"/>
      </w:pPr>
      <w:r w:rsidRPr="53AA35CD">
        <w:rPr>
          <w:b/>
          <w:bCs/>
        </w:rPr>
        <w:t>Relatório de Conteúdo Local</w:t>
      </w:r>
      <w:r>
        <w:t>: documento a ser entregue pelo Concessionário à ANP em que são detalhados os valores despendidos para fins de apuração de Conteúdo Local.</w:t>
      </w:r>
    </w:p>
    <w:p w:rsidR="003905EC" w:rsidRPr="00427922" w:rsidRDefault="003905EC" w:rsidP="00BA5615">
      <w:pPr>
        <w:pStyle w:val="Contrato-Clausula-Nvel3"/>
      </w:pPr>
      <w:r w:rsidRPr="53AA35CD">
        <w:rPr>
          <w:b/>
          <w:bCs/>
        </w:rPr>
        <w:t>Relatório de Fiscalização de Conteúdo Local</w:t>
      </w:r>
      <w:r>
        <w:t xml:space="preserve">: parecer técnico emitido pela </w:t>
      </w:r>
      <w:r w:rsidR="004E5465">
        <w:t xml:space="preserve"> ANP</w:t>
      </w:r>
      <w:r>
        <w:t xml:space="preserve"> que avalia o cumprimento dos compromissos contratuais declarados pelo Operador no Relatório de Conteúdo Local, prévio à instauração de eventual processo sancionador</w:t>
      </w:r>
      <w:r w:rsidR="00743677">
        <w:t>.</w:t>
      </w:r>
    </w:p>
    <w:p w:rsidR="00C2057B" w:rsidRDefault="001D0562" w:rsidP="00BA5615">
      <w:pPr>
        <w:pStyle w:val="Contrato-Clausula-Nvel3"/>
      </w:pPr>
      <w:r w:rsidRPr="53AA35CD">
        <w:rPr>
          <w:b/>
          <w:bCs/>
        </w:rPr>
        <w:t xml:space="preserve">Relatório Final de Avaliação de </w:t>
      </w:r>
      <w:r w:rsidR="00FC7503" w:rsidRPr="53AA35CD">
        <w:rPr>
          <w:b/>
          <w:bCs/>
        </w:rPr>
        <w:t>Descoberta</w:t>
      </w:r>
      <w:r w:rsidR="00DE3FE8">
        <w:t>:</w:t>
      </w:r>
      <w:r w:rsidR="00403BC8">
        <w:t xml:space="preserve"> documento</w:t>
      </w:r>
      <w:r w:rsidR="00D04C17">
        <w:t xml:space="preserve"> </w:t>
      </w:r>
      <w:r w:rsidR="007566EC">
        <w:t>apresentado pelo Concessionário e que descreve as Operações de Avaliação da Descoberta de Petróleo ou Gás Natural, nos termos do Plano de Avaliação de Descoberta aprovado pela ANP, apresenta seus resultados e, caso aprovado pela ANP, confere efetividade à Declaração de Comercialidade</w:t>
      </w:r>
      <w:r w:rsidR="00403BC8">
        <w:t>.</w:t>
      </w:r>
    </w:p>
    <w:p w:rsidR="00D92716" w:rsidRPr="00345793" w:rsidRDefault="00D92716" w:rsidP="00D92716">
      <w:pPr>
        <w:pStyle w:val="Contrato-Clausula-Nvel3"/>
      </w:pPr>
      <w:r w:rsidRPr="53AA35CD">
        <w:rPr>
          <w:b/>
          <w:bCs/>
        </w:rPr>
        <w:t xml:space="preserve">Relatório Final de Desativação das Instalações: </w:t>
      </w:r>
      <w:r>
        <w:t xml:space="preserve">documento apresentado pelo Concessionário e que descreve as atividades realizadas nos termos do </w:t>
      </w:r>
      <w:r w:rsidR="002918FE">
        <w:t xml:space="preserve">Programa </w:t>
      </w:r>
      <w:r>
        <w:t>de Desativação das Instalações.</w:t>
      </w:r>
    </w:p>
    <w:p w:rsidR="00C2057B" w:rsidRPr="00345793" w:rsidRDefault="001D0562" w:rsidP="00BA5615">
      <w:pPr>
        <w:pStyle w:val="Contrato-Clausula-Nvel3"/>
      </w:pPr>
      <w:bookmarkStart w:id="44" w:name="_Hlt102470209"/>
      <w:bookmarkStart w:id="45" w:name="_Hlt102892695"/>
      <w:bookmarkStart w:id="46" w:name="_Hlt103403815"/>
      <w:bookmarkStart w:id="47" w:name="_Hlt103569096"/>
      <w:bookmarkStart w:id="48" w:name="_Hlt103569173"/>
      <w:bookmarkEnd w:id="44"/>
      <w:bookmarkEnd w:id="45"/>
      <w:bookmarkEnd w:id="46"/>
      <w:bookmarkEnd w:id="47"/>
      <w:bookmarkEnd w:id="48"/>
      <w:r w:rsidRPr="53AA35CD">
        <w:rPr>
          <w:b/>
          <w:bCs/>
        </w:rPr>
        <w:t>Reprocessamento Sísmico</w:t>
      </w:r>
      <w:r w:rsidR="00DE3FE8">
        <w:t>:</w:t>
      </w:r>
      <w:r w:rsidR="00403BC8">
        <w:t xml:space="preserve"> processo de </w:t>
      </w:r>
      <w:r w:rsidR="007D286C">
        <w:t xml:space="preserve">submissão de </w:t>
      </w:r>
      <w:r w:rsidR="00403BC8">
        <w:t xml:space="preserve">dados sísmicos </w:t>
      </w:r>
      <w:r w:rsidR="00DD42B8">
        <w:t xml:space="preserve">a novo processamento, </w:t>
      </w:r>
      <w:r w:rsidR="00B84137">
        <w:t>visando</w:t>
      </w:r>
      <w:r w:rsidR="00403BC8">
        <w:t xml:space="preserve"> </w:t>
      </w:r>
      <w:r w:rsidR="00373D7A">
        <w:t xml:space="preserve">a </w:t>
      </w:r>
      <w:r w:rsidR="00403BC8">
        <w:t xml:space="preserve">obter ganho de </w:t>
      </w:r>
      <w:r w:rsidR="00B84137">
        <w:t xml:space="preserve">qualidade </w:t>
      </w:r>
      <w:r w:rsidR="00403BC8">
        <w:t>nos resultados alcançados.</w:t>
      </w:r>
    </w:p>
    <w:p w:rsidR="00822B19" w:rsidRDefault="00AF71BC" w:rsidP="002E0AB9">
      <w:pPr>
        <w:pStyle w:val="Contrato-Clausula-Nvel3"/>
      </w:pPr>
      <w:r w:rsidRPr="53AA35CD">
        <w:rPr>
          <w:b/>
          <w:bCs/>
        </w:rPr>
        <w:t>Responsabilidade Social</w:t>
      </w:r>
      <w:r w:rsidR="00822B19">
        <w:t xml:space="preserve">: responsabilidade do Concessionário pelos impactos de suas decisões e atividades na sociedade e no meio ambiente, por meio de um comportamento ético e transparente que </w:t>
      </w:r>
      <w:r w:rsidR="007C1B3E">
        <w:t>(</w:t>
      </w:r>
      <w:r w:rsidR="00040502">
        <w:t>i</w:t>
      </w:r>
      <w:r w:rsidR="007C1B3E">
        <w:t xml:space="preserve">) </w:t>
      </w:r>
      <w:r w:rsidR="00822B19">
        <w:t>contribua para o desenvolvimento sustentável, inclusive a saúde e bem-estar da sociedade</w:t>
      </w:r>
      <w:r w:rsidR="003D3A09">
        <w:t>, e</w:t>
      </w:r>
      <w:r w:rsidR="00822B19">
        <w:t xml:space="preserve"> leve em consideração as expectativas das partes interessadas</w:t>
      </w:r>
      <w:r w:rsidR="00504A5A">
        <w:t>;</w:t>
      </w:r>
      <w:r w:rsidR="00822B19">
        <w:t xml:space="preserve"> </w:t>
      </w:r>
      <w:r w:rsidR="007C1B3E">
        <w:t>(</w:t>
      </w:r>
      <w:r w:rsidR="00040502">
        <w:t>ii</w:t>
      </w:r>
      <w:r w:rsidR="007C1B3E">
        <w:t xml:space="preserve">) </w:t>
      </w:r>
      <w:r w:rsidR="00822B19">
        <w:t xml:space="preserve">esteja em conformidade com </w:t>
      </w:r>
      <w:r w:rsidR="003D3A09">
        <w:t>as</w:t>
      </w:r>
      <w:r w:rsidR="002E0AB9">
        <w:t xml:space="preserve"> </w:t>
      </w:r>
      <w:r w:rsidR="00774B12">
        <w:t>M</w:t>
      </w:r>
      <w:r w:rsidR="002E0AB9">
        <w:t xml:space="preserve">elhores </w:t>
      </w:r>
      <w:r w:rsidR="00774B12">
        <w:t>P</w:t>
      </w:r>
      <w:r w:rsidR="002E0AB9">
        <w:t xml:space="preserve">ráticas da </w:t>
      </w:r>
      <w:r w:rsidR="00774B12">
        <w:t>I</w:t>
      </w:r>
      <w:r w:rsidR="002E0AB9">
        <w:t xml:space="preserve">ndústria do </w:t>
      </w:r>
      <w:r w:rsidR="00774B12">
        <w:t>P</w:t>
      </w:r>
      <w:r w:rsidR="002E0AB9">
        <w:t>etróleo</w:t>
      </w:r>
      <w:r w:rsidR="00822B19">
        <w:t xml:space="preserve">; e </w:t>
      </w:r>
      <w:r w:rsidR="007C1B3E">
        <w:t>(</w:t>
      </w:r>
      <w:r w:rsidR="00040502">
        <w:t>iii</w:t>
      </w:r>
      <w:r w:rsidR="007C1B3E">
        <w:t xml:space="preserve">) </w:t>
      </w:r>
      <w:r w:rsidR="00822B19">
        <w:t>esteja integrada no Concessionário</w:t>
      </w:r>
      <w:r w:rsidR="00504A5A">
        <w:t xml:space="preserve"> e seja praticada em suas relações, que se referem às atividades do Concessionário </w:t>
      </w:r>
      <w:r w:rsidR="00040502">
        <w:t>no âmbito</w:t>
      </w:r>
      <w:r w:rsidR="00504A5A">
        <w:t xml:space="preserve"> de sua esfera de influência.</w:t>
      </w:r>
    </w:p>
    <w:p w:rsidR="009459AD" w:rsidRDefault="009459AD" w:rsidP="006A0A76">
      <w:pPr>
        <w:pStyle w:val="Contrato-Clausula-Nvel3"/>
      </w:pPr>
      <w:r w:rsidRPr="53AA35CD">
        <w:rPr>
          <w:b/>
          <w:bCs/>
          <w:noProof/>
        </w:rPr>
        <w:t>Sistema de Produção Antecipada</w:t>
      </w:r>
      <w:r>
        <w:t xml:space="preserve">: instalação provisória, de capacidade limitada, visando à antecipação da Produção e </w:t>
      </w:r>
      <w:r w:rsidR="00373D7A">
        <w:t>à</w:t>
      </w:r>
      <w:r>
        <w:t xml:space="preserve"> obtenção de dados e </w:t>
      </w:r>
      <w:r>
        <w:lastRenderedPageBreak/>
        <w:t>informações para</w:t>
      </w:r>
      <w:r w:rsidR="00616403">
        <w:t xml:space="preserve"> </w:t>
      </w:r>
      <w:r>
        <w:t xml:space="preserve">melhor caracterização do Reservatório, para fins de adequação do Plano de Desenvolvimento. </w:t>
      </w:r>
    </w:p>
    <w:p w:rsidR="00C2057B" w:rsidRPr="00345793" w:rsidRDefault="001D0562" w:rsidP="00BA5615">
      <w:pPr>
        <w:pStyle w:val="Contrato-Clausula-Nvel3"/>
      </w:pPr>
      <w:r w:rsidRPr="53AA35CD">
        <w:rPr>
          <w:b/>
          <w:bCs/>
        </w:rPr>
        <w:t>Término de Perfuração</w:t>
      </w:r>
      <w:r w:rsidR="00DE3FE8">
        <w:t>:</w:t>
      </w:r>
      <w:r w:rsidR="00403BC8">
        <w:t xml:space="preserve"> </w:t>
      </w:r>
      <w:r w:rsidR="009838E9">
        <w:t>momento em que se atinge a profundidade final do poço, sem perspectiva de continuidade de avanço posterior</w:t>
      </w:r>
      <w:r w:rsidR="00403BC8">
        <w:t>.</w:t>
      </w:r>
    </w:p>
    <w:p w:rsidR="00C2057B" w:rsidRDefault="001D0562" w:rsidP="00550500">
      <w:pPr>
        <w:pStyle w:val="Contrato-Clausula-Nvel3"/>
      </w:pPr>
      <w:bookmarkStart w:id="49" w:name="_Toc468675004"/>
      <w:r w:rsidRPr="53AA35CD">
        <w:rPr>
          <w:b/>
          <w:bCs/>
        </w:rPr>
        <w:t>Teste de Longa Duração</w:t>
      </w:r>
      <w:r w:rsidR="00DE3FE8">
        <w:t>:</w:t>
      </w:r>
      <w:r w:rsidR="00403BC8">
        <w:t xml:space="preserve"> </w:t>
      </w:r>
      <w:r w:rsidR="001E1981">
        <w:t xml:space="preserve">teste em poço revestido com duração total prevista de fluxo franco superior a 72 (setenta e duas) horas, </w:t>
      </w:r>
      <w:r w:rsidR="008C3EF3">
        <w:t xml:space="preserve">entendendo por fluxo franco a produção após a limpeza do poço, </w:t>
      </w:r>
      <w:r w:rsidR="001E1981">
        <w:t xml:space="preserve">e com objetivos específicos visando a avaliar uma </w:t>
      </w:r>
      <w:r w:rsidR="00C73A65">
        <w:t>D</w:t>
      </w:r>
      <w:r w:rsidR="001E1981">
        <w:t xml:space="preserve">escoberta, a fim de se obter, a partir da interpretação de seus dados, informações que indiquem o comportamento dos Reservatórios sob efeitos dinâmicos de longo prazo e subsidiem estudos com vistas ao projeto de sistemas definitivos de </w:t>
      </w:r>
      <w:r w:rsidR="00C73A65">
        <w:t>P</w:t>
      </w:r>
      <w:r w:rsidR="001E1981">
        <w:t>rodução</w:t>
      </w:r>
      <w:r w:rsidR="00403BC8">
        <w:t>.</w:t>
      </w:r>
    </w:p>
    <w:bookmarkEnd w:id="49"/>
    <w:p w:rsidR="000E0AB5" w:rsidRDefault="001D0562" w:rsidP="00BA5615">
      <w:pPr>
        <w:pStyle w:val="Contrato-Clausula-Nvel3"/>
      </w:pPr>
      <w:r w:rsidRPr="53AA35CD">
        <w:rPr>
          <w:b/>
          <w:bCs/>
        </w:rPr>
        <w:t>Unidade de Trabalho</w:t>
      </w:r>
      <w:r w:rsidR="00DE3FE8">
        <w:t>:</w:t>
      </w:r>
      <w:r w:rsidR="00403BC8">
        <w:t xml:space="preserve"> unidade de </w:t>
      </w:r>
      <w:bookmarkStart w:id="50" w:name="_Ref101758682"/>
      <w:r w:rsidR="00403BC8">
        <w:t xml:space="preserve">conversão para diferentes trabalhos exploratórios, utilizada para fins de aferição da execução do </w:t>
      </w:r>
      <w:r w:rsidR="00C95141">
        <w:t>Programa Exploratório Mínimo</w:t>
      </w:r>
      <w:r w:rsidR="00403BC8">
        <w:t xml:space="preserve"> previsto no </w:t>
      </w:r>
      <w:r w:rsidR="006E75AC">
        <w:t>Anexo II</w:t>
      </w:r>
      <w:r w:rsidR="00403BC8">
        <w:t>.</w:t>
      </w:r>
      <w:bookmarkEnd w:id="50"/>
      <w:r w:rsidR="00030FE6">
        <w:fldChar w:fldCharType="begin"/>
      </w:r>
      <w:r w:rsidR="00921DF4">
        <w:instrText xml:space="preserve"> HYPERLINK \l "_ANEXO_II_–" </w:instrText>
      </w:r>
      <w:r w:rsidR="00030FE6">
        <w:fldChar w:fldCharType="end"/>
      </w:r>
    </w:p>
    <w:p w:rsidR="00BA5615" w:rsidRDefault="00BA5615" w:rsidP="00BA5615">
      <w:pPr>
        <w:pStyle w:val="Contrato-Normal"/>
      </w:pPr>
    </w:p>
    <w:p w:rsidR="00C2057B" w:rsidRPr="00BA5615" w:rsidRDefault="00AC7DC0" w:rsidP="00BA5615">
      <w:pPr>
        <w:pStyle w:val="Contrato-Clausula-Nvel1"/>
      </w:pPr>
      <w:bookmarkStart w:id="51" w:name="_Toc3452256"/>
      <w:bookmarkStart w:id="52" w:name="_Toc4151776"/>
      <w:bookmarkStart w:id="53" w:name="_Toc4151980"/>
      <w:bookmarkStart w:id="54" w:name="_Toc6495401"/>
      <w:bookmarkStart w:id="55" w:name="_Toc6495606"/>
      <w:bookmarkStart w:id="56" w:name="_Toc6495813"/>
      <w:bookmarkStart w:id="57" w:name="_Toc6496019"/>
      <w:bookmarkStart w:id="58" w:name="_Toc6497103"/>
      <w:bookmarkStart w:id="59" w:name="OLE_LINK1"/>
      <w:bookmarkStart w:id="60" w:name="_Hlt111277291"/>
      <w:bookmarkStart w:id="61" w:name="_Ref31071951"/>
      <w:bookmarkStart w:id="62" w:name="_Ref31071957"/>
      <w:bookmarkStart w:id="63" w:name="_Ref31071961"/>
      <w:bookmarkStart w:id="64" w:name="_Ref31071965"/>
      <w:bookmarkStart w:id="65" w:name="_Toc135207965"/>
      <w:bookmarkStart w:id="66" w:name="_Toc425775363"/>
      <w:bookmarkStart w:id="67" w:name="_Toc421863367"/>
      <w:bookmarkStart w:id="68" w:name="_Toc434942539"/>
      <w:bookmarkStart w:id="69" w:name="_Toc435439966"/>
      <w:bookmarkStart w:id="70" w:name="_Toc36214923"/>
      <w:bookmarkEnd w:id="51"/>
      <w:bookmarkEnd w:id="52"/>
      <w:bookmarkEnd w:id="53"/>
      <w:bookmarkEnd w:id="54"/>
      <w:bookmarkEnd w:id="55"/>
      <w:bookmarkEnd w:id="56"/>
      <w:bookmarkEnd w:id="57"/>
      <w:bookmarkEnd w:id="58"/>
      <w:bookmarkEnd w:id="59"/>
      <w:bookmarkEnd w:id="60"/>
      <w:r w:rsidRPr="00BA5615">
        <w:t xml:space="preserve">Cláusula </w:t>
      </w:r>
      <w:bookmarkStart w:id="71" w:name="_Toc473903572"/>
      <w:bookmarkStart w:id="72" w:name="_Toc476656756"/>
      <w:bookmarkStart w:id="73" w:name="_Toc476742645"/>
      <w:bookmarkStart w:id="74" w:name="_Toc509834758"/>
      <w:r w:rsidR="00F27D71">
        <w:t>Segunda</w:t>
      </w:r>
      <w:r w:rsidR="00491115" w:rsidRPr="00BA5615">
        <w:t xml:space="preserve"> </w:t>
      </w:r>
      <w:r w:rsidR="00E33C35" w:rsidRPr="00BA5615">
        <w:t>–</w:t>
      </w:r>
      <w:r w:rsidR="00491115" w:rsidRPr="00BA5615">
        <w:t xml:space="preserve"> </w:t>
      </w:r>
      <w:r w:rsidRPr="00BA5615">
        <w:t>objeto</w:t>
      </w:r>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C2057B" w:rsidRPr="00E33C35" w:rsidRDefault="00684023" w:rsidP="00D035BE">
      <w:pPr>
        <w:pStyle w:val="Contrato-Clausula-Subtitulo"/>
      </w:pPr>
      <w:bookmarkStart w:id="75" w:name="_Toc425775364"/>
      <w:bookmarkStart w:id="76" w:name="_Toc421863368"/>
      <w:bookmarkStart w:id="77" w:name="_Toc434933205"/>
      <w:bookmarkStart w:id="78" w:name="_Toc434942540"/>
      <w:bookmarkStart w:id="79" w:name="_Toc435439967"/>
      <w:bookmarkStart w:id="80" w:name="_Toc36214924"/>
      <w:r w:rsidRPr="00E33C35">
        <w:t xml:space="preserve">Exploração e Produção de </w:t>
      </w:r>
      <w:r w:rsidR="00FC7503" w:rsidRPr="00E33C35">
        <w:t>Petróleo e Gás</w:t>
      </w:r>
      <w:r w:rsidR="007C3351" w:rsidRPr="00E33C35">
        <w:t xml:space="preserve"> Natural</w:t>
      </w:r>
      <w:bookmarkEnd w:id="75"/>
      <w:bookmarkEnd w:id="76"/>
      <w:bookmarkEnd w:id="77"/>
      <w:bookmarkEnd w:id="78"/>
      <w:bookmarkEnd w:id="79"/>
      <w:bookmarkEnd w:id="80"/>
      <w:r w:rsidRPr="00E33C35">
        <w:t xml:space="preserve"> </w:t>
      </w:r>
    </w:p>
    <w:p w:rsidR="00F961A5" w:rsidRPr="00345793" w:rsidRDefault="00831D15" w:rsidP="53AA35CD">
      <w:pPr>
        <w:pStyle w:val="Contrato-Clausula-Nvel2-1dezena"/>
      </w:pPr>
      <w:bookmarkStart w:id="81" w:name="_Toc469890913"/>
      <w:r>
        <w:t xml:space="preserve">Este </w:t>
      </w:r>
      <w:r w:rsidR="00F769F8">
        <w:t>Contrato</w:t>
      </w:r>
      <w:r>
        <w:t xml:space="preserve"> tem por objeto:</w:t>
      </w:r>
    </w:p>
    <w:p w:rsidR="00E33C35" w:rsidRPr="00D60CB8" w:rsidRDefault="00E17BCD" w:rsidP="007222EB">
      <w:pPr>
        <w:pStyle w:val="Contrato-Alnea"/>
        <w:numPr>
          <w:ilvl w:val="0"/>
          <w:numId w:val="30"/>
        </w:numPr>
        <w:ind w:left="709" w:hanging="283"/>
      </w:pPr>
      <w:r w:rsidRPr="00D60CB8">
        <w:t xml:space="preserve">a execução, na </w:t>
      </w:r>
      <w:r w:rsidR="00587CA7" w:rsidRPr="00D60CB8">
        <w:t>Área de Concessão</w:t>
      </w:r>
      <w:r w:rsidR="00C70D58" w:rsidRPr="00D60CB8">
        <w:t xml:space="preserve">, de Operações de </w:t>
      </w:r>
      <w:r w:rsidR="00C04024" w:rsidRPr="00D60CB8">
        <w:t>Exploração</w:t>
      </w:r>
      <w:r w:rsidRPr="00D60CB8">
        <w:t xml:space="preserve"> comprometidas no </w:t>
      </w:r>
      <w:r w:rsidR="00C95141" w:rsidRPr="00D60CB8">
        <w:t>Programa Exploratório Mínimo</w:t>
      </w:r>
      <w:r w:rsidRPr="00D60CB8">
        <w:t xml:space="preserve"> ou adicionais a ele;</w:t>
      </w:r>
    </w:p>
    <w:p w:rsidR="00E33C35" w:rsidRPr="00D60CB8" w:rsidRDefault="00E17BCD" w:rsidP="007222EB">
      <w:pPr>
        <w:pStyle w:val="Contrato-Alnea"/>
        <w:numPr>
          <w:ilvl w:val="0"/>
          <w:numId w:val="30"/>
        </w:numPr>
        <w:ind w:left="709" w:hanging="283"/>
      </w:pPr>
      <w:r w:rsidRPr="00D60CB8">
        <w:t xml:space="preserve">em caso de </w:t>
      </w:r>
      <w:r w:rsidR="00FC7503" w:rsidRPr="00D60CB8">
        <w:t>Descoberta</w:t>
      </w:r>
      <w:r w:rsidRPr="00D60CB8">
        <w:t>,</w:t>
      </w:r>
      <w:r w:rsidR="002B2F55" w:rsidRPr="00D60CB8">
        <w:t xml:space="preserve"> a critério do Concessionário,</w:t>
      </w:r>
      <w:r w:rsidRPr="00D60CB8">
        <w:t xml:space="preserve"> a execução de atividades de </w:t>
      </w:r>
      <w:r w:rsidR="00F769F8" w:rsidRPr="00D60CB8">
        <w:t>Avaliação</w:t>
      </w:r>
      <w:r w:rsidRPr="00D60CB8">
        <w:t xml:space="preserve"> </w:t>
      </w:r>
      <w:r w:rsidR="00744940" w:rsidRPr="00D60CB8">
        <w:t>de</w:t>
      </w:r>
      <w:r w:rsidRPr="00D60CB8">
        <w:t xml:space="preserve"> </w:t>
      </w:r>
      <w:r w:rsidR="00FC7503" w:rsidRPr="00D60CB8">
        <w:t>Descoberta</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C70D58" w:rsidRPr="00D60CB8">
        <w:t xml:space="preserve"> </w:t>
      </w:r>
      <w:r w:rsidRPr="00D60CB8">
        <w:t>aprovado pela ANP;</w:t>
      </w:r>
    </w:p>
    <w:p w:rsidR="00744940" w:rsidRPr="00D60CB8" w:rsidRDefault="00E17BCD" w:rsidP="007222EB">
      <w:pPr>
        <w:pStyle w:val="Contrato-Alnea"/>
        <w:numPr>
          <w:ilvl w:val="0"/>
          <w:numId w:val="30"/>
        </w:numPr>
        <w:ind w:left="709" w:hanging="283"/>
      </w:pPr>
      <w:r w:rsidRPr="00D60CB8">
        <w:t xml:space="preserve">caso verificada pelo </w:t>
      </w:r>
      <w:r w:rsidR="00F769F8" w:rsidRPr="00D60CB8">
        <w:t>Concessionário</w:t>
      </w:r>
      <w:r w:rsidRPr="00D60CB8">
        <w:t xml:space="preserve"> a comercialidade da </w:t>
      </w:r>
      <w:r w:rsidR="00FC7503" w:rsidRPr="00D60CB8">
        <w:t>Descoberta</w:t>
      </w:r>
      <w:r w:rsidRPr="00D60CB8">
        <w:t xml:space="preserve">, a </w:t>
      </w:r>
      <w:r w:rsidR="00C95141" w:rsidRPr="00D60CB8">
        <w:t>Produção</w:t>
      </w:r>
      <w:r w:rsidRPr="00D60CB8">
        <w:t xml:space="preserve"> </w:t>
      </w:r>
      <w:r w:rsidR="00744940" w:rsidRPr="00D60CB8">
        <w:t>de</w:t>
      </w:r>
      <w:r w:rsidRPr="00D60CB8">
        <w:t xml:space="preserve"> </w:t>
      </w:r>
      <w:r w:rsidR="00FC7503" w:rsidRPr="00D60CB8">
        <w:t>Petróleo e Gás</w:t>
      </w:r>
      <w:r w:rsidR="00F456A5" w:rsidRPr="00D60CB8">
        <w:t xml:space="preserve"> Natural</w:t>
      </w:r>
      <w:r w:rsidR="003C58BD" w:rsidRPr="00D60CB8">
        <w:t xml:space="preserve"> na </w:t>
      </w:r>
      <w:r w:rsidR="00587CA7" w:rsidRPr="00D60CB8">
        <w:t>Área de Concessão</w:t>
      </w:r>
      <w:r w:rsidRPr="00D60CB8">
        <w:t xml:space="preserve"> </w:t>
      </w:r>
      <w:r w:rsidR="00DF7A32">
        <w:t>nos termos de</w:t>
      </w:r>
      <w:r w:rsidRPr="00D60CB8">
        <w:t xml:space="preserve"> um </w:t>
      </w:r>
      <w:r w:rsidR="000B346C" w:rsidRPr="00D60CB8">
        <w:t xml:space="preserve">Plano </w:t>
      </w:r>
      <w:r w:rsidR="006148B8" w:rsidRPr="00D60CB8">
        <w:t xml:space="preserve">de </w:t>
      </w:r>
      <w:r w:rsidR="000B346C" w:rsidRPr="00D60CB8">
        <w:t>Desenvolvimento</w:t>
      </w:r>
      <w:r w:rsidRPr="00D60CB8">
        <w:t xml:space="preserve"> aprovado pela ANP.</w:t>
      </w:r>
    </w:p>
    <w:p w:rsidR="005B3766" w:rsidRDefault="005B3766" w:rsidP="00E33C35">
      <w:pPr>
        <w:pStyle w:val="Contrato-Normal"/>
      </w:pPr>
      <w:bookmarkStart w:id="82" w:name="_Toc135207967"/>
      <w:bookmarkEnd w:id="81"/>
    </w:p>
    <w:p w:rsidR="00C2057B" w:rsidRPr="00D035BE" w:rsidRDefault="00403BC8" w:rsidP="00D035BE">
      <w:pPr>
        <w:pStyle w:val="Contrato-Clausula-Subtitulo"/>
      </w:pPr>
      <w:bookmarkStart w:id="83" w:name="_Toc425775365"/>
      <w:bookmarkStart w:id="84" w:name="_Toc421863369"/>
      <w:bookmarkStart w:id="85" w:name="_Toc434933206"/>
      <w:bookmarkStart w:id="86" w:name="_Toc434942541"/>
      <w:bookmarkStart w:id="87" w:name="_Toc435439968"/>
      <w:bookmarkStart w:id="88" w:name="_Toc36214925"/>
      <w:r w:rsidRPr="00D035BE">
        <w:t>Custos</w:t>
      </w:r>
      <w:r w:rsidR="00234FA3" w:rsidRPr="00D035BE">
        <w:t>, Perdas</w:t>
      </w:r>
      <w:r w:rsidRPr="00D035BE">
        <w:t xml:space="preserve"> e Riscos Associados à Execução das Operações</w:t>
      </w:r>
      <w:bookmarkEnd w:id="82"/>
      <w:bookmarkEnd w:id="83"/>
      <w:bookmarkEnd w:id="84"/>
      <w:bookmarkEnd w:id="85"/>
      <w:bookmarkEnd w:id="86"/>
      <w:bookmarkEnd w:id="87"/>
      <w:bookmarkEnd w:id="88"/>
      <w:r w:rsidR="00B50F59" w:rsidRPr="00D035BE">
        <w:t xml:space="preserve"> </w:t>
      </w:r>
    </w:p>
    <w:p w:rsidR="00900AF5" w:rsidRPr="00345793" w:rsidRDefault="00403BC8" w:rsidP="53AA35CD">
      <w:pPr>
        <w:pStyle w:val="Contrato-Clausula-Nvel2-1dezena"/>
      </w:pPr>
      <w:bookmarkStart w:id="89" w:name="_Hlt102823779"/>
      <w:bookmarkStart w:id="90" w:name="_Hlt102892934"/>
      <w:bookmarkStart w:id="91" w:name="_Ref472764423"/>
      <w:bookmarkEnd w:id="89"/>
      <w:bookmarkEnd w:id="90"/>
      <w:r>
        <w:t xml:space="preserve">O </w:t>
      </w:r>
      <w:r w:rsidR="00F769F8">
        <w:t>Concessionário</w:t>
      </w:r>
      <w:r>
        <w:t xml:space="preserve"> assumirá sempre, em caráter exclusivo, todos os custos e riscos relacionados </w:t>
      </w:r>
      <w:r w:rsidR="00AE40EB">
        <w:t>à</w:t>
      </w:r>
      <w:r>
        <w:t xml:space="preserve"> execução das </w:t>
      </w:r>
      <w:r w:rsidR="00A106F4">
        <w:t>Operações</w:t>
      </w:r>
      <w:r>
        <w:t xml:space="preserve"> e suas consequências.</w:t>
      </w:r>
      <w:bookmarkStart w:id="92" w:name="_Hlt102823840"/>
      <w:bookmarkStart w:id="93" w:name="_Hlt102892936"/>
      <w:bookmarkStart w:id="94" w:name="_Hlt135046893"/>
      <w:bookmarkStart w:id="95" w:name="_Ref473087410"/>
      <w:bookmarkEnd w:id="91"/>
      <w:bookmarkEnd w:id="92"/>
      <w:bookmarkEnd w:id="93"/>
      <w:bookmarkEnd w:id="94"/>
    </w:p>
    <w:p w:rsidR="00900AF5" w:rsidRPr="00345793" w:rsidRDefault="00234FA3" w:rsidP="53AA35CD">
      <w:pPr>
        <w:pStyle w:val="Contrato-Clausula-Nvel2-1dezena"/>
      </w:pPr>
      <w:r>
        <w:t xml:space="preserve">O </w:t>
      </w:r>
      <w:r w:rsidR="00F769F8">
        <w:t>Concessionário</w:t>
      </w:r>
      <w:r>
        <w:t xml:space="preserve"> deverá suportar todos os prejuízos em que venha a incorrer, inclusive aqueles resultantes de caso fortuito ou de força maior</w:t>
      </w:r>
      <w:r w:rsidR="00030F60">
        <w:t>, bem como</w:t>
      </w:r>
      <w:r>
        <w:t xml:space="preserve"> de acidentes ou de eventos da natureza que afetem a </w:t>
      </w:r>
      <w:r w:rsidR="00C04024">
        <w:t>Exploração</w:t>
      </w:r>
      <w:r>
        <w:t xml:space="preserve"> e </w:t>
      </w:r>
      <w:r w:rsidR="00C95141">
        <w:t>Produção</w:t>
      </w:r>
      <w:r>
        <w:t xml:space="preserve"> de </w:t>
      </w:r>
      <w:r w:rsidR="00FC7503">
        <w:t>Petróleo e Gás</w:t>
      </w:r>
      <w:r w:rsidR="007C3351">
        <w:t xml:space="preserve"> Natural</w:t>
      </w:r>
      <w:r>
        <w:t xml:space="preserve"> na </w:t>
      </w:r>
      <w:r w:rsidR="00587CA7">
        <w:t>Área de Concessão</w:t>
      </w:r>
      <w:r w:rsidR="00403BC8">
        <w:t>.</w:t>
      </w:r>
      <w:bookmarkEnd w:id="95"/>
    </w:p>
    <w:p w:rsidR="00900AF5" w:rsidRPr="00345793" w:rsidRDefault="00234FA3" w:rsidP="53AA35CD">
      <w:pPr>
        <w:pStyle w:val="Contrato-Clausula-Nvel2-1dezena"/>
      </w:pPr>
      <w:r>
        <w:t xml:space="preserve">O </w:t>
      </w:r>
      <w:r w:rsidR="00F769F8">
        <w:t>Concessionário</w:t>
      </w:r>
      <w:r>
        <w:t xml:space="preserve"> não terá direito a qualquer pagamento, ressarcimento, restituição, reembolso ou indenização em caso de insucesso exploratório ou ausência de comercialidade das eventuais </w:t>
      </w:r>
      <w:r w:rsidR="00FC7503">
        <w:t>Descobertas</w:t>
      </w:r>
      <w:r>
        <w:t xml:space="preserve"> na </w:t>
      </w:r>
      <w:r w:rsidR="00587CA7">
        <w:t>Área de Concessão</w:t>
      </w:r>
      <w:r>
        <w:t>.</w:t>
      </w:r>
    </w:p>
    <w:p w:rsidR="00900AF5" w:rsidRPr="00345793" w:rsidRDefault="00234FA3" w:rsidP="53AA35CD">
      <w:pPr>
        <w:pStyle w:val="Contrato-Clausula-Nvel2-1dezena"/>
      </w:pPr>
      <w:r>
        <w:t xml:space="preserve">O </w:t>
      </w:r>
      <w:r w:rsidR="00F769F8">
        <w:t>Concessionário</w:t>
      </w:r>
      <w:r>
        <w:t xml:space="preserve"> será o único responsável civilmente pelos seus próprios atos e os de seus prepostos e subcontratados, bem como pela reparação de quaisquer danos causados pelas </w:t>
      </w:r>
      <w:r w:rsidR="00A106F4">
        <w:t>Operações</w:t>
      </w:r>
      <w:r>
        <w:t xml:space="preserve"> e sua execução, independentemente da existência de culpa.</w:t>
      </w:r>
    </w:p>
    <w:p w:rsidR="00C2057B" w:rsidRPr="00345793" w:rsidRDefault="00C91984" w:rsidP="53AA35CD">
      <w:pPr>
        <w:pStyle w:val="Contrato-Clausula-Nvel3-1dezena"/>
      </w:pPr>
      <w:r>
        <w:lastRenderedPageBreak/>
        <w:t xml:space="preserve">A União </w:t>
      </w:r>
      <w:r w:rsidR="00D43FA5">
        <w:t xml:space="preserve">e a ANP </w:t>
      </w:r>
      <w:r>
        <w:t xml:space="preserve">deverão ser ressarcidas </w:t>
      </w:r>
      <w:r w:rsidR="00B50F59">
        <w:t>de quaisquer</w:t>
      </w:r>
      <w:r>
        <w:t xml:space="preserve"> ônus que venham a suportar em consequência de eventuais demandas motivadas por atos de responsabilidade do </w:t>
      </w:r>
      <w:r w:rsidR="00F769F8">
        <w:t>Concessionário</w:t>
      </w:r>
      <w:r>
        <w:t>, a quem caberá tal ressarcimento.</w:t>
      </w:r>
    </w:p>
    <w:p w:rsidR="00C2057B" w:rsidRPr="00345793" w:rsidRDefault="00234FA3" w:rsidP="53AA35CD">
      <w:pPr>
        <w:pStyle w:val="Contrato-Clausula-Nvel2-1dezena"/>
      </w:pPr>
      <w:bookmarkStart w:id="96" w:name="_Ref343854985"/>
      <w:r>
        <w:t xml:space="preserve">A União e a ANP não assumirão quaisquer riscos ou perdas operacionais, </w:t>
      </w:r>
      <w:r w:rsidR="007C1B3E">
        <w:t xml:space="preserve">nem </w:t>
      </w:r>
      <w:r>
        <w:t xml:space="preserve">tampouco </w:t>
      </w:r>
      <w:r w:rsidR="002918FE">
        <w:t>arcarão com os</w:t>
      </w:r>
      <w:r>
        <w:t xml:space="preserve"> custos</w:t>
      </w:r>
      <w:r w:rsidR="002918FE">
        <w:t xml:space="preserve"> e</w:t>
      </w:r>
      <w:r>
        <w:t xml:space="preserve"> investimentos relacionados com a execução das </w:t>
      </w:r>
      <w:r w:rsidR="00A106F4">
        <w:t>Operações</w:t>
      </w:r>
      <w:r>
        <w:t xml:space="preserve"> e suas consequências.</w:t>
      </w:r>
      <w:bookmarkEnd w:id="96"/>
    </w:p>
    <w:p w:rsidR="00345793" w:rsidRDefault="00345793" w:rsidP="00E33C35">
      <w:pPr>
        <w:pStyle w:val="Contrato-Normal"/>
      </w:pPr>
      <w:bookmarkStart w:id="97" w:name="_Toc135207968"/>
    </w:p>
    <w:p w:rsidR="00C2057B" w:rsidRPr="00E33C35" w:rsidRDefault="00403BC8" w:rsidP="00D035BE">
      <w:pPr>
        <w:pStyle w:val="Contrato-Clausula-Subtitulo"/>
      </w:pPr>
      <w:bookmarkStart w:id="98" w:name="_Toc425775366"/>
      <w:bookmarkStart w:id="99" w:name="_Toc421863370"/>
      <w:bookmarkStart w:id="100" w:name="_Toc434933207"/>
      <w:bookmarkStart w:id="101" w:name="_Toc434942542"/>
      <w:bookmarkStart w:id="102" w:name="_Toc435439969"/>
      <w:bookmarkStart w:id="103" w:name="_Toc36214926"/>
      <w:r w:rsidRPr="00E33C35">
        <w:t xml:space="preserve">Propriedade do </w:t>
      </w:r>
      <w:r w:rsidR="006558C5" w:rsidRPr="00E33C35">
        <w:t>Petróleo</w:t>
      </w:r>
      <w:r w:rsidR="007C3351" w:rsidRPr="00E33C35">
        <w:t xml:space="preserve"> e/ou Gás Natural</w:t>
      </w:r>
      <w:bookmarkEnd w:id="97"/>
      <w:bookmarkEnd w:id="98"/>
      <w:bookmarkEnd w:id="99"/>
      <w:bookmarkEnd w:id="100"/>
      <w:bookmarkEnd w:id="101"/>
      <w:bookmarkEnd w:id="102"/>
      <w:bookmarkEnd w:id="103"/>
    </w:p>
    <w:p w:rsidR="00900AF5" w:rsidRPr="00345793" w:rsidRDefault="00C2057B" w:rsidP="53AA35CD">
      <w:pPr>
        <w:pStyle w:val="Contrato-Clausula-Nvel2-1dezena"/>
      </w:pPr>
      <w:bookmarkStart w:id="104" w:name="_Hlt102892939"/>
      <w:bookmarkStart w:id="105" w:name="_Ref343780911"/>
      <w:bookmarkStart w:id="106" w:name="_Ref473087415"/>
      <w:bookmarkEnd w:id="104"/>
      <w:r>
        <w:t xml:space="preserve">Pertencem à União os </w:t>
      </w:r>
      <w:r w:rsidR="00D326A3">
        <w:t>Depósitos</w:t>
      </w:r>
      <w:r>
        <w:t xml:space="preserve"> de </w:t>
      </w:r>
      <w:r w:rsidR="00FC7503">
        <w:t>Petróleo e Gás</w:t>
      </w:r>
      <w:r w:rsidR="007C3351">
        <w:t xml:space="preserve"> Natural</w:t>
      </w:r>
      <w:r>
        <w:t xml:space="preserve"> existentes no território nacional, </w:t>
      </w:r>
      <w:r w:rsidR="00AB13B0">
        <w:t xml:space="preserve">na </w:t>
      </w:r>
      <w:r w:rsidR="004D78EB">
        <w:t xml:space="preserve">plataforma continental e </w:t>
      </w:r>
      <w:r w:rsidR="00AB13B0">
        <w:t>n</w:t>
      </w:r>
      <w:r>
        <w:t>a zona econômica exclusiva, de acordo com o</w:t>
      </w:r>
      <w:r w:rsidR="00761F37">
        <w:t>s</w:t>
      </w:r>
      <w:r>
        <w:t xml:space="preserve"> art</w:t>
      </w:r>
      <w:r w:rsidR="00761F37">
        <w:t>s</w:t>
      </w:r>
      <w:r w:rsidR="004A3CBC">
        <w:t>.</w:t>
      </w:r>
      <w:r>
        <w:t xml:space="preserve"> 20, V e IX</w:t>
      </w:r>
      <w:r w:rsidR="00946853">
        <w:t>,</w:t>
      </w:r>
      <w:r>
        <w:t xml:space="preserve"> da Constituição </w:t>
      </w:r>
      <w:r w:rsidR="00BF4066">
        <w:t xml:space="preserve">da República </w:t>
      </w:r>
      <w:r w:rsidR="00AB13B0">
        <w:t>Federa</w:t>
      </w:r>
      <w:r w:rsidR="00BF4066">
        <w:t>tiva do Brasil</w:t>
      </w:r>
      <w:r>
        <w:t xml:space="preserve"> e 3º da Lei nº 9.478/</w:t>
      </w:r>
      <w:r w:rsidR="00B3672E">
        <w:t>19</w:t>
      </w:r>
      <w:r>
        <w:t>97.</w:t>
      </w:r>
      <w:bookmarkEnd w:id="105"/>
      <w:bookmarkEnd w:id="106"/>
    </w:p>
    <w:p w:rsidR="00900AF5" w:rsidRPr="00345793" w:rsidRDefault="00C71632" w:rsidP="53AA35CD">
      <w:pPr>
        <w:pStyle w:val="Contrato-Clausula-Nvel3-1dezena"/>
      </w:pPr>
      <w:r>
        <w:t>Caberá a</w:t>
      </w:r>
      <w:r w:rsidR="00CD5E7D">
        <w:t xml:space="preserve">o </w:t>
      </w:r>
      <w:r w:rsidR="00F769F8">
        <w:t>Concessionário</w:t>
      </w:r>
      <w:r w:rsidR="00AB13B0">
        <w:t xml:space="preserve"> tão</w:t>
      </w:r>
      <w:r w:rsidR="00CD5E7D">
        <w:t xml:space="preserve"> somente a propriedade do </w:t>
      </w:r>
      <w:r w:rsidR="00FC7503">
        <w:t xml:space="preserve">Petróleo e </w:t>
      </w:r>
      <w:r w:rsidR="00BF4066">
        <w:t xml:space="preserve">do </w:t>
      </w:r>
      <w:r w:rsidR="00FC7503">
        <w:t>Gás</w:t>
      </w:r>
      <w:r w:rsidR="007C3351">
        <w:t xml:space="preserve"> Natural</w:t>
      </w:r>
      <w:r w:rsidR="00CD5E7D">
        <w:t xml:space="preserve"> que venham a ser efetivamente produzidos e a ele conferidos no </w:t>
      </w:r>
      <w:r w:rsidR="00D326A3">
        <w:t xml:space="preserve">Ponto de Medição </w:t>
      </w:r>
      <w:r w:rsidR="00CD5E7D">
        <w:t xml:space="preserve">da </w:t>
      </w:r>
      <w:r w:rsidR="00C95141">
        <w:t>Produção</w:t>
      </w:r>
      <w:r w:rsidR="00CD5E7D">
        <w:t xml:space="preserve">, </w:t>
      </w:r>
      <w:r w:rsidR="00DC789A">
        <w:t xml:space="preserve">por meio de aquisição originária e nos termos deste </w:t>
      </w:r>
      <w:r w:rsidR="00F769F8">
        <w:t>Contrato</w:t>
      </w:r>
      <w:r w:rsidR="00DC789A">
        <w:t>.</w:t>
      </w:r>
    </w:p>
    <w:p w:rsidR="00C2057B" w:rsidRPr="00345793" w:rsidRDefault="00C71632" w:rsidP="53AA35CD">
      <w:pPr>
        <w:pStyle w:val="Contrato-Clausula-Nvel3-1dezena"/>
      </w:pPr>
      <w:r>
        <w:t xml:space="preserve">O </w:t>
      </w:r>
      <w:r w:rsidR="00F769F8">
        <w:t>Concessionário</w:t>
      </w:r>
      <w:r>
        <w:t xml:space="preserve"> estará sujeito</w:t>
      </w:r>
      <w:r w:rsidR="00DC789A">
        <w:t xml:space="preserve"> aos encargos relativos aos tributos e às </w:t>
      </w:r>
      <w:r w:rsidR="00616403">
        <w:t>P</w:t>
      </w:r>
      <w:r w:rsidR="00B25095">
        <w:t xml:space="preserve">articipações </w:t>
      </w:r>
      <w:r w:rsidR="00616403">
        <w:t>G</w:t>
      </w:r>
      <w:r w:rsidR="00B25095">
        <w:t>overnamentais</w:t>
      </w:r>
      <w:r w:rsidR="00DC789A">
        <w:t xml:space="preserve">, </w:t>
      </w:r>
      <w:r w:rsidR="007D286C">
        <w:t>bem como aos demais</w:t>
      </w:r>
      <w:r w:rsidR="00DC789A">
        <w:t xml:space="preserve"> previstos na </w:t>
      </w:r>
      <w:r w:rsidR="00A106F4">
        <w:t>Legislação Aplicável</w:t>
      </w:r>
      <w:r w:rsidR="00DC789A">
        <w:t>.</w:t>
      </w:r>
    </w:p>
    <w:p w:rsidR="005B3766" w:rsidRDefault="005B3766" w:rsidP="00E33C35">
      <w:pPr>
        <w:pStyle w:val="Contrato-Normal"/>
      </w:pPr>
      <w:bookmarkStart w:id="107" w:name="_Toc135207969"/>
    </w:p>
    <w:p w:rsidR="00C2057B" w:rsidRPr="00E33C35" w:rsidRDefault="00403BC8" w:rsidP="00D035BE">
      <w:pPr>
        <w:pStyle w:val="Contrato-Clausula-Subtitulo"/>
      </w:pPr>
      <w:bookmarkStart w:id="108" w:name="_Toc425775367"/>
      <w:bookmarkStart w:id="109" w:name="_Toc421863371"/>
      <w:bookmarkStart w:id="110" w:name="_Toc434933208"/>
      <w:bookmarkStart w:id="111" w:name="_Toc434942543"/>
      <w:bookmarkStart w:id="112" w:name="_Toc435439970"/>
      <w:bookmarkStart w:id="113" w:name="_Toc36214927"/>
      <w:r w:rsidRPr="00E33C35">
        <w:t>Outros Recursos Naturais</w:t>
      </w:r>
      <w:bookmarkEnd w:id="107"/>
      <w:bookmarkEnd w:id="108"/>
      <w:bookmarkEnd w:id="109"/>
      <w:bookmarkEnd w:id="110"/>
      <w:bookmarkEnd w:id="111"/>
      <w:bookmarkEnd w:id="112"/>
      <w:bookmarkEnd w:id="113"/>
    </w:p>
    <w:p w:rsidR="00900AF5" w:rsidRPr="00345793" w:rsidRDefault="00CD5596" w:rsidP="53AA35CD">
      <w:pPr>
        <w:pStyle w:val="Contrato-Clausula-Nvel2-1dezena"/>
      </w:pPr>
      <w:bookmarkStart w:id="114" w:name="_Ref473084578"/>
      <w:r>
        <w:t xml:space="preserve">É vedado ao </w:t>
      </w:r>
      <w:r w:rsidR="0051210F">
        <w:t>C</w:t>
      </w:r>
      <w:r w:rsidR="007D286C">
        <w:t>oncessionário u</w:t>
      </w:r>
      <w:r w:rsidR="004F6D88">
        <w:t>sar</w:t>
      </w:r>
      <w:r w:rsidR="007D286C">
        <w:t>, fruir ou dispor, de qualquer maneira e a qualquer título, total ou parcialmente, de quaisquer outros recursos naturais porventura existentes na Área de Concessão que não sejam Petróleo e Gás Natural, salvo quando autorizado</w:t>
      </w:r>
      <w:r>
        <w:t xml:space="preserve"> </w:t>
      </w:r>
      <w:r w:rsidR="00A91761">
        <w:t>pelos órgãos competentes</w:t>
      </w:r>
      <w:r w:rsidR="00FB3018">
        <w:t>,</w:t>
      </w:r>
      <w:r>
        <w:t xml:space="preserve"> </w:t>
      </w:r>
      <w:r w:rsidR="007D286C">
        <w:t>de acordo com a Legislação Aplicável.</w:t>
      </w:r>
    </w:p>
    <w:p w:rsidR="00900AF5" w:rsidRPr="00345793" w:rsidRDefault="00A91761" w:rsidP="53AA35CD">
      <w:pPr>
        <w:pStyle w:val="Contrato-Clausula-Nvel3-1dezena"/>
      </w:pPr>
      <w:r>
        <w:t>O encontro fortuito</w:t>
      </w:r>
      <w:r w:rsidR="00EE2D32">
        <w:t xml:space="preserve"> de</w:t>
      </w:r>
      <w:r>
        <w:t xml:space="preserve"> outros</w:t>
      </w:r>
      <w:r w:rsidR="00EE2D32">
        <w:t xml:space="preserve"> recursos naturais que não </w:t>
      </w:r>
      <w:r w:rsidR="006558C5">
        <w:t>Petróleo</w:t>
      </w:r>
      <w:r w:rsidR="00630263">
        <w:t xml:space="preserve"> </w:t>
      </w:r>
      <w:r w:rsidR="007C1B3E">
        <w:t xml:space="preserve">e </w:t>
      </w:r>
      <w:r w:rsidR="00D30A2D">
        <w:t>Gás Natural</w:t>
      </w:r>
      <w:r w:rsidR="00EE2D32">
        <w:t xml:space="preserve"> deverá ser </w:t>
      </w:r>
      <w:r w:rsidR="00766BAE">
        <w:t xml:space="preserve">notificado </w:t>
      </w:r>
      <w:r w:rsidR="00EE2D32">
        <w:t>à ANP no prazo máximo de 72</w:t>
      </w:r>
      <w:r w:rsidR="00E66238">
        <w:t xml:space="preserve"> (setenta e duas)</w:t>
      </w:r>
      <w:r w:rsidR="00EE2D32">
        <w:t xml:space="preserve"> horas.</w:t>
      </w:r>
    </w:p>
    <w:p w:rsidR="00900AF5" w:rsidRPr="00345793" w:rsidRDefault="00EE2D32" w:rsidP="53AA35CD">
      <w:pPr>
        <w:pStyle w:val="Contrato-Clausula-Nvel3-1dezena"/>
      </w:pPr>
      <w:r>
        <w:t xml:space="preserve">O </w:t>
      </w:r>
      <w:r w:rsidR="00F769F8">
        <w:t>Concessionário</w:t>
      </w:r>
      <w:r>
        <w:t xml:space="preserve"> deverá cumprir </w:t>
      </w:r>
      <w:r w:rsidR="00397358">
        <w:t xml:space="preserve">as </w:t>
      </w:r>
      <w:r>
        <w:t>instruções e permitir a execução das providências pertinentes determinadas pela ANP ou por outras autoridades competentes.</w:t>
      </w:r>
    </w:p>
    <w:p w:rsidR="00900AF5" w:rsidRPr="00345793" w:rsidRDefault="00EE2D32" w:rsidP="53AA35CD">
      <w:pPr>
        <w:pStyle w:val="Contrato-Clausula-Nvel3-1dezena"/>
      </w:pPr>
      <w:r>
        <w:t xml:space="preserve">Até que tais instruções lhe sejam apresentadas, o </w:t>
      </w:r>
      <w:r w:rsidR="00F769F8">
        <w:t>Concessionário</w:t>
      </w:r>
      <w:r>
        <w:t xml:space="preserve"> deverá abster-se de quaisquer medidas que possam acarretar risco ou de alguma forma prejudicar os recursos naturais descobertos.</w:t>
      </w:r>
    </w:p>
    <w:p w:rsidR="00EE2D32" w:rsidRPr="00345793" w:rsidRDefault="00EE2D32" w:rsidP="53AA35CD">
      <w:pPr>
        <w:pStyle w:val="Contrato-Clausula-Nvel3-1dezena"/>
      </w:pPr>
      <w:r>
        <w:t xml:space="preserve">O </w:t>
      </w:r>
      <w:r w:rsidR="00F769F8">
        <w:t>Concessionário</w:t>
      </w:r>
      <w:r>
        <w:t xml:space="preserve"> não será obrigado a suspender suas atividades, exceto nos casos em que estas coloquem em risco os recursos naturais descobertos</w:t>
      </w:r>
      <w:r w:rsidR="00397358">
        <w:t xml:space="preserve"> ou as Operações</w:t>
      </w:r>
      <w:r>
        <w:t>.</w:t>
      </w:r>
    </w:p>
    <w:p w:rsidR="00EE2D32" w:rsidRDefault="00EE2D32" w:rsidP="53AA35CD">
      <w:pPr>
        <w:pStyle w:val="Contrato-Clausula-Nvel2-1dezena"/>
      </w:pPr>
      <w:r>
        <w:t>Qualquer interrupção</w:t>
      </w:r>
      <w:r w:rsidR="008727E7">
        <w:t xml:space="preserve"> </w:t>
      </w:r>
      <w:r>
        <w:t xml:space="preserve">das </w:t>
      </w:r>
      <w:r w:rsidR="00397358">
        <w:t>Operações</w:t>
      </w:r>
      <w:r>
        <w:t xml:space="preserve">, </w:t>
      </w:r>
      <w:r w:rsidR="00524997">
        <w:t xml:space="preserve">exclusivamente devido </w:t>
      </w:r>
      <w:r w:rsidR="00A91761">
        <w:t>ao encontro fortuito</w:t>
      </w:r>
      <w:r w:rsidR="00524997">
        <w:t xml:space="preserve"> de outros recursos naturais, </w:t>
      </w:r>
      <w:r>
        <w:t xml:space="preserve">terá seu prazo computado e reconhecido pela ANP para efeito de prorrogação </w:t>
      </w:r>
      <w:r w:rsidR="00397358">
        <w:t>d</w:t>
      </w:r>
      <w:r w:rsidR="00CD5596">
        <w:t>este</w:t>
      </w:r>
      <w:r>
        <w:t xml:space="preserve"> </w:t>
      </w:r>
      <w:r w:rsidR="00F769F8">
        <w:t>Contrato</w:t>
      </w:r>
      <w:r>
        <w:t>.</w:t>
      </w:r>
    </w:p>
    <w:p w:rsidR="00134694" w:rsidRDefault="00134694" w:rsidP="00134694">
      <w:pPr>
        <w:pStyle w:val="Contrato-Clausula-Nvel2"/>
        <w:numPr>
          <w:ilvl w:val="0"/>
          <w:numId w:val="0"/>
        </w:numPr>
        <w:ind w:left="426"/>
      </w:pPr>
    </w:p>
    <w:p w:rsidR="00C2057B" w:rsidRPr="00AC7DC0" w:rsidRDefault="00AC7DC0" w:rsidP="00BA5615">
      <w:pPr>
        <w:pStyle w:val="Contrato-Clausula-Nvel1"/>
      </w:pPr>
      <w:bookmarkStart w:id="115" w:name="_Toc3452262"/>
      <w:bookmarkStart w:id="116" w:name="_Toc4151782"/>
      <w:bookmarkStart w:id="117" w:name="_Toc4151986"/>
      <w:bookmarkStart w:id="118" w:name="_Toc6495407"/>
      <w:bookmarkStart w:id="119" w:name="_Toc6495612"/>
      <w:bookmarkStart w:id="120" w:name="_Toc6495819"/>
      <w:bookmarkStart w:id="121" w:name="_Toc6496025"/>
      <w:bookmarkStart w:id="122" w:name="_Toc6497109"/>
      <w:bookmarkStart w:id="123" w:name="_Ref473110750"/>
      <w:bookmarkStart w:id="124" w:name="_Toc473903573"/>
      <w:bookmarkStart w:id="125" w:name="_Toc480774501"/>
      <w:bookmarkStart w:id="126" w:name="_Toc509834764"/>
      <w:bookmarkStart w:id="127" w:name="_Toc513615197"/>
      <w:bookmarkStart w:id="128" w:name="_Toc425775368"/>
      <w:bookmarkStart w:id="129" w:name="_Toc421863372"/>
      <w:bookmarkStart w:id="130" w:name="_Toc434942544"/>
      <w:bookmarkStart w:id="131" w:name="_Toc435439971"/>
      <w:bookmarkStart w:id="132" w:name="_Toc36214928"/>
      <w:bookmarkEnd w:id="114"/>
      <w:bookmarkEnd w:id="115"/>
      <w:bookmarkEnd w:id="116"/>
      <w:bookmarkEnd w:id="117"/>
      <w:bookmarkEnd w:id="118"/>
      <w:bookmarkEnd w:id="119"/>
      <w:bookmarkEnd w:id="120"/>
      <w:bookmarkEnd w:id="121"/>
      <w:bookmarkEnd w:id="122"/>
      <w:r w:rsidRPr="00AC7DC0">
        <w:lastRenderedPageBreak/>
        <w:t xml:space="preserve">Cláusula </w:t>
      </w:r>
      <w:bookmarkStart w:id="133" w:name="_Toc473903574"/>
      <w:bookmarkStart w:id="134" w:name="_Toc476656763"/>
      <w:bookmarkStart w:id="135" w:name="_Toc476742652"/>
      <w:bookmarkEnd w:id="123"/>
      <w:bookmarkEnd w:id="124"/>
      <w:bookmarkEnd w:id="125"/>
      <w:bookmarkEnd w:id="126"/>
      <w:bookmarkEnd w:id="127"/>
      <w:r w:rsidR="00F27D71">
        <w:t>Terceira</w:t>
      </w:r>
      <w:r w:rsidR="00491115" w:rsidRPr="00AC7DC0">
        <w:t xml:space="preserve"> - </w:t>
      </w:r>
      <w:bookmarkEnd w:id="133"/>
      <w:bookmarkEnd w:id="134"/>
      <w:bookmarkEnd w:id="135"/>
      <w:r w:rsidRPr="00AC7DC0">
        <w:t>área de</w:t>
      </w:r>
      <w:r w:rsidR="00B25095" w:rsidRPr="00AC7DC0">
        <w:t xml:space="preserve"> </w:t>
      </w:r>
      <w:r w:rsidRPr="00AC7DC0">
        <w:t>concessão</w:t>
      </w:r>
      <w:bookmarkEnd w:id="128"/>
      <w:bookmarkEnd w:id="129"/>
      <w:bookmarkEnd w:id="130"/>
      <w:bookmarkEnd w:id="131"/>
      <w:bookmarkEnd w:id="132"/>
    </w:p>
    <w:p w:rsidR="00C2057B" w:rsidRPr="00D60CB8" w:rsidRDefault="00403BC8" w:rsidP="00D035BE">
      <w:pPr>
        <w:pStyle w:val="Contrato-Clausula-Subtitulo"/>
      </w:pPr>
      <w:bookmarkStart w:id="136" w:name="_Toc425775369"/>
      <w:bookmarkStart w:id="137" w:name="_Toc421863373"/>
      <w:bookmarkStart w:id="138" w:name="_Toc434933209"/>
      <w:bookmarkStart w:id="139" w:name="_Toc434942545"/>
      <w:bookmarkStart w:id="140" w:name="_Toc435439972"/>
      <w:bookmarkStart w:id="141" w:name="_Toc36214929"/>
      <w:r w:rsidRPr="00D60CB8">
        <w:t>Identificação</w:t>
      </w:r>
      <w:bookmarkEnd w:id="136"/>
      <w:bookmarkEnd w:id="137"/>
      <w:bookmarkEnd w:id="138"/>
      <w:bookmarkEnd w:id="139"/>
      <w:bookmarkEnd w:id="140"/>
      <w:bookmarkEnd w:id="141"/>
    </w:p>
    <w:p w:rsidR="00C2057B" w:rsidRPr="00345793" w:rsidRDefault="00403BC8" w:rsidP="53AA35CD">
      <w:pPr>
        <w:pStyle w:val="Contrato-Clausula-Nvel2-1dezena"/>
      </w:pPr>
      <w:r>
        <w:t xml:space="preserve">As </w:t>
      </w:r>
      <w:r w:rsidR="00A106F4">
        <w:t>Operações</w:t>
      </w:r>
      <w:r>
        <w:t xml:space="preserve"> </w:t>
      </w:r>
      <w:r w:rsidR="00D860C8">
        <w:t xml:space="preserve">deverão ser </w:t>
      </w:r>
      <w:r>
        <w:t xml:space="preserve">executadas </w:t>
      </w:r>
      <w:r w:rsidR="00D860C8">
        <w:t xml:space="preserve">exclusivamente </w:t>
      </w:r>
      <w:r>
        <w:t xml:space="preserve">na </w:t>
      </w:r>
      <w:r w:rsidR="00587CA7">
        <w:t>Área de Concessão</w:t>
      </w:r>
      <w:r>
        <w:t xml:space="preserve">, descrita e delimitada no </w:t>
      </w:r>
      <w:r w:rsidR="006E75AC">
        <w:t>Anexo I</w:t>
      </w:r>
      <w:r>
        <w:t>.</w:t>
      </w:r>
      <w:hyperlink w:anchor="_ANEXO_I_-" w:history="1"/>
    </w:p>
    <w:p w:rsidR="00E779D8" w:rsidRPr="005B3766" w:rsidRDefault="00E779D8" w:rsidP="00D60CB8">
      <w:pPr>
        <w:pStyle w:val="Contrato-Normal"/>
      </w:pPr>
    </w:p>
    <w:p w:rsidR="00C2057B" w:rsidRPr="00D60CB8" w:rsidRDefault="00403BC8" w:rsidP="00D035BE">
      <w:pPr>
        <w:pStyle w:val="Contrato-Clausula-Subtitulo"/>
      </w:pPr>
      <w:bookmarkStart w:id="142" w:name="_Toc425775370"/>
      <w:bookmarkStart w:id="143" w:name="_Toc421863374"/>
      <w:bookmarkStart w:id="144" w:name="_Toc434933210"/>
      <w:bookmarkStart w:id="145" w:name="_Toc434942546"/>
      <w:bookmarkStart w:id="146" w:name="_Toc435439973"/>
      <w:bookmarkStart w:id="147" w:name="_Toc36214930"/>
      <w:r w:rsidRPr="00D60CB8">
        <w:t xml:space="preserve">Devoluções </w:t>
      </w:r>
      <w:r w:rsidR="00510FD5" w:rsidRPr="00D60CB8">
        <w:t>Voluntárias</w:t>
      </w:r>
      <w:bookmarkEnd w:id="142"/>
      <w:bookmarkEnd w:id="143"/>
      <w:bookmarkEnd w:id="144"/>
      <w:bookmarkEnd w:id="145"/>
      <w:bookmarkEnd w:id="146"/>
      <w:bookmarkEnd w:id="147"/>
    </w:p>
    <w:p w:rsidR="00C53D2F" w:rsidRPr="00345793" w:rsidRDefault="00510FD5" w:rsidP="53AA35CD">
      <w:pPr>
        <w:pStyle w:val="Contrato-Clausula-Nvel2-1dezena"/>
      </w:pPr>
      <w:bookmarkStart w:id="148" w:name="_Ref473082189"/>
      <w:r>
        <w:t>O</w:t>
      </w:r>
      <w:r w:rsidR="000848DD">
        <w:t xml:space="preserve"> </w:t>
      </w:r>
      <w:r w:rsidR="00F769F8">
        <w:t>Concessionário</w:t>
      </w:r>
      <w:r w:rsidR="006777A2">
        <w:t xml:space="preserve"> poderá fazer, a qualquer tempo</w:t>
      </w:r>
      <w:r w:rsidR="000848DD">
        <w:t>,</w:t>
      </w:r>
      <w:r w:rsidR="006777A2">
        <w:t xml:space="preserve"> durante a </w:t>
      </w:r>
      <w:r w:rsidR="0033750D">
        <w:t>Fase de Exploração</w:t>
      </w:r>
      <w:r w:rsidR="006777A2">
        <w:t xml:space="preserve">, devoluções voluntárias de áreas integrantes da </w:t>
      </w:r>
      <w:r w:rsidR="00587CA7">
        <w:t>Área de Concessão</w:t>
      </w:r>
      <w:r w:rsidR="006777A2">
        <w:t>.</w:t>
      </w:r>
    </w:p>
    <w:p w:rsidR="00CD5596" w:rsidRPr="00345793" w:rsidRDefault="00CD5596" w:rsidP="53AA35CD">
      <w:pPr>
        <w:pStyle w:val="Contrato-Clausula-Nvel3-1dezena"/>
      </w:pPr>
      <w:r>
        <w:t>As devoluções voluntárias deverão ser comunicadas por escrito.</w:t>
      </w:r>
    </w:p>
    <w:p w:rsidR="00CD5596" w:rsidRPr="00345793" w:rsidRDefault="000848DD" w:rsidP="53AA35CD">
      <w:pPr>
        <w:pStyle w:val="Contrato-Clausula-Nvel3-1dezena"/>
      </w:pPr>
      <w:r>
        <w:t xml:space="preserve">As devoluções </w:t>
      </w:r>
      <w:r w:rsidR="00510FD5">
        <w:t xml:space="preserve">voluntárias </w:t>
      </w:r>
      <w:r w:rsidR="006777A2">
        <w:t>não eximir</w:t>
      </w:r>
      <w:r w:rsidR="00194E93">
        <w:t xml:space="preserve">ão o </w:t>
      </w:r>
      <w:r w:rsidR="00F769F8">
        <w:t>Concessionário</w:t>
      </w:r>
      <w:r w:rsidR="00194E93">
        <w:t xml:space="preserve"> </w:t>
      </w:r>
      <w:r w:rsidR="006777A2">
        <w:t xml:space="preserve">da obrigação </w:t>
      </w:r>
      <w:r>
        <w:t xml:space="preserve">de </w:t>
      </w:r>
      <w:r w:rsidR="00194E93">
        <w:t xml:space="preserve">cumprimento do </w:t>
      </w:r>
      <w:r w:rsidR="00C95141">
        <w:t>Programa Exploratório Mínimo</w:t>
      </w:r>
      <w:r w:rsidR="006777A2">
        <w:t>.</w:t>
      </w:r>
    </w:p>
    <w:p w:rsidR="00C2057B" w:rsidRPr="00345793" w:rsidRDefault="00403BC8" w:rsidP="53AA35CD">
      <w:pPr>
        <w:pStyle w:val="Contrato-Clausula-Nvel3-1dezena"/>
      </w:pPr>
      <w:r>
        <w:t xml:space="preserve">Concluída a </w:t>
      </w:r>
      <w:r w:rsidR="0033750D">
        <w:t>Fase de Exploração</w:t>
      </w:r>
      <w:r w:rsidR="004A3C9C">
        <w:t>,</w:t>
      </w:r>
      <w:r>
        <w:t xml:space="preserve"> o </w:t>
      </w:r>
      <w:r w:rsidR="00F769F8">
        <w:t>Concessionário</w:t>
      </w:r>
      <w:r>
        <w:t xml:space="preserve"> somente poderá reter, como </w:t>
      </w:r>
      <w:r w:rsidR="00587CA7">
        <w:t>Área de Concessão</w:t>
      </w:r>
      <w:r>
        <w:t xml:space="preserve">, </w:t>
      </w:r>
      <w:r w:rsidR="003F531B">
        <w:t>a</w:t>
      </w:r>
      <w:r w:rsidR="000707CF">
        <w:t xml:space="preserve"> Área</w:t>
      </w:r>
      <w:r w:rsidR="00305D00">
        <w:t xml:space="preserve"> </w:t>
      </w:r>
      <w:r w:rsidR="0033750D">
        <w:t>de Desenvolvimento</w:t>
      </w:r>
      <w:r>
        <w:t>.</w:t>
      </w:r>
      <w:bookmarkEnd w:id="148"/>
    </w:p>
    <w:p w:rsidR="00CD5596" w:rsidRPr="00345793" w:rsidRDefault="00CD5596" w:rsidP="00D60CB8">
      <w:pPr>
        <w:pStyle w:val="Contrato-Normal"/>
      </w:pPr>
    </w:p>
    <w:p w:rsidR="00C2057B" w:rsidRPr="00D60CB8" w:rsidRDefault="00403BC8" w:rsidP="00D035BE">
      <w:pPr>
        <w:pStyle w:val="Contrato-Clausula-Subtitulo"/>
      </w:pPr>
      <w:bookmarkStart w:id="149" w:name="_Toc425775371"/>
      <w:bookmarkStart w:id="150" w:name="_Toc421863375"/>
      <w:bookmarkStart w:id="151" w:name="_Toc434933211"/>
      <w:bookmarkStart w:id="152" w:name="_Toc434942547"/>
      <w:bookmarkStart w:id="153" w:name="_Toc435439974"/>
      <w:bookmarkStart w:id="154" w:name="_Toc36214931"/>
      <w:r w:rsidRPr="00D60CB8">
        <w:t>Devolução por extinção do Contrato</w:t>
      </w:r>
      <w:bookmarkEnd w:id="149"/>
      <w:bookmarkEnd w:id="150"/>
      <w:bookmarkEnd w:id="151"/>
      <w:bookmarkEnd w:id="152"/>
      <w:bookmarkEnd w:id="153"/>
      <w:bookmarkEnd w:id="154"/>
    </w:p>
    <w:p w:rsidR="00C2057B" w:rsidRDefault="00C2057B" w:rsidP="53AA35CD">
      <w:pPr>
        <w:pStyle w:val="Contrato-Clausula-Nvel2-1dezena"/>
      </w:pPr>
      <w:bookmarkStart w:id="155" w:name="_Ref473092254"/>
      <w:r>
        <w:t xml:space="preserve">A extinção deste </w:t>
      </w:r>
      <w:r w:rsidR="00F769F8">
        <w:t>Contrato</w:t>
      </w:r>
      <w:r>
        <w:t xml:space="preserve">, por qualquer causa, obrigará o </w:t>
      </w:r>
      <w:r w:rsidR="00F769F8">
        <w:t>Concessionário</w:t>
      </w:r>
      <w:r>
        <w:t xml:space="preserve"> a devolver </w:t>
      </w:r>
      <w:r w:rsidR="004F6D88">
        <w:t xml:space="preserve">toda a Área de Concessão </w:t>
      </w:r>
      <w:r>
        <w:t>imediatamente à ANP.</w:t>
      </w:r>
      <w:bookmarkEnd w:id="155"/>
    </w:p>
    <w:p w:rsidR="00E779D8" w:rsidRPr="00345793" w:rsidRDefault="00E779D8" w:rsidP="00D60CB8">
      <w:pPr>
        <w:pStyle w:val="Contrato-Normal"/>
      </w:pPr>
    </w:p>
    <w:p w:rsidR="00C2057B" w:rsidRPr="00D60CB8" w:rsidRDefault="00403BC8" w:rsidP="00D035BE">
      <w:pPr>
        <w:pStyle w:val="Contrato-Clausula-Subtitulo"/>
      </w:pPr>
      <w:bookmarkStart w:id="156" w:name="_Toc425775372"/>
      <w:bookmarkStart w:id="157" w:name="_Toc421863376"/>
      <w:bookmarkStart w:id="158" w:name="_Toc434933212"/>
      <w:bookmarkStart w:id="159" w:name="_Toc434942548"/>
      <w:bookmarkStart w:id="160" w:name="_Toc435439975"/>
      <w:bookmarkStart w:id="161" w:name="_Toc36214932"/>
      <w:r w:rsidRPr="00D60CB8">
        <w:t>Condições de Devolução</w:t>
      </w:r>
      <w:bookmarkEnd w:id="156"/>
      <w:bookmarkEnd w:id="157"/>
      <w:bookmarkEnd w:id="158"/>
      <w:bookmarkEnd w:id="159"/>
      <w:bookmarkEnd w:id="160"/>
      <w:bookmarkEnd w:id="161"/>
    </w:p>
    <w:p w:rsidR="00C2057B" w:rsidRDefault="00C2057B" w:rsidP="53AA35CD">
      <w:pPr>
        <w:pStyle w:val="Contrato-Clausula-Nvel2-1dezena"/>
      </w:pPr>
      <w:bookmarkStart w:id="162" w:name="_Ref473082080"/>
      <w:bookmarkStart w:id="163" w:name="_Ref480716205"/>
      <w:r>
        <w:t xml:space="preserve">Toda e qualquer devolução de áreas ou </w:t>
      </w:r>
      <w:r w:rsidR="00461AC9">
        <w:t>Campos</w:t>
      </w:r>
      <w:r>
        <w:t xml:space="preserve"> integrantes da </w:t>
      </w:r>
      <w:r w:rsidR="00587CA7">
        <w:t>Área de Concessão</w:t>
      </w:r>
      <w:r>
        <w:t xml:space="preserve">, assim como a consequente reversão de bens, terá caráter definitivo e será feita pelo </w:t>
      </w:r>
      <w:r w:rsidR="00F769F8">
        <w:t>Concessionário</w:t>
      </w:r>
      <w:r>
        <w:t xml:space="preserve"> sem ônus de qualquer natureza para a União ou para a ANP, nos termos do art</w:t>
      </w:r>
      <w:r w:rsidR="009D6F95">
        <w:t>.</w:t>
      </w:r>
      <w:r>
        <w:t xml:space="preserve"> 28, §§ 1º e 2º, da Lei nº 9.478/</w:t>
      </w:r>
      <w:r w:rsidR="00B3672E">
        <w:t>19</w:t>
      </w:r>
      <w:r>
        <w:t>97</w:t>
      </w:r>
      <w:r w:rsidR="004A3C9C">
        <w:t xml:space="preserve">, não cabendo ao Concessionário qualquer direito a </w:t>
      </w:r>
      <w:r w:rsidR="00231DFF">
        <w:t>ressarcimento</w:t>
      </w:r>
      <w:r w:rsidR="004A3C9C">
        <w:t>.</w:t>
      </w:r>
      <w:bookmarkEnd w:id="162"/>
      <w:bookmarkEnd w:id="163"/>
    </w:p>
    <w:p w:rsidR="006759F8" w:rsidRDefault="006759F8" w:rsidP="53AA35CD">
      <w:pPr>
        <w:pStyle w:val="Contrato-Clausula-Nvel2-1dezena"/>
      </w:pPr>
      <w:r>
        <w:t>A devolução de áreas ou Campos integrantes da Área de Concessão não exime o Concessionário da responsabilidade prevista no parágrafo 21.8.</w:t>
      </w:r>
    </w:p>
    <w:p w:rsidR="00E779D8" w:rsidRPr="00345793" w:rsidRDefault="00E779D8" w:rsidP="006C5D45">
      <w:pPr>
        <w:pStyle w:val="Contrato-Clausula-Nvel2"/>
        <w:numPr>
          <w:ilvl w:val="0"/>
          <w:numId w:val="0"/>
        </w:numPr>
        <w:ind w:left="1424"/>
      </w:pPr>
    </w:p>
    <w:p w:rsidR="006C5D45" w:rsidRDefault="00403BC8" w:rsidP="006C5D45">
      <w:pPr>
        <w:pStyle w:val="Contrato-Clausula-Subtitulo"/>
      </w:pPr>
      <w:bookmarkStart w:id="164" w:name="_Toc36214933"/>
      <w:bookmarkStart w:id="165" w:name="_Toc425775373"/>
      <w:bookmarkStart w:id="166" w:name="_Toc421863377"/>
      <w:bookmarkStart w:id="167" w:name="_Toc434933213"/>
      <w:bookmarkStart w:id="168" w:name="_Toc434942549"/>
      <w:bookmarkStart w:id="169" w:name="_Toc435439976"/>
      <w:r w:rsidRPr="006C5D45">
        <w:t>Disposição pela ANP das Áreas</w:t>
      </w:r>
      <w:bookmarkEnd w:id="164"/>
      <w:r w:rsidRPr="006C5D45">
        <w:t xml:space="preserve"> </w:t>
      </w:r>
    </w:p>
    <w:p w:rsidR="00FF627B" w:rsidRDefault="005008F4">
      <w:pPr>
        <w:pStyle w:val="Contrato-Clausula-Nvel2-1dezena"/>
      </w:pPr>
      <w:bookmarkStart w:id="170" w:name="_Ref473082094"/>
      <w:bookmarkEnd w:id="165"/>
      <w:bookmarkEnd w:id="166"/>
      <w:bookmarkEnd w:id="167"/>
      <w:bookmarkEnd w:id="168"/>
      <w:bookmarkEnd w:id="169"/>
      <w:r>
        <w:t>A ANP, uma vez notificada pelo Concessionário da devolução de área  exploratória ou após iniciado o processo de devolução de áreas em desenvolvimento ou produção, poderá delas dispor a seu exclusivo critério, inclusive para efeito de novas licitações.</w:t>
      </w:r>
      <w:bookmarkEnd w:id="170"/>
    </w:p>
    <w:p w:rsidR="00E779D8" w:rsidRPr="00345793" w:rsidRDefault="00E779D8" w:rsidP="6776A86B">
      <w:pPr>
        <w:pStyle w:val="Contrato-Normal"/>
      </w:pPr>
    </w:p>
    <w:p w:rsidR="00CB4BC2" w:rsidRPr="00D60CB8" w:rsidRDefault="00CB4BC2" w:rsidP="00D035BE">
      <w:pPr>
        <w:pStyle w:val="Contrato-Clausula-Subtitulo"/>
      </w:pPr>
      <w:bookmarkStart w:id="171" w:name="_Toc135207970"/>
      <w:bookmarkStart w:id="172" w:name="_Toc425775374"/>
      <w:bookmarkStart w:id="173" w:name="_Toc421863378"/>
      <w:bookmarkStart w:id="174" w:name="_Toc434933214"/>
      <w:bookmarkStart w:id="175" w:name="_Toc434942550"/>
      <w:bookmarkStart w:id="176" w:name="_Toc435439977"/>
      <w:bookmarkStart w:id="177" w:name="_Toc36214934"/>
      <w:r w:rsidRPr="00D60CB8">
        <w:t>Levantamentos de Dados em Bases Não</w:t>
      </w:r>
      <w:r w:rsidR="00761F37">
        <w:t xml:space="preserve"> </w:t>
      </w:r>
      <w:r w:rsidRPr="00D60CB8">
        <w:t>Exclusivas</w:t>
      </w:r>
      <w:bookmarkEnd w:id="171"/>
      <w:bookmarkEnd w:id="172"/>
      <w:bookmarkEnd w:id="173"/>
      <w:bookmarkEnd w:id="174"/>
      <w:bookmarkEnd w:id="175"/>
      <w:bookmarkEnd w:id="176"/>
      <w:bookmarkEnd w:id="177"/>
    </w:p>
    <w:p w:rsidR="00CB4BC2" w:rsidRPr="00345793" w:rsidRDefault="00CB4BC2" w:rsidP="006759F8">
      <w:pPr>
        <w:pStyle w:val="Contrato-Clausula-Nvel2-1dezena"/>
      </w:pPr>
      <w:bookmarkStart w:id="178" w:name="_Ref473088591"/>
      <w:r>
        <w:t>A ANP poderá, a seu exclusivo critério, autorizar terceiros a executar, na Área de Concessão, serviços de geologia, geoquímica, geofísica e outros trabalhos da mesma natureza</w:t>
      </w:r>
      <w:r w:rsidR="00FC60B3">
        <w:t>,</w:t>
      </w:r>
      <w:r>
        <w:t xml:space="preserve"> visando ao levantamento de dados técnicos destinados à comercialização </w:t>
      </w:r>
      <w:r>
        <w:lastRenderedPageBreak/>
        <w:t>em bases não</w:t>
      </w:r>
      <w:r w:rsidR="0032485B">
        <w:t xml:space="preserve"> </w:t>
      </w:r>
      <w:r>
        <w:t>exclusivas, nos termos do art</w:t>
      </w:r>
      <w:r w:rsidR="009D6F95">
        <w:t>.</w:t>
      </w:r>
      <w:r>
        <w:t xml:space="preserve"> 8º, III, da Lei </w:t>
      </w:r>
      <w:bookmarkEnd w:id="178"/>
      <w:r>
        <w:t>nº 9.478/</w:t>
      </w:r>
      <w:r w:rsidR="00B3672E">
        <w:t>19</w:t>
      </w:r>
      <w:r>
        <w:t>97</w:t>
      </w:r>
      <w:r w:rsidR="00850021">
        <w:t xml:space="preserve"> e da Legislação Aplicável</w:t>
      </w:r>
      <w:r>
        <w:t xml:space="preserve">. </w:t>
      </w:r>
    </w:p>
    <w:p w:rsidR="002D709C" w:rsidRDefault="00CB4BC2">
      <w:pPr>
        <w:pStyle w:val="Contrato-Clausula-Nvel3-1dezena"/>
      </w:pPr>
      <w:r w:rsidRPr="00345793">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r w:rsidR="002D709C" w:rsidRPr="002D709C">
        <w:tab/>
      </w:r>
    </w:p>
    <w:p w:rsidR="002D709C" w:rsidRPr="00345793" w:rsidRDefault="002D709C">
      <w:pPr>
        <w:pStyle w:val="Contrato-Clausula-Nvel3-1dezena"/>
      </w:pPr>
      <w:r>
        <w:t>O Concessionário não terá qualquer responsabilidade em relação à execução</w:t>
      </w:r>
      <w:r w:rsidR="007665E2">
        <w:t xml:space="preserve"> dos referidos serviços</w:t>
      </w:r>
      <w:r>
        <w:t xml:space="preserve"> por terceiros</w:t>
      </w:r>
      <w:r w:rsidR="007665E2">
        <w:t xml:space="preserve"> </w:t>
      </w:r>
      <w:r>
        <w:t xml:space="preserve">ou </w:t>
      </w:r>
      <w:r w:rsidR="007B5920">
        <w:t>a</w:t>
      </w:r>
      <w:r>
        <w:t xml:space="preserve"> danos a eles relacionados.</w:t>
      </w:r>
    </w:p>
    <w:p w:rsidR="00E043E7" w:rsidRPr="00345793" w:rsidRDefault="00E043E7" w:rsidP="00D60CB8">
      <w:pPr>
        <w:pStyle w:val="Contrato-Normal"/>
      </w:pPr>
    </w:p>
    <w:p w:rsidR="00C2057B" w:rsidRPr="00A36B76" w:rsidRDefault="00AC7DC0" w:rsidP="00BA5615">
      <w:pPr>
        <w:pStyle w:val="Contrato-Clausula-Nvel1"/>
      </w:pPr>
      <w:bookmarkStart w:id="179" w:name="_Toc473903575"/>
      <w:bookmarkStart w:id="180" w:name="_Toc480774510"/>
      <w:bookmarkStart w:id="181" w:name="_Toc509834773"/>
      <w:bookmarkStart w:id="182" w:name="_Toc513615206"/>
      <w:bookmarkStart w:id="183" w:name="_Toc135207978"/>
      <w:bookmarkStart w:id="184" w:name="_Toc425775375"/>
      <w:bookmarkStart w:id="185" w:name="_Toc421863379"/>
      <w:bookmarkStart w:id="186" w:name="_Toc434942551"/>
      <w:bookmarkStart w:id="187" w:name="_Toc435439978"/>
      <w:bookmarkStart w:id="188" w:name="_Toc36214935"/>
      <w:r w:rsidRPr="00A36B76">
        <w:t xml:space="preserve">Cláusula </w:t>
      </w:r>
      <w:bookmarkStart w:id="189" w:name="_Toc473903576"/>
      <w:bookmarkStart w:id="190" w:name="_Toc476656772"/>
      <w:bookmarkStart w:id="191" w:name="_Toc476742661"/>
      <w:bookmarkEnd w:id="179"/>
      <w:bookmarkEnd w:id="180"/>
      <w:bookmarkEnd w:id="181"/>
      <w:bookmarkEnd w:id="182"/>
      <w:r w:rsidR="00F27D71">
        <w:t>Quarta</w:t>
      </w:r>
      <w:r w:rsidR="00757489" w:rsidRPr="00A36B76">
        <w:t xml:space="preserve"> </w:t>
      </w:r>
      <w:r w:rsidR="00FE4AD0" w:rsidRPr="00A36B76">
        <w:t>–</w:t>
      </w:r>
      <w:r w:rsidR="00DE2C2B" w:rsidRPr="00A36B76">
        <w:t xml:space="preserve"> </w:t>
      </w:r>
      <w:r w:rsidRPr="00A36B76">
        <w:t>vigência</w:t>
      </w:r>
      <w:bookmarkEnd w:id="183"/>
      <w:bookmarkEnd w:id="184"/>
      <w:bookmarkEnd w:id="185"/>
      <w:bookmarkEnd w:id="186"/>
      <w:bookmarkEnd w:id="187"/>
      <w:bookmarkEnd w:id="188"/>
      <w:bookmarkEnd w:id="189"/>
      <w:bookmarkEnd w:id="190"/>
      <w:bookmarkEnd w:id="191"/>
      <w:r w:rsidR="00FE4AD0" w:rsidRPr="00A36B76">
        <w:t xml:space="preserve"> </w:t>
      </w:r>
    </w:p>
    <w:p w:rsidR="00C2057B" w:rsidRPr="00D60CB8" w:rsidRDefault="00CB0230" w:rsidP="00D035BE">
      <w:pPr>
        <w:pStyle w:val="Contrato-Clausula-Subtitulo"/>
      </w:pPr>
      <w:bookmarkStart w:id="192" w:name="_Hlt9838983"/>
      <w:bookmarkStart w:id="193" w:name="_Toc135207979"/>
      <w:bookmarkStart w:id="194" w:name="_Toc425775376"/>
      <w:bookmarkStart w:id="195" w:name="_Toc421863380"/>
      <w:bookmarkStart w:id="196" w:name="_Toc434933215"/>
      <w:bookmarkStart w:id="197" w:name="_Toc434942552"/>
      <w:bookmarkStart w:id="198" w:name="_Toc435439979"/>
      <w:bookmarkStart w:id="199" w:name="_Toc36214936"/>
      <w:bookmarkEnd w:id="192"/>
      <w:r w:rsidRPr="00D60CB8">
        <w:t>Vigência</w:t>
      </w:r>
      <w:r w:rsidR="00FC123A" w:rsidRPr="00D60CB8">
        <w:t xml:space="preserve"> e Divisão em </w:t>
      </w:r>
      <w:bookmarkEnd w:id="193"/>
      <w:r w:rsidR="00FC123A" w:rsidRPr="00D60CB8">
        <w:t>Fases</w:t>
      </w:r>
      <w:bookmarkEnd w:id="194"/>
      <w:bookmarkEnd w:id="195"/>
      <w:bookmarkEnd w:id="196"/>
      <w:bookmarkEnd w:id="197"/>
      <w:bookmarkEnd w:id="198"/>
      <w:bookmarkEnd w:id="199"/>
    </w:p>
    <w:p w:rsidR="00CD5596" w:rsidRPr="00345793" w:rsidRDefault="00C2057B" w:rsidP="53AA35CD">
      <w:pPr>
        <w:pStyle w:val="Contrato-Clausula-Nvel2-1dezena"/>
      </w:pPr>
      <w:bookmarkStart w:id="200" w:name="_Hlt102877640"/>
      <w:bookmarkStart w:id="201" w:name="_Ref473081635"/>
      <w:bookmarkEnd w:id="200"/>
      <w:r>
        <w:t xml:space="preserve">Este </w:t>
      </w:r>
      <w:r w:rsidR="00F769F8">
        <w:t>Contrato</w:t>
      </w:r>
      <w:r w:rsidR="00CD5596">
        <w:t xml:space="preserve"> entra em vigor na data de sua assinatura</w:t>
      </w:r>
      <w:r>
        <w:t xml:space="preserve"> </w:t>
      </w:r>
      <w:r w:rsidR="00510FD5">
        <w:t xml:space="preserve">e </w:t>
      </w:r>
      <w:r w:rsidR="007665E2">
        <w:t xml:space="preserve">divide-se </w:t>
      </w:r>
      <w:r w:rsidR="00F2163A">
        <w:t>em duas fases</w:t>
      </w:r>
      <w:r>
        <w:t>:</w:t>
      </w:r>
      <w:bookmarkEnd w:id="201"/>
    </w:p>
    <w:p w:rsidR="00C9389E" w:rsidRDefault="0033750D" w:rsidP="00B420AE">
      <w:pPr>
        <w:pStyle w:val="Contrato-Alnea"/>
        <w:numPr>
          <w:ilvl w:val="0"/>
          <w:numId w:val="70"/>
        </w:numPr>
        <w:ind w:hanging="294"/>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37548D" w:rsidRPr="00345793">
        <w:t xml:space="preserve">prevista </w:t>
      </w:r>
      <w:r w:rsidR="00C2057B" w:rsidRPr="00345793">
        <w:t xml:space="preserve">no </w:t>
      </w:r>
      <w:r w:rsidR="00CB0230" w:rsidRPr="00345793">
        <w:t>Anexo II</w:t>
      </w:r>
      <w:r w:rsidR="0019658D">
        <w:t>;</w:t>
      </w:r>
      <w:r w:rsidR="00C2057B" w:rsidRPr="00345793">
        <w:t xml:space="preserve"> e</w:t>
      </w:r>
    </w:p>
    <w:p w:rsidR="00C9389E" w:rsidRDefault="0033750D" w:rsidP="00B420AE">
      <w:pPr>
        <w:pStyle w:val="Contrato-Alnea"/>
        <w:numPr>
          <w:ilvl w:val="0"/>
          <w:numId w:val="70"/>
        </w:numPr>
        <w:ind w:hanging="294"/>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rsidR="00C2057B" w:rsidRPr="00345793" w:rsidRDefault="0037548D" w:rsidP="53AA35CD">
      <w:pPr>
        <w:pStyle w:val="Contrato-Clausula-Nvel2-1dezena"/>
      </w:pPr>
      <w:r>
        <w:t>A</w:t>
      </w:r>
      <w:r w:rsidR="00C2057B">
        <w:t xml:space="preserve"> vigência deste </w:t>
      </w:r>
      <w:r w:rsidR="00F769F8">
        <w:t>Contrato</w:t>
      </w:r>
      <w:r w:rsidR="00E779D8">
        <w:t xml:space="preserve"> </w:t>
      </w:r>
      <w:r>
        <w:t>corresponderá</w:t>
      </w:r>
      <w:r w:rsidR="00C2057B">
        <w:t xml:space="preserve"> ao período decorrido desde a </w:t>
      </w:r>
      <w:r w:rsidR="00CB0230">
        <w:t>data de sua assinatura</w:t>
      </w:r>
      <w:r w:rsidR="00C2057B">
        <w:t xml:space="preserve"> até </w:t>
      </w:r>
      <w:r w:rsidR="0098596F">
        <w:t xml:space="preserve">o encerramento da Fase de Exploração, salvo se houver </w:t>
      </w:r>
      <w:r w:rsidR="004E0CC8">
        <w:t>Declaração de Comercialidade</w:t>
      </w:r>
      <w:r w:rsidR="00C2057B">
        <w:t xml:space="preserve"> </w:t>
      </w:r>
      <w:r>
        <w:t xml:space="preserve">de uma ou mais </w:t>
      </w:r>
      <w:r w:rsidR="00FC7503">
        <w:t>Descobertas</w:t>
      </w:r>
      <w:r w:rsidR="00C2057B">
        <w:t xml:space="preserve">, </w:t>
      </w:r>
      <w:r w:rsidR="0098596F">
        <w:t>caso em que haverá</w:t>
      </w:r>
      <w:r>
        <w:t xml:space="preserve"> um </w:t>
      </w:r>
      <w:r w:rsidR="0098596F">
        <w:t>acréscimo</w:t>
      </w:r>
      <w:r w:rsidR="007F3FFF">
        <w:t xml:space="preserve"> nos termos da Cláusula Nona</w:t>
      </w:r>
      <w:r w:rsidR="00C2057B">
        <w:t>.</w:t>
      </w:r>
    </w:p>
    <w:p w:rsidR="00CD5596" w:rsidRPr="00345793" w:rsidRDefault="00C2057B" w:rsidP="53AA35CD">
      <w:pPr>
        <w:pStyle w:val="Contrato-Clausula-Nvel2-1dezena"/>
      </w:pPr>
      <w:r>
        <w:t xml:space="preserve">A esta duração total se acrescentarão </w:t>
      </w:r>
      <w:r w:rsidR="00CD5596">
        <w:t xml:space="preserve">eventuais </w:t>
      </w:r>
      <w:r w:rsidR="0037548D">
        <w:t>prorrogações</w:t>
      </w:r>
      <w:r>
        <w:t xml:space="preserve"> que venham a ser </w:t>
      </w:r>
      <w:r w:rsidR="00E17903">
        <w:t xml:space="preserve">autorizadas </w:t>
      </w:r>
      <w:r>
        <w:t xml:space="preserve">pela ANP nos termos </w:t>
      </w:r>
      <w:r w:rsidR="005C2A3A">
        <w:t xml:space="preserve">do </w:t>
      </w:r>
      <w:r w:rsidR="00F769F8">
        <w:t>Contrato</w:t>
      </w:r>
      <w:r>
        <w:t>.</w:t>
      </w:r>
    </w:p>
    <w:p w:rsidR="00C2057B" w:rsidRDefault="00C2057B" w:rsidP="53AA35CD">
      <w:pPr>
        <w:pStyle w:val="Contrato-Clausula-Nvel2-1dezena"/>
      </w:pPr>
      <w:r>
        <w:t>O decurso do prazo de vigência, observadas as disposições do parágrafo anterior</w:t>
      </w:r>
      <w:r w:rsidR="000E25F4">
        <w:t xml:space="preserve"> </w:t>
      </w:r>
      <w:r w:rsidR="005C2A3A">
        <w:t>relativas</w:t>
      </w:r>
      <w:r w:rsidR="000E25F4">
        <w:t xml:space="preserve"> às prorrogações autorizadas pela ANP</w:t>
      </w:r>
      <w:r>
        <w:t xml:space="preserve">, implicará </w:t>
      </w:r>
      <w:r w:rsidR="004C75CA">
        <w:t>a</w:t>
      </w:r>
      <w:r>
        <w:t xml:space="preserve"> extinção de pleno direito do </w:t>
      </w:r>
      <w:r w:rsidR="00F769F8">
        <w:t>Contrato</w:t>
      </w:r>
      <w:r>
        <w:t>.</w:t>
      </w:r>
    </w:p>
    <w:p w:rsidR="00C2057B" w:rsidRDefault="00C04024" w:rsidP="00C675F5">
      <w:pPr>
        <w:pStyle w:val="Contrato-Captulo"/>
      </w:pPr>
      <w:bookmarkStart w:id="202" w:name="_Toc329621127"/>
      <w:bookmarkStart w:id="203" w:name="_Toc425775377"/>
      <w:bookmarkStart w:id="204" w:name="_Toc421863381"/>
      <w:bookmarkStart w:id="205" w:name="_Toc434933216"/>
      <w:bookmarkStart w:id="206" w:name="_Toc434942553"/>
      <w:bookmarkStart w:id="207" w:name="_Toc435439980"/>
      <w:bookmarkStart w:id="208" w:name="_Toc36214937"/>
      <w:r w:rsidRPr="00D60CB8">
        <w:lastRenderedPageBreak/>
        <w:t>Exploração</w:t>
      </w:r>
      <w:r w:rsidR="00D9090D" w:rsidRPr="00D60CB8">
        <w:t xml:space="preserve"> E </w:t>
      </w:r>
      <w:r w:rsidR="00F769F8" w:rsidRPr="00D60CB8">
        <w:t>Avaliação</w:t>
      </w:r>
      <w:bookmarkEnd w:id="202"/>
      <w:bookmarkEnd w:id="203"/>
      <w:bookmarkEnd w:id="204"/>
      <w:bookmarkEnd w:id="205"/>
      <w:bookmarkEnd w:id="206"/>
      <w:bookmarkEnd w:id="207"/>
      <w:bookmarkEnd w:id="208"/>
    </w:p>
    <w:p w:rsidR="00D60CB8" w:rsidRPr="00D60CB8" w:rsidRDefault="00D60CB8" w:rsidP="00D60CB8">
      <w:pPr>
        <w:pStyle w:val="Contrato-Normal"/>
      </w:pPr>
    </w:p>
    <w:p w:rsidR="008D18AF" w:rsidRPr="00AC7DC0" w:rsidRDefault="00AC7DC0" w:rsidP="00BA5615">
      <w:pPr>
        <w:pStyle w:val="Contrato-Clausula-Nvel1"/>
      </w:pPr>
      <w:bookmarkStart w:id="209" w:name="_Hlt102799803"/>
      <w:bookmarkStart w:id="210" w:name="_Hlt102894284"/>
      <w:bookmarkStart w:id="211" w:name="_Hlt103514357"/>
      <w:bookmarkStart w:id="212" w:name="_Ref473111208"/>
      <w:bookmarkStart w:id="213" w:name="_Toc473903577"/>
      <w:bookmarkStart w:id="214" w:name="_Toc480774515"/>
      <w:bookmarkStart w:id="215" w:name="_Toc509834778"/>
      <w:bookmarkStart w:id="216" w:name="_Toc513615211"/>
      <w:bookmarkStart w:id="217" w:name="_Toc135207982"/>
      <w:bookmarkStart w:id="218" w:name="_Toc329621128"/>
      <w:bookmarkStart w:id="219" w:name="_Ref346354161"/>
      <w:bookmarkStart w:id="220" w:name="_Toc425775378"/>
      <w:bookmarkStart w:id="221" w:name="_Toc421863382"/>
      <w:bookmarkStart w:id="222" w:name="_Toc434942554"/>
      <w:bookmarkStart w:id="223" w:name="_Toc435439981"/>
      <w:bookmarkStart w:id="224" w:name="_Toc36214938"/>
      <w:bookmarkEnd w:id="209"/>
      <w:bookmarkEnd w:id="210"/>
      <w:bookmarkEnd w:id="211"/>
      <w:r w:rsidRPr="00AC7DC0">
        <w:t xml:space="preserve">Cláusula </w:t>
      </w:r>
      <w:bookmarkStart w:id="225" w:name="_Toc476742667"/>
      <w:bookmarkEnd w:id="212"/>
      <w:bookmarkEnd w:id="213"/>
      <w:bookmarkEnd w:id="214"/>
      <w:bookmarkEnd w:id="215"/>
      <w:bookmarkEnd w:id="216"/>
      <w:r w:rsidR="00F27D71">
        <w:t>Quinta</w:t>
      </w:r>
      <w:r w:rsidRPr="00AC7DC0">
        <w:t xml:space="preserve"> - fase de </w:t>
      </w:r>
      <w:bookmarkEnd w:id="217"/>
      <w:bookmarkEnd w:id="225"/>
      <w:r w:rsidRPr="00AC7DC0">
        <w:t>exploração</w:t>
      </w:r>
      <w:bookmarkEnd w:id="218"/>
      <w:bookmarkEnd w:id="219"/>
      <w:bookmarkEnd w:id="220"/>
      <w:bookmarkEnd w:id="221"/>
      <w:bookmarkEnd w:id="222"/>
      <w:bookmarkEnd w:id="223"/>
      <w:bookmarkEnd w:id="224"/>
    </w:p>
    <w:p w:rsidR="00D9090D" w:rsidRPr="00D60CB8" w:rsidRDefault="00E836F8" w:rsidP="00D035BE">
      <w:pPr>
        <w:pStyle w:val="Contrato-Clausula-Subtitulo"/>
      </w:pPr>
      <w:bookmarkStart w:id="226" w:name="_Toc135207983"/>
      <w:bookmarkStart w:id="227" w:name="_Toc425775379"/>
      <w:bookmarkStart w:id="228" w:name="_Toc421863383"/>
      <w:bookmarkStart w:id="229" w:name="_Toc434933217"/>
      <w:bookmarkStart w:id="230" w:name="_Toc434942555"/>
      <w:bookmarkStart w:id="231" w:name="_Toc435439982"/>
      <w:bookmarkStart w:id="232" w:name="_Toc36214939"/>
      <w:bookmarkStart w:id="233" w:name="_Toc329621129"/>
      <w:r>
        <w:t xml:space="preserve">Início e </w:t>
      </w:r>
      <w:r w:rsidR="00D9090D" w:rsidRPr="00D60CB8">
        <w:t>Duração</w:t>
      </w:r>
      <w:bookmarkEnd w:id="226"/>
      <w:bookmarkEnd w:id="227"/>
      <w:bookmarkEnd w:id="228"/>
      <w:bookmarkEnd w:id="229"/>
      <w:bookmarkEnd w:id="230"/>
      <w:bookmarkEnd w:id="231"/>
      <w:bookmarkEnd w:id="232"/>
      <w:r w:rsidR="00D9090D" w:rsidRPr="00D60CB8">
        <w:t xml:space="preserve"> </w:t>
      </w:r>
      <w:bookmarkEnd w:id="233"/>
    </w:p>
    <w:p w:rsidR="00F83E78" w:rsidRPr="00345793" w:rsidRDefault="00D9090D" w:rsidP="53AA35CD">
      <w:pPr>
        <w:pStyle w:val="Contrato-Clausula-Nvel2-1dezena"/>
      </w:pPr>
      <w:bookmarkStart w:id="234" w:name="_Ref343850477"/>
      <w:bookmarkStart w:id="235" w:name="_Ref473081729"/>
      <w:bookmarkStart w:id="236" w:name="_Ref102304597"/>
      <w:r>
        <w:t xml:space="preserve">A </w:t>
      </w:r>
      <w:r w:rsidR="0033750D">
        <w:t>Fase de Exploração</w:t>
      </w:r>
      <w:r>
        <w:t xml:space="preserve"> </w:t>
      </w:r>
      <w:r w:rsidR="00700DF2">
        <w:t xml:space="preserve">terá </w:t>
      </w:r>
      <w:bookmarkEnd w:id="234"/>
      <w:r w:rsidR="00DA0EA4">
        <w:t>a duração prevista no Anexo II</w:t>
      </w:r>
      <w:r w:rsidR="00805F31">
        <w:t xml:space="preserve"> e constará de um único período</w:t>
      </w:r>
      <w:r w:rsidR="00DA0EA4">
        <w:t>.</w:t>
      </w:r>
    </w:p>
    <w:p w:rsidR="00F83E78" w:rsidRPr="00345793" w:rsidRDefault="00F83E78" w:rsidP="53AA35CD">
      <w:pPr>
        <w:pStyle w:val="Contrato-Clausula-Nvel2-1dezena"/>
      </w:pPr>
      <w:bookmarkStart w:id="237" w:name="_Ref343727017"/>
      <w:bookmarkStart w:id="238" w:name="_Ref3975952"/>
      <w:r>
        <w:t>A Fase de Exploração terá início na data de assinatura deste Contrato e será encerrada:</w:t>
      </w:r>
      <w:bookmarkEnd w:id="237"/>
    </w:p>
    <w:p w:rsidR="00F83E78" w:rsidRPr="00DB73BC" w:rsidRDefault="00B23CAF" w:rsidP="009C042C">
      <w:pPr>
        <w:pStyle w:val="Contrato-Alnea"/>
        <w:numPr>
          <w:ilvl w:val="0"/>
          <w:numId w:val="31"/>
        </w:numPr>
        <w:ind w:left="709" w:hanging="283"/>
      </w:pPr>
      <w:r w:rsidRPr="00DB73BC">
        <w:t>c</w:t>
      </w:r>
      <w:r w:rsidR="00F83E78" w:rsidRPr="00DB73BC">
        <w:t>om o decurso do prazo previsto no Anexo II;</w:t>
      </w:r>
    </w:p>
    <w:p w:rsidR="00F83E78" w:rsidRPr="00DB73BC" w:rsidRDefault="00B23CAF" w:rsidP="009C042C">
      <w:pPr>
        <w:pStyle w:val="Contrato-Alnea"/>
        <w:numPr>
          <w:ilvl w:val="0"/>
          <w:numId w:val="31"/>
        </w:numPr>
        <w:ind w:left="709" w:hanging="283"/>
      </w:pPr>
      <w:r w:rsidRPr="00DB73BC">
        <w:t>c</w:t>
      </w:r>
      <w:r w:rsidR="00F83E78" w:rsidRPr="00DB73BC">
        <w:t>om a devolução total da Área de Concessão; ou</w:t>
      </w:r>
    </w:p>
    <w:p w:rsidR="00F83E78" w:rsidRPr="00DB73BC" w:rsidRDefault="00CA0D61" w:rsidP="009C042C">
      <w:pPr>
        <w:pStyle w:val="Contrato-Alnea"/>
        <w:numPr>
          <w:ilvl w:val="0"/>
          <w:numId w:val="31"/>
        </w:numPr>
        <w:ind w:left="709" w:hanging="283"/>
      </w:pPr>
      <w:r>
        <w:t xml:space="preserve">no caso de </w:t>
      </w:r>
      <w:r w:rsidR="00F83E78" w:rsidRPr="00DB73BC">
        <w:t xml:space="preserve">área </w:t>
      </w:r>
      <w:r>
        <w:t xml:space="preserve">previamente </w:t>
      </w:r>
      <w:r w:rsidR="00F83E78" w:rsidRPr="00DB73BC">
        <w:t>retida para Avaliação de Descoberta:</w:t>
      </w:r>
    </w:p>
    <w:p w:rsidR="00F83E78" w:rsidRPr="00DB73BC" w:rsidRDefault="00B23CAF" w:rsidP="009C042C">
      <w:pPr>
        <w:pStyle w:val="Contrato-Item"/>
        <w:numPr>
          <w:ilvl w:val="0"/>
          <w:numId w:val="32"/>
        </w:numPr>
        <w:ind w:left="993" w:hanging="284"/>
      </w:pPr>
      <w:r w:rsidRPr="00DB73BC">
        <w:t>c</w:t>
      </w:r>
      <w:r w:rsidR="00F83E78" w:rsidRPr="00DB73BC">
        <w:t>om a apresentação da Declaração de Comercialidade; ou</w:t>
      </w:r>
    </w:p>
    <w:p w:rsidR="00F83E78" w:rsidRDefault="00B23CAF" w:rsidP="009C042C">
      <w:pPr>
        <w:pStyle w:val="Contrato-Item"/>
        <w:numPr>
          <w:ilvl w:val="0"/>
          <w:numId w:val="32"/>
        </w:numPr>
        <w:ind w:left="993" w:hanging="284"/>
      </w:pPr>
      <w:r w:rsidRPr="00DB73BC">
        <w:t>c</w:t>
      </w:r>
      <w:r w:rsidR="00F83E78" w:rsidRPr="00DB73BC">
        <w:t>om a devolução da área.</w:t>
      </w:r>
    </w:p>
    <w:p w:rsidR="007A0486" w:rsidRDefault="007A0486" w:rsidP="00C675F5">
      <w:pPr>
        <w:pStyle w:val="Contrato-Normal"/>
      </w:pPr>
    </w:p>
    <w:p w:rsidR="007A0486" w:rsidRPr="00D60CB8" w:rsidRDefault="007A0486" w:rsidP="007A0486">
      <w:pPr>
        <w:pStyle w:val="Contrato-Clausula-Subtitulo"/>
      </w:pPr>
      <w:bookmarkStart w:id="239" w:name="_Toc36214940"/>
      <w:r w:rsidRPr="00C675F5">
        <w:t>Programa Exploratório Mínimo</w:t>
      </w:r>
      <w:bookmarkEnd w:id="239"/>
    </w:p>
    <w:p w:rsidR="007A0486" w:rsidRPr="00345793" w:rsidRDefault="007A0486" w:rsidP="53AA35CD">
      <w:pPr>
        <w:pStyle w:val="Contrato-Clausula-Nvel2-1dezena"/>
      </w:pPr>
      <w:r>
        <w:t>O Concessionário deverá executar as obrigações relativas ao Programa Exploratório Mínimo nos prazos e condições descritos no Anexo II.</w:t>
      </w:r>
    </w:p>
    <w:p w:rsidR="007A0486" w:rsidRPr="00345793" w:rsidRDefault="007A0486" w:rsidP="53AA35CD">
      <w:pPr>
        <w:pStyle w:val="Contrato-Clausula-Nvel2-1dezena"/>
      </w:pPr>
      <w:r>
        <w:t>O Concessionário poderá executar atividades exploratórias adicionais ao Programa Exploratório Mínimo, apresentando à ANP o programa dos trabalhos adicionais antes do início de sua execução.</w:t>
      </w:r>
    </w:p>
    <w:p w:rsidR="007A0486" w:rsidRPr="002D1CEA" w:rsidRDefault="007A0486" w:rsidP="53AA35CD">
      <w:pPr>
        <w:pStyle w:val="Contrato-Clausula-Nvel2-1dezena"/>
      </w:pPr>
      <w:r>
        <w:t>A ANP poderá aprovar alterações no Programa Exploratório</w:t>
      </w:r>
      <w:r w:rsidR="00397CA2">
        <w:t xml:space="preserve"> </w:t>
      </w:r>
      <w:r>
        <w:t>Mínimo, mediante solicitação do Concessionário, nas seguintes condições:</w:t>
      </w:r>
    </w:p>
    <w:p w:rsidR="007A0486" w:rsidRPr="00345793" w:rsidRDefault="007A0486" w:rsidP="00C675F5">
      <w:pPr>
        <w:pStyle w:val="Contrato-Alnea"/>
        <w:numPr>
          <w:ilvl w:val="0"/>
          <w:numId w:val="33"/>
        </w:numPr>
        <w:ind w:left="709" w:hanging="283"/>
      </w:pPr>
      <w:r w:rsidRPr="00345793">
        <w:t xml:space="preserve">que o Concessionário demonstre tecnicamente que tal alteração é compatível com as Melhores Práticas da Indústria do Petróleo; e </w:t>
      </w:r>
    </w:p>
    <w:p w:rsidR="007A0486" w:rsidRPr="00345793" w:rsidRDefault="007A0486" w:rsidP="00C675F5">
      <w:pPr>
        <w:pStyle w:val="Contrato-Alnea"/>
        <w:numPr>
          <w:ilvl w:val="0"/>
          <w:numId w:val="33"/>
        </w:numPr>
        <w:ind w:left="709" w:hanging="283"/>
      </w:pPr>
      <w:r w:rsidRPr="00345793">
        <w:t>que o Concessionário indique o Prospecto que motivou a solicitação de alteração.</w:t>
      </w:r>
    </w:p>
    <w:p w:rsidR="007A0486" w:rsidRPr="00345793" w:rsidRDefault="007A0486" w:rsidP="53AA35CD">
      <w:pPr>
        <w:pStyle w:val="Contrato-Clausula-Nvel2-1dezena"/>
      </w:pPr>
      <w:r>
        <w:t>Reprocessamentos Sísmicos poderão ser convertidos em Unidades de Trabalho para fins de cumprimento d</w:t>
      </w:r>
      <w:r w:rsidR="00157CCB">
        <w:t>o</w:t>
      </w:r>
      <w:r>
        <w:t xml:space="preserve"> Programa Exploratório Mínimo.</w:t>
      </w:r>
    </w:p>
    <w:p w:rsidR="007A0486" w:rsidRPr="00345793" w:rsidRDefault="007A0486" w:rsidP="53AA35CD">
      <w:pPr>
        <w:pStyle w:val="Contrato-Clausula-Nvel3-1dezena"/>
      </w:pPr>
      <w:r>
        <w:t>A conversão dos Reprocessamentos Sísmicos em Unidades de Trabalho fica limitada a uma única versão para cada levantamento de dados sísmicos.</w:t>
      </w:r>
    </w:p>
    <w:p w:rsidR="007A0486" w:rsidRPr="00345793" w:rsidRDefault="007A0486" w:rsidP="53AA35CD">
      <w:pPr>
        <w:pStyle w:val="Contrato-Clausula-Nvel3-1dezena"/>
      </w:pPr>
      <w:r>
        <w:t>Para fins de conversão em Unidades de Trabalho:</w:t>
      </w:r>
    </w:p>
    <w:p w:rsidR="007A0486" w:rsidRPr="00345793" w:rsidRDefault="007A0486" w:rsidP="0001488C">
      <w:pPr>
        <w:pStyle w:val="Contrato-Alnea"/>
        <w:numPr>
          <w:ilvl w:val="0"/>
          <w:numId w:val="34"/>
        </w:numPr>
        <w:ind w:left="1418" w:hanging="284"/>
      </w:pPr>
      <w:r>
        <w:t>o</w:t>
      </w:r>
      <w:r w:rsidRPr="00345793">
        <w:t xml:space="preserve"> dado sísmico reprocessado deverá estar contido exclusivamente dentro da Área de Concessão; e </w:t>
      </w:r>
    </w:p>
    <w:p w:rsidR="007A0486" w:rsidRPr="00345793" w:rsidRDefault="007A0486" w:rsidP="0001488C">
      <w:pPr>
        <w:pStyle w:val="Contrato-Alnea"/>
        <w:numPr>
          <w:ilvl w:val="0"/>
          <w:numId w:val="34"/>
        </w:numPr>
        <w:ind w:left="1418" w:hanging="284"/>
      </w:pPr>
      <w:r>
        <w:t>o Reprocessamento Sísmico deve</w:t>
      </w:r>
      <w:r w:rsidR="00157CCB">
        <w:t>rá</w:t>
      </w:r>
      <w:r>
        <w:t xml:space="preserve"> contemplar migração dos dados em tempo ou profundidade na fase pré-empilhamento.</w:t>
      </w:r>
    </w:p>
    <w:p w:rsidR="007A0486" w:rsidRDefault="007A0486" w:rsidP="53AA35CD">
      <w:pPr>
        <w:pStyle w:val="Contrato-Clausula-Nvel2-1dezena"/>
      </w:pPr>
      <w:r>
        <w:lastRenderedPageBreak/>
        <w:t xml:space="preserve">O Concessionário poderá contratar, por sua conta e risco, </w:t>
      </w:r>
      <w:r w:rsidR="0098596F">
        <w:t>empresas</w:t>
      </w:r>
      <w:r>
        <w:t xml:space="preserve"> de aquisição de dados (EAD) para aquisição de dados exclusivos, desde que sejam previamente cumpridas as exigências constantes nas normas regulatórias editadas pela ANP e que essas </w:t>
      </w:r>
      <w:r w:rsidR="0098596F">
        <w:t>empresas</w:t>
      </w:r>
      <w:r>
        <w:t xml:space="preserve"> estejam </w:t>
      </w:r>
      <w:r w:rsidR="00604F54">
        <w:t>devidamente registradas e regularizadas</w:t>
      </w:r>
      <w:r>
        <w:t xml:space="preserve"> junto à A</w:t>
      </w:r>
      <w:r w:rsidR="00604F54">
        <w:t>NP</w:t>
      </w:r>
      <w:r>
        <w:t>.</w:t>
      </w:r>
    </w:p>
    <w:p w:rsidR="00445ACD" w:rsidRDefault="007A0486" w:rsidP="53AA35CD">
      <w:pPr>
        <w:pStyle w:val="Contrato-Clausula-Nvel2-1dezena"/>
      </w:pPr>
      <w:r>
        <w:t>A ANP emitirá laudo de controle de qualidade para devolução ou aceitação dos dados recebidos no prazo de 180 (cento e oitenta) dias a partir da data de entrega da última remessa dos dados</w:t>
      </w:r>
      <w:r w:rsidR="00D72DBD">
        <w:t xml:space="preserve"> em conformidade</w:t>
      </w:r>
      <w:r>
        <w:t xml:space="preserve"> pelo Concessionário.</w:t>
      </w:r>
      <w:r w:rsidR="006C0176">
        <w:t xml:space="preserve"> </w:t>
      </w:r>
      <w:r w:rsidR="00EE4FA0">
        <w:t xml:space="preserve"> </w:t>
      </w:r>
    </w:p>
    <w:p w:rsidR="007A0486" w:rsidRPr="0064541B" w:rsidRDefault="007A0486" w:rsidP="53AA35CD">
      <w:pPr>
        <w:pStyle w:val="Contrato-Clausula-Nvel2-1dezena"/>
      </w:pPr>
      <w:r>
        <w:t>Para fins de cumprimento do Programa Exploratório Mínimo, somente serão convertidos em Unidades de Trabalho os dados cuja aquisição, processamento</w:t>
      </w:r>
      <w:r w:rsidR="005A588A">
        <w:t xml:space="preserve"> ou</w:t>
      </w:r>
      <w:r>
        <w:t xml:space="preserve"> reprocessamento tenham </w:t>
      </w:r>
      <w:bookmarkStart w:id="240" w:name="_Hlk35247661"/>
      <w:r w:rsidR="005A588A">
        <w:t xml:space="preserve">sido entregues e avaliados </w:t>
      </w:r>
      <w:bookmarkEnd w:id="240"/>
      <w:r>
        <w:t>pela A</w:t>
      </w:r>
      <w:r w:rsidR="00FE2D27">
        <w:t>NP</w:t>
      </w:r>
      <w:r>
        <w:t>.</w:t>
      </w:r>
    </w:p>
    <w:p w:rsidR="007A0486" w:rsidRPr="00345793" w:rsidRDefault="007A0486" w:rsidP="00445ACD">
      <w:pPr>
        <w:pStyle w:val="Contrato-Clausula-Nvel2-1dezena"/>
      </w:pPr>
      <w:r>
        <w:t>Os trabalhos exploratórios serão convertidos em Unidades de Trabalho, para fins de cumprimento do Programa Exploratório Mínimo, de acordo com os critérios indicados no Anexo II.</w:t>
      </w:r>
    </w:p>
    <w:p w:rsidR="002C2321" w:rsidRDefault="002C2321" w:rsidP="006A0A76">
      <w:pPr>
        <w:pStyle w:val="Contrato-Clausula-Nvel2-1dezena"/>
      </w:pPr>
      <w:r>
        <w:t xml:space="preserve">Em caso de descumprimento total ou parcial do Programa Exploratório Mínimo, o Concessionário não poderá prosseguir para a Fase de Produção. </w:t>
      </w:r>
    </w:p>
    <w:p w:rsidR="007A0486" w:rsidRPr="00345793" w:rsidRDefault="007A0486" w:rsidP="00EF7934">
      <w:pPr>
        <w:pStyle w:val="Contrato-Clausula-Nvel3-1dezena"/>
      </w:pPr>
      <w:r>
        <w:t>A ANP poderá, mediante solicitação fundamentada do Concessionário, isent</w:t>
      </w:r>
      <w:r w:rsidR="00946853">
        <w:t>á</w:t>
      </w:r>
      <w:r>
        <w:t>-lo do cumprimento d</w:t>
      </w:r>
      <w:r w:rsidR="007212F9">
        <w:t>a</w:t>
      </w:r>
      <w:r>
        <w:t xml:space="preserve"> parcela do Programa Exploratório Mínimo</w:t>
      </w:r>
      <w:r w:rsidR="007212F9">
        <w:t xml:space="preserve"> restante, sem prejuízo à continuidade do Contrato</w:t>
      </w:r>
      <w:r w:rsidR="00AF3CE1">
        <w:t>.</w:t>
      </w:r>
    </w:p>
    <w:p w:rsidR="007A0486" w:rsidRDefault="007A0486" w:rsidP="00EF7934">
      <w:pPr>
        <w:pStyle w:val="Contrato-Clausula-Nvel4-1dezena"/>
      </w:pPr>
      <w:r>
        <w:t xml:space="preserve">Como contrapartida à </w:t>
      </w:r>
      <w:r w:rsidR="003C369E">
        <w:t xml:space="preserve">referida </w:t>
      </w:r>
      <w:r>
        <w:t>isenção</w:t>
      </w:r>
      <w:r w:rsidR="003C369E">
        <w:t xml:space="preserve">, </w:t>
      </w:r>
      <w:r>
        <w:t>o Concessionário pagará um valor</w:t>
      </w:r>
      <w:r w:rsidR="003C369E">
        <w:t xml:space="preserve"> em pecúnia</w:t>
      </w:r>
      <w:r>
        <w:t xml:space="preserve"> correspondente a duas vezes o total das Unidades de Trabalho não </w:t>
      </w:r>
      <w:r w:rsidR="00AF3CE1">
        <w:t>cumpridas</w:t>
      </w:r>
      <w:r w:rsidR="0098596F">
        <w:t>, corrigid</w:t>
      </w:r>
      <w:r w:rsidR="00157CCB">
        <w:t>o</w:t>
      </w:r>
      <w:r w:rsidR="0098596F">
        <w:t xml:space="preserve"> monetariamente pelo </w:t>
      </w:r>
      <w:r w:rsidR="008D7FA0">
        <w:t>Índice Geral de Preços – Disponibilidade Interna (</w:t>
      </w:r>
      <w:r w:rsidR="0098596F">
        <w:t>IGP-</w:t>
      </w:r>
      <w:r w:rsidR="00FE0FB8">
        <w:t>DI</w:t>
      </w:r>
      <w:r w:rsidR="008D7FA0">
        <w:t>) da Fundação Getúlio Vargas</w:t>
      </w:r>
      <w:r w:rsidR="00FE0FB8">
        <w:t xml:space="preserve"> </w:t>
      </w:r>
      <w:r w:rsidR="0098596F">
        <w:t xml:space="preserve">ou outro índice que venha a substituí-lo, </w:t>
      </w:r>
      <w:r w:rsidR="00FE0FB8">
        <w:t>nos termos do parágrafo 6.</w:t>
      </w:r>
      <w:r w:rsidR="009C4BE2">
        <w:t>9</w:t>
      </w:r>
      <w:r>
        <w:t>.</w:t>
      </w:r>
    </w:p>
    <w:p w:rsidR="00EB38E3" w:rsidRPr="00E5100F" w:rsidRDefault="00EB2A8E" w:rsidP="00EF7934">
      <w:pPr>
        <w:pStyle w:val="Contrato-Clausula-Nvel4-1dezena"/>
      </w:pPr>
      <w:r>
        <w:t>O Contrato será automaticamente suspenso caso a ANP não delibere, antes do fim da Fase de Exploração, sobre o pedido de isenção do cumprimento da parcela do Programa Exploratório Mínimo restante.</w:t>
      </w:r>
    </w:p>
    <w:p w:rsidR="007A0486" w:rsidRDefault="007A0486" w:rsidP="00EF7934">
      <w:pPr>
        <w:pStyle w:val="Contrato-Clausula-Nvel4-1dezena"/>
      </w:pPr>
      <w:r>
        <w:t>Cumpridas as condições acima estabelecidas, o Programa Exploratório Mínimo será considerado integralmente cumprido, para todos os efeitos do Contrato.</w:t>
      </w:r>
    </w:p>
    <w:p w:rsidR="002C44BC" w:rsidRPr="00345793" w:rsidRDefault="002C44BC" w:rsidP="002C44BC">
      <w:pPr>
        <w:pStyle w:val="Contrato-Clausula-Nvel3-1dezena"/>
        <w:numPr>
          <w:ilvl w:val="0"/>
          <w:numId w:val="0"/>
        </w:numPr>
        <w:ind w:left="1304"/>
      </w:pPr>
    </w:p>
    <w:p w:rsidR="0029070C" w:rsidRDefault="00F92137" w:rsidP="00F92137">
      <w:pPr>
        <w:pStyle w:val="Contrato-Clausula-Subtitulo"/>
      </w:pPr>
      <w:bookmarkStart w:id="241" w:name="_Toc36214941"/>
      <w:r w:rsidRPr="00E4770E">
        <w:t>Programa Anual de Trabalho e Orçamento da Fase</w:t>
      </w:r>
      <w:r>
        <w:t xml:space="preserve"> de Exploração</w:t>
      </w:r>
      <w:bookmarkEnd w:id="241"/>
    </w:p>
    <w:p w:rsidR="00F92137" w:rsidRDefault="00F92137" w:rsidP="00F92137">
      <w:pPr>
        <w:pStyle w:val="Contrato-Clausula-Nvel2-1dezena"/>
      </w:pPr>
      <w:r>
        <w:t>Os Programas Anuais de Trabalho e Orçamento</w:t>
      </w:r>
      <w:r w:rsidR="00F84A00">
        <w:t xml:space="preserve"> da</w:t>
      </w:r>
      <w:r w:rsidR="00643A73">
        <w:t xml:space="preserve"> Fase de Exploração</w:t>
      </w:r>
      <w:r>
        <w:t xml:space="preserve"> deverão guardar estrita correspondência com os demais planos e programas aprovados.</w:t>
      </w:r>
    </w:p>
    <w:p w:rsidR="00C146B8" w:rsidRPr="00345793" w:rsidRDefault="00C146B8" w:rsidP="00C146B8">
      <w:pPr>
        <w:pStyle w:val="Contrato-Clausula-Nvel2-1dezena"/>
      </w:pPr>
      <w:r>
        <w:t>O Concessionário deverá apresentar à ANP, até o dia 31 de outubro de cada ano, o Programa Anual de Trabalho e Orçamento</w:t>
      </w:r>
      <w:r w:rsidR="005F1E37">
        <w:t xml:space="preserve"> da Fase de Exploração</w:t>
      </w:r>
      <w:r>
        <w:t xml:space="preserve">, nos termos da Legislação Aplicável. </w:t>
      </w:r>
    </w:p>
    <w:p w:rsidR="00C146B8" w:rsidRPr="00345793" w:rsidRDefault="00C146B8" w:rsidP="00C146B8">
      <w:pPr>
        <w:pStyle w:val="Contrato-Clausula-Nvel3-1dezena"/>
      </w:pPr>
      <w:r>
        <w:t>O primeiro Programa Anual de Trabalho e Orçamento</w:t>
      </w:r>
      <w:r w:rsidR="00643A73">
        <w:t xml:space="preserve"> da Fase de Exploração</w:t>
      </w:r>
      <w:r>
        <w:t xml:space="preserve"> deverá contemplar o restante do ano em curso e ser apresentado pelo Concessionário no prazo de 60 (sessenta) dias contados da data de assinatura deste Contrato.</w:t>
      </w:r>
    </w:p>
    <w:p w:rsidR="00F92137" w:rsidRPr="00C146B8" w:rsidRDefault="00C146B8" w:rsidP="00C146B8">
      <w:pPr>
        <w:pStyle w:val="Contrato-Clausula-Nvel3-1dezena"/>
      </w:pPr>
      <w:r>
        <w:lastRenderedPageBreak/>
        <w:t>O conteúdo e os procedimentos para apresentação, revisão e alteração dos Programas Anuais de Trabalho e Orçamento da Fase de Exploração são os definidos nas orientações da ANP e na Legislação Aplicável.</w:t>
      </w:r>
    </w:p>
    <w:p w:rsidR="00F92137" w:rsidRDefault="00F92137" w:rsidP="006A0A76">
      <w:pPr>
        <w:pStyle w:val="Contrato-Normal"/>
      </w:pPr>
    </w:p>
    <w:p w:rsidR="00D55BCA" w:rsidRPr="002D1CEA" w:rsidRDefault="00D55BCA" w:rsidP="00D55BCA">
      <w:pPr>
        <w:pStyle w:val="Contrato-Clausula-Subtitulo"/>
      </w:pPr>
      <w:bookmarkStart w:id="242" w:name="_Toc36214942"/>
      <w:r>
        <w:t xml:space="preserve">Prorrogação da </w:t>
      </w:r>
      <w:r w:rsidRPr="002D1CEA">
        <w:t>Fase de Exploração</w:t>
      </w:r>
      <w:r w:rsidR="00DC3FF2">
        <w:t xml:space="preserve"> e Suspensão do Contrato</w:t>
      </w:r>
      <w:bookmarkEnd w:id="242"/>
    </w:p>
    <w:p w:rsidR="005018E1" w:rsidRDefault="00D24740" w:rsidP="005E399B">
      <w:pPr>
        <w:pStyle w:val="Contrato-Clausula-Nvel2-1dezena"/>
      </w:pPr>
      <w:bookmarkStart w:id="243" w:name="_Ref346391857"/>
      <w:r>
        <w:t>O</w:t>
      </w:r>
      <w:r w:rsidR="005018E1">
        <w:t xml:space="preserve"> </w:t>
      </w:r>
      <w:r>
        <w:t>C</w:t>
      </w:r>
      <w:r w:rsidR="005018E1">
        <w:t>ontrato será automaticamente suspenso caso a ANP não delibere, antes do fim d</w:t>
      </w:r>
      <w:r w:rsidR="00AF3CE1">
        <w:t>a Fase de Exploração</w:t>
      </w:r>
      <w:r w:rsidR="005018E1">
        <w:t xml:space="preserve">, sobre </w:t>
      </w:r>
      <w:r w:rsidR="00694D0D">
        <w:t>solicitação</w:t>
      </w:r>
      <w:r w:rsidR="005018E1">
        <w:t xml:space="preserve"> de suspensão ou prorrogação</w:t>
      </w:r>
      <w:r w:rsidR="00AF3CE1">
        <w:t xml:space="preserve"> da Fase de Exploração</w:t>
      </w:r>
      <w:r w:rsidR="005018E1">
        <w:t xml:space="preserve"> ou de alterações no Programa Exploratório Mínimo, conforme </w:t>
      </w:r>
      <w:r>
        <w:t>parágrafo</w:t>
      </w:r>
      <w:r w:rsidR="005018E1">
        <w:t xml:space="preserve"> 5.</w:t>
      </w:r>
      <w:r w:rsidR="00C96DD9">
        <w:t>5</w:t>
      </w:r>
      <w:r w:rsidR="005018E1">
        <w:t>.</w:t>
      </w:r>
    </w:p>
    <w:p w:rsidR="005018E1" w:rsidRDefault="005018E1" w:rsidP="005E399B">
      <w:pPr>
        <w:pStyle w:val="Contrato-Clausula-Nvel3-1dezena"/>
      </w:pPr>
      <w:r>
        <w:t xml:space="preserve">O </w:t>
      </w:r>
      <w:r w:rsidR="00D24740">
        <w:t>C</w:t>
      </w:r>
      <w:r>
        <w:t>ontrato ficará suspenso a partir do término d</w:t>
      </w:r>
      <w:r w:rsidR="00AF3CE1">
        <w:t>a Fase de Exploração</w:t>
      </w:r>
      <w:r>
        <w:t xml:space="preserve"> até a deliberação </w:t>
      </w:r>
      <w:r w:rsidR="00C157B9">
        <w:t xml:space="preserve">em instância final </w:t>
      </w:r>
      <w:r>
        <w:t>da ANP.</w:t>
      </w:r>
    </w:p>
    <w:p w:rsidR="005018E1" w:rsidRDefault="005018E1" w:rsidP="005E399B">
      <w:pPr>
        <w:pStyle w:val="Contrato-Clausula-Nvel3-1dezena"/>
      </w:pPr>
      <w:r>
        <w:t xml:space="preserve">Suspenso o </w:t>
      </w:r>
      <w:r w:rsidR="00FA5D8C">
        <w:t>C</w:t>
      </w:r>
      <w:r>
        <w:t>ontrato, os prazos para apresentação de Declarações de Comercialidade</w:t>
      </w:r>
      <w:r w:rsidR="00AF3CE1">
        <w:t xml:space="preserve"> e</w:t>
      </w:r>
      <w:r>
        <w:t xml:space="preserve"> Planos de Avaliação de Descoberta também estarão suspensos.</w:t>
      </w:r>
    </w:p>
    <w:p w:rsidR="005018E1" w:rsidRDefault="005018E1" w:rsidP="005E399B">
      <w:pPr>
        <w:pStyle w:val="Contrato-Clausula-Nvel3-1dezena"/>
      </w:pPr>
      <w:r>
        <w:t xml:space="preserve">Durante a suspensão do </w:t>
      </w:r>
      <w:r w:rsidR="00FA5D8C">
        <w:t>C</w:t>
      </w:r>
      <w:r>
        <w:t>ontrato prevista no parágrafo 5.</w:t>
      </w:r>
      <w:r w:rsidR="00E96708">
        <w:t>1</w:t>
      </w:r>
      <w:r w:rsidR="00B50974">
        <w:t>4</w:t>
      </w:r>
      <w:r>
        <w:t xml:space="preserve">, o Concessionário não poderá realizar atividades de </w:t>
      </w:r>
      <w:r w:rsidR="00FA5D8C">
        <w:t>E</w:t>
      </w:r>
      <w:r>
        <w:t xml:space="preserve">xploração na área, salvo prévia e expressa autorização da ANP, caso em que a suspensão será convertida em prorrogação cautelar do </w:t>
      </w:r>
      <w:r w:rsidR="00D24740">
        <w:t>C</w:t>
      </w:r>
      <w:r>
        <w:t>ontrato.</w:t>
      </w:r>
    </w:p>
    <w:p w:rsidR="007A731B" w:rsidRDefault="007A731B" w:rsidP="005E399B">
      <w:pPr>
        <w:pStyle w:val="Contrato-Clausula-Nvel2-1dezena"/>
      </w:pPr>
      <w:r>
        <w:t xml:space="preserve">Durante a execução do Plano de Avaliação de Descoberta aprovado pela ANP, o </w:t>
      </w:r>
      <w:r w:rsidR="00FA5D8C">
        <w:t>C</w:t>
      </w:r>
      <w:r>
        <w:t xml:space="preserve">ontrato será automaticamente suspenso caso haja </w:t>
      </w:r>
      <w:r w:rsidR="00694D0D">
        <w:t>solicitação</w:t>
      </w:r>
      <w:r>
        <w:t xml:space="preserve"> de alteração do Ponto de Decisão ou de alteração do termo final do Plano de Avaliação de Descoberta.</w:t>
      </w:r>
    </w:p>
    <w:p w:rsidR="007A731B" w:rsidRDefault="007A731B" w:rsidP="005E399B">
      <w:pPr>
        <w:pStyle w:val="Contrato-Clausula-Nvel3-1dezena"/>
      </w:pPr>
      <w:r>
        <w:t>A suspensão prevista no parágrafo 5.</w:t>
      </w:r>
      <w:r w:rsidR="00E96708">
        <w:t>1</w:t>
      </w:r>
      <w:r w:rsidR="00B50974">
        <w:t>5</w:t>
      </w:r>
      <w:r>
        <w:t xml:space="preserve"> ocorrerá caso </w:t>
      </w:r>
      <w:r w:rsidR="00694D0D">
        <w:t>a solicitação</w:t>
      </w:r>
      <w:r>
        <w:t xml:space="preserve"> não seja deliberad</w:t>
      </w:r>
      <w:r w:rsidR="00694D0D">
        <w:t>a</w:t>
      </w:r>
      <w:r>
        <w:t xml:space="preserve"> pela ANP até a data originalmente prevista </w:t>
      </w:r>
      <w:r w:rsidR="00157CCB">
        <w:t xml:space="preserve">do </w:t>
      </w:r>
      <w:r>
        <w:t xml:space="preserve">Ponto de Decisão ou do termo final do Plano de Avaliação de Descoberta, até que a ANP delibere </w:t>
      </w:r>
      <w:r w:rsidR="00C157B9">
        <w:t xml:space="preserve">em instância final </w:t>
      </w:r>
      <w:r>
        <w:t xml:space="preserve">sobre </w:t>
      </w:r>
      <w:r w:rsidR="00694D0D">
        <w:t>a</w:t>
      </w:r>
      <w:r>
        <w:t xml:space="preserve"> </w:t>
      </w:r>
      <w:r w:rsidR="00694D0D">
        <w:t>solicitação</w:t>
      </w:r>
      <w:r>
        <w:t xml:space="preserve"> realizad</w:t>
      </w:r>
      <w:r w:rsidR="00694D0D">
        <w:t>a</w:t>
      </w:r>
      <w:r>
        <w:t xml:space="preserve">. </w:t>
      </w:r>
    </w:p>
    <w:p w:rsidR="007A731B" w:rsidRDefault="007A731B" w:rsidP="005E399B">
      <w:pPr>
        <w:pStyle w:val="Contrato-Clausula-Nvel3-1dezena"/>
      </w:pPr>
      <w:r>
        <w:t>A suspensão prevista no parágrafo 5.</w:t>
      </w:r>
      <w:r w:rsidR="00E96708">
        <w:t>1</w:t>
      </w:r>
      <w:r w:rsidR="00B50974">
        <w:t>5</w:t>
      </w:r>
      <w:r>
        <w:t xml:space="preserve"> deve observar o teor dos parágrafos 5.</w:t>
      </w:r>
      <w:r w:rsidR="00E96708">
        <w:t>1</w:t>
      </w:r>
      <w:r w:rsidR="00B50974">
        <w:t>4</w:t>
      </w:r>
      <w:r>
        <w:t>.1, 5.</w:t>
      </w:r>
      <w:r w:rsidR="00E96708">
        <w:t>1</w:t>
      </w:r>
      <w:r w:rsidR="00B50974">
        <w:t>4</w:t>
      </w:r>
      <w:r>
        <w:t>.2 e 5.</w:t>
      </w:r>
      <w:r w:rsidR="00E96708">
        <w:t>1</w:t>
      </w:r>
      <w:r w:rsidR="00B50974">
        <w:t>4</w:t>
      </w:r>
      <w:r>
        <w:t>.3.</w:t>
      </w:r>
    </w:p>
    <w:p w:rsidR="00F83E78" w:rsidRPr="00345793" w:rsidRDefault="00F83E78" w:rsidP="00614895">
      <w:pPr>
        <w:pStyle w:val="Contrato-Clausula-Nvel2-1dezena"/>
      </w:pPr>
      <w:r>
        <w:t>Caso o Concessionário realize uma Descoberta durante a Fase de Exploração em momento tal que não lhe tenha sido possível proceder à Avaliação de Descoberta antes do final desta fase,</w:t>
      </w:r>
      <w:r w:rsidR="00614895">
        <w:t xml:space="preserve"> o Concessionário poderá solicitar à ANP a prorrogação da Fase de Exploração </w:t>
      </w:r>
      <w:r>
        <w:t xml:space="preserve">pelo prazo necessário à execução da etapa de Avaliação e eventual Declaração de Comercialidade segundo um Plano de </w:t>
      </w:r>
      <w:r w:rsidR="007429F9">
        <w:t xml:space="preserve">Avaliação </w:t>
      </w:r>
      <w:r>
        <w:t>de Descoberta aprovado pela ANP.</w:t>
      </w:r>
      <w:bookmarkEnd w:id="243"/>
    </w:p>
    <w:p w:rsidR="00F83E78" w:rsidRPr="00345793" w:rsidRDefault="00F83E78" w:rsidP="005E399B">
      <w:pPr>
        <w:pStyle w:val="Contrato-Clausula-Nvel3-1dezena"/>
      </w:pPr>
      <w:r>
        <w:t xml:space="preserve">A prorrogação de que trata </w:t>
      </w:r>
      <w:r w:rsidR="005B3217">
        <w:t xml:space="preserve">o </w:t>
      </w:r>
      <w:r>
        <w:t>parágrafo</w:t>
      </w:r>
      <w:r w:rsidR="005B3217">
        <w:t xml:space="preserve"> 5.</w:t>
      </w:r>
      <w:r w:rsidR="00E96708">
        <w:t>1</w:t>
      </w:r>
      <w:r w:rsidR="00B50974">
        <w:t>6</w:t>
      </w:r>
      <w:r>
        <w:t xml:space="preserve"> </w:t>
      </w:r>
      <w:bookmarkEnd w:id="238"/>
      <w:r>
        <w:t>é restrita à área retida para Avaliação de Descoberta, nos termos do Plano de Avaliação de Descoberta aprovado pela ANP.</w:t>
      </w:r>
    </w:p>
    <w:p w:rsidR="00F83E78" w:rsidRPr="00345793" w:rsidRDefault="00F83E78" w:rsidP="005E399B">
      <w:pPr>
        <w:pStyle w:val="Contrato-Clausula-Nvel3-1dezena"/>
      </w:pPr>
      <w:r>
        <w:t xml:space="preserve">Na hipótese do parágrafo </w:t>
      </w:r>
      <w:r w:rsidR="008E1561">
        <w:t>5.</w:t>
      </w:r>
      <w:r w:rsidR="00E96708">
        <w:t>1</w:t>
      </w:r>
      <w:r w:rsidR="00B50974">
        <w:t>6</w:t>
      </w:r>
      <w:r w:rsidR="009221FE">
        <w:t>,</w:t>
      </w:r>
      <w:r>
        <w:t xml:space="preserve"> a Fase de Exploração será automaticamente suspensa até que a ANP delibere sobre o Plano de Avaliação de Descoberta e, consequentemente, sobre </w:t>
      </w:r>
      <w:r w:rsidR="00503A9C">
        <w:t>a</w:t>
      </w:r>
      <w:r>
        <w:t xml:space="preserve"> </w:t>
      </w:r>
      <w:r w:rsidR="00503A9C">
        <w:t>solicitação</w:t>
      </w:r>
      <w:r>
        <w:t xml:space="preserve"> de prorrogação para realização da Avaliação de Descoberta.</w:t>
      </w:r>
    </w:p>
    <w:p w:rsidR="00F83E78" w:rsidRPr="00345793" w:rsidRDefault="0053460C" w:rsidP="005E399B">
      <w:pPr>
        <w:pStyle w:val="Contrato-Clausula-Nvel2-1dezena"/>
      </w:pPr>
      <w:bookmarkStart w:id="244" w:name="_Hlt112576228"/>
      <w:bookmarkStart w:id="245" w:name="_Hlt112576486"/>
      <w:bookmarkStart w:id="246" w:name="_Hlt102368393"/>
      <w:bookmarkStart w:id="247" w:name="_Hlt102304727"/>
      <w:bookmarkEnd w:id="235"/>
      <w:bookmarkEnd w:id="236"/>
      <w:bookmarkEnd w:id="244"/>
      <w:bookmarkEnd w:id="245"/>
      <w:bookmarkEnd w:id="246"/>
      <w:bookmarkEnd w:id="247"/>
      <w:r>
        <w:t>Se</w:t>
      </w:r>
      <w:r w:rsidR="002401D4">
        <w:t>,</w:t>
      </w:r>
      <w:r>
        <w:t xml:space="preserve"> ao término da </w:t>
      </w:r>
      <w:r w:rsidR="0033750D">
        <w:t>Fase de Exploração</w:t>
      </w:r>
      <w:r w:rsidR="002401D4">
        <w:t>,</w:t>
      </w:r>
      <w:r>
        <w:t xml:space="preserve"> o </w:t>
      </w:r>
      <w:r w:rsidR="00F769F8">
        <w:t>Concessionário</w:t>
      </w:r>
      <w:r>
        <w:t xml:space="preserve"> houver iniciado a perfuração de um poço exploratório sem que tenha completado a </w:t>
      </w:r>
      <w:r w:rsidR="00C27614">
        <w:t>Avaliação de Poço</w:t>
      </w:r>
      <w:r>
        <w:t xml:space="preserve">, </w:t>
      </w:r>
      <w:r w:rsidR="00423DD4">
        <w:t>a</w:t>
      </w:r>
      <w:r>
        <w:t xml:space="preserve"> </w:t>
      </w:r>
      <w:r w:rsidR="0033750D">
        <w:t>Fase de Exploração</w:t>
      </w:r>
      <w:r>
        <w:t xml:space="preserve"> será prorrogad</w:t>
      </w:r>
      <w:r w:rsidR="008A7F37">
        <w:t>a</w:t>
      </w:r>
      <w:r>
        <w:t xml:space="preserve"> até a data de </w:t>
      </w:r>
      <w:r w:rsidR="00C27614">
        <w:t>Conclusão de Poço</w:t>
      </w:r>
      <w:r>
        <w:t>, com um acréscimo de 60</w:t>
      </w:r>
      <w:r w:rsidR="00810FEF">
        <w:t xml:space="preserve"> (sessenta)</w:t>
      </w:r>
      <w:r>
        <w:t xml:space="preserve"> dias para apresentação de eventual proposta de</w:t>
      </w:r>
      <w:r w:rsidR="0056070D">
        <w:t xml:space="preserve"> Plano </w:t>
      </w:r>
      <w:r w:rsidR="00A106F4">
        <w:t>de Avaliação de</w:t>
      </w:r>
      <w:r w:rsidR="00C26A44">
        <w:t xml:space="preserve"> Descoberta</w:t>
      </w:r>
      <w:r w:rsidR="00423DD4">
        <w:t>.</w:t>
      </w:r>
    </w:p>
    <w:p w:rsidR="00F83E78" w:rsidRPr="00345793" w:rsidRDefault="004F12D6" w:rsidP="008B76CF">
      <w:pPr>
        <w:pStyle w:val="Contrato-Clausula-Nvel3-1dezena"/>
      </w:pPr>
      <w:r>
        <w:lastRenderedPageBreak/>
        <w:t xml:space="preserve">A solicitação fundamentada de prorrogação em razão de poço em andamento deverá ser encaminhada pelo </w:t>
      </w:r>
      <w:r w:rsidR="00F769F8">
        <w:t>Concessionário</w:t>
      </w:r>
      <w:r>
        <w:t xml:space="preserve"> à ANP com antecedência mínima de</w:t>
      </w:r>
      <w:r w:rsidR="00810FEF">
        <w:t xml:space="preserve"> 72</w:t>
      </w:r>
      <w:r>
        <w:t xml:space="preserve"> </w:t>
      </w:r>
      <w:r w:rsidR="00810FEF">
        <w:t>(</w:t>
      </w:r>
      <w:r w:rsidR="008C0D6D">
        <w:t xml:space="preserve">setenta e </w:t>
      </w:r>
      <w:r>
        <w:t>duas</w:t>
      </w:r>
      <w:r w:rsidR="00810FEF">
        <w:t>)</w:t>
      </w:r>
      <w:r>
        <w:t xml:space="preserve"> horas</w:t>
      </w:r>
      <w:r w:rsidR="00864497">
        <w:t xml:space="preserve"> do término </w:t>
      </w:r>
      <w:r w:rsidR="00AF3CE1">
        <w:t>da Fase de Exploração</w:t>
      </w:r>
      <w:r w:rsidR="00C157B9">
        <w:t>, hipótese na qual o Concessionário fica des</w:t>
      </w:r>
      <w:r w:rsidR="002401D4">
        <w:t>d</w:t>
      </w:r>
      <w:r w:rsidR="00C157B9">
        <w:t>e já autorizado a prosseguir com os trabalhos urgentes, salvo deliberação expressa em contrário da ANP.</w:t>
      </w:r>
    </w:p>
    <w:p w:rsidR="00CB4BC2" w:rsidRDefault="00614895" w:rsidP="005E399B">
      <w:pPr>
        <w:pStyle w:val="Contrato-Clausula-Nvel3-1dezena"/>
      </w:pPr>
      <w:r>
        <w:t>O</w:t>
      </w:r>
      <w:r w:rsidR="00DE660F">
        <w:t xml:space="preserve"> prazo </w:t>
      </w:r>
      <w:r w:rsidR="00F82FAA">
        <w:t xml:space="preserve">para a referida solicitação </w:t>
      </w:r>
      <w:r w:rsidR="00DE660F">
        <w:t xml:space="preserve">poderá ser </w:t>
      </w:r>
      <w:r w:rsidR="00914082">
        <w:t>reduzido</w:t>
      </w:r>
      <w:r w:rsidR="00197245">
        <w:t>, desde que tecnicamente justificado pelo Concessionário</w:t>
      </w:r>
      <w:r w:rsidR="00314363">
        <w:t xml:space="preserve"> e aprovado pela ANP</w:t>
      </w:r>
      <w:r w:rsidR="00DE660F">
        <w:t>.</w:t>
      </w:r>
    </w:p>
    <w:p w:rsidR="005B3766" w:rsidRDefault="005B3766" w:rsidP="002D1CEA">
      <w:pPr>
        <w:pStyle w:val="Contrato-Normal"/>
      </w:pPr>
      <w:bookmarkStart w:id="248" w:name="_Toc329621133"/>
    </w:p>
    <w:p w:rsidR="00C53D2F" w:rsidRPr="002D1CEA" w:rsidRDefault="00C53D2F" w:rsidP="00D035BE">
      <w:pPr>
        <w:pStyle w:val="Contrato-Clausula-Subtitulo"/>
      </w:pPr>
      <w:bookmarkStart w:id="249" w:name="_Toc425775382"/>
      <w:bookmarkStart w:id="250" w:name="_Toc421863386"/>
      <w:bookmarkStart w:id="251" w:name="_Toc434933220"/>
      <w:bookmarkStart w:id="252" w:name="_Toc434942558"/>
      <w:bookmarkStart w:id="253" w:name="_Toc435439985"/>
      <w:bookmarkStart w:id="254" w:name="_Toc36214943"/>
      <w:bookmarkEnd w:id="248"/>
      <w:r w:rsidRPr="002D1CEA">
        <w:t>Opções pelo Encerramento da Fase de Exploração</w:t>
      </w:r>
      <w:bookmarkEnd w:id="249"/>
      <w:bookmarkEnd w:id="250"/>
      <w:bookmarkEnd w:id="251"/>
      <w:bookmarkEnd w:id="252"/>
      <w:bookmarkEnd w:id="253"/>
      <w:bookmarkEnd w:id="254"/>
    </w:p>
    <w:p w:rsidR="00F83E78" w:rsidRPr="00345793" w:rsidRDefault="008C4528" w:rsidP="000E0A66">
      <w:pPr>
        <w:pStyle w:val="Contrato-Clausula-Nvel2-1dezena"/>
      </w:pPr>
      <w:r>
        <w:t>O</w:t>
      </w:r>
      <w:r w:rsidR="00C32FF2">
        <w:t xml:space="preserve"> </w:t>
      </w:r>
      <w:r w:rsidR="00F769F8">
        <w:t>Concessionário</w:t>
      </w:r>
      <w:r w:rsidR="00C32FF2">
        <w:t xml:space="preserve"> poderá encerrar a </w:t>
      </w:r>
      <w:r w:rsidR="0033750D">
        <w:t>Fase de Exploração</w:t>
      </w:r>
      <w:r w:rsidR="00C32FF2">
        <w:t xml:space="preserve"> a qualquer momento, mediante notificação à ANP.</w:t>
      </w:r>
    </w:p>
    <w:p w:rsidR="00F83E78" w:rsidRPr="00345793" w:rsidRDefault="00C32FF2" w:rsidP="000E0A66">
      <w:pPr>
        <w:pStyle w:val="Contrato-Clausula-Nvel3-1dezena"/>
      </w:pPr>
      <w:r>
        <w:t xml:space="preserve">O encerramento não desobrigará o </w:t>
      </w:r>
      <w:r w:rsidR="00F769F8">
        <w:t>Concessionário</w:t>
      </w:r>
      <w:r>
        <w:t xml:space="preserve"> </w:t>
      </w:r>
      <w:r w:rsidR="00590062">
        <w:t>da indenização por eventual descumprimento</w:t>
      </w:r>
      <w:r>
        <w:t xml:space="preserve"> do </w:t>
      </w:r>
      <w:r w:rsidR="00C95141">
        <w:t>Programa Exploratório Mínimo</w:t>
      </w:r>
      <w:r>
        <w:t>.</w:t>
      </w:r>
    </w:p>
    <w:p w:rsidR="00F83E78" w:rsidRPr="00345793" w:rsidRDefault="00C32FF2" w:rsidP="000E0A66">
      <w:pPr>
        <w:pStyle w:val="Contrato-Clausula-Nvel2-1dezena"/>
      </w:pPr>
      <w:r>
        <w:t xml:space="preserve">A inexecução parcial ou integral do </w:t>
      </w:r>
      <w:r w:rsidR="00C95141">
        <w:t>Programa Exploratório Mínimo</w:t>
      </w:r>
      <w:r w:rsidR="00590062">
        <w:t xml:space="preserve"> </w:t>
      </w:r>
      <w:r w:rsidR="003C1085">
        <w:t>implicará</w:t>
      </w:r>
      <w:r>
        <w:t xml:space="preserve"> a extinção de pleno direito do </w:t>
      </w:r>
      <w:r w:rsidR="00F769F8">
        <w:t>Contrato</w:t>
      </w:r>
      <w:r w:rsidR="00A26B82">
        <w:t xml:space="preserve"> e a execução da cláusula penal compensatória prevista na Cláusula Sexta, não sendo cabíveis quaisquer outras penalidades em razão da referida inexecução</w:t>
      </w:r>
      <w:r w:rsidR="000236DA">
        <w:t>.</w:t>
      </w:r>
    </w:p>
    <w:p w:rsidR="008C4528" w:rsidRPr="00345793" w:rsidRDefault="008C4528" w:rsidP="000E0A66">
      <w:pPr>
        <w:pStyle w:val="Contrato-Clausula-Nvel3-1dezena"/>
      </w:pPr>
      <w:r>
        <w:t>Os valores das atividades do P</w:t>
      </w:r>
      <w:r w:rsidR="00946853">
        <w:t xml:space="preserve">rograma </w:t>
      </w:r>
      <w:r w:rsidR="00E779D8">
        <w:t>E</w:t>
      </w:r>
      <w:r w:rsidR="00946853">
        <w:t xml:space="preserve">xploratório </w:t>
      </w:r>
      <w:r w:rsidR="00E779D8">
        <w:t>M</w:t>
      </w:r>
      <w:r w:rsidR="00946853">
        <w:t>ínimo</w:t>
      </w:r>
      <w:r w:rsidR="00E779D8">
        <w:t xml:space="preserve"> não executadas estão definido</w:t>
      </w:r>
      <w:r>
        <w:t xml:space="preserve">s em Unidades de Trabalho </w:t>
      </w:r>
      <w:r w:rsidR="00513D05">
        <w:t xml:space="preserve">e </w:t>
      </w:r>
      <w:r>
        <w:t>são líquid</w:t>
      </w:r>
      <w:r w:rsidR="002401D4">
        <w:t>o</w:t>
      </w:r>
      <w:r>
        <w:t xml:space="preserve">s, podendo ser exigidos do </w:t>
      </w:r>
      <w:r w:rsidR="0051210F">
        <w:t>C</w:t>
      </w:r>
      <w:r>
        <w:t>oncessionário ou do garantidor</w:t>
      </w:r>
      <w:r w:rsidR="00590062">
        <w:t>, sempre corrigidos monetariamente pelo IGP-</w:t>
      </w:r>
      <w:r w:rsidR="00FE0FB8">
        <w:t>DI</w:t>
      </w:r>
      <w:r w:rsidR="00590062">
        <w:t xml:space="preserve"> </w:t>
      </w:r>
      <w:r w:rsidR="00FE0FB8">
        <w:t>nos termos do parágrafo 6.</w:t>
      </w:r>
      <w:r w:rsidR="00E96708">
        <w:t>9</w:t>
      </w:r>
      <w:r>
        <w:t>.</w:t>
      </w:r>
    </w:p>
    <w:p w:rsidR="00F83E78" w:rsidRPr="00345793" w:rsidRDefault="00C32FF2" w:rsidP="000E0A66">
      <w:pPr>
        <w:pStyle w:val="Contrato-Clausula-Nvel3-1dezena"/>
      </w:pPr>
      <w:r>
        <w:t xml:space="preserve">Excetuam-se da disposição acima </w:t>
      </w:r>
      <w:r w:rsidR="00FE10F3">
        <w:t>as Áreas</w:t>
      </w:r>
      <w:r w:rsidR="00461AC9">
        <w:t xml:space="preserve"> de Desenvolvimento</w:t>
      </w:r>
      <w:r>
        <w:t xml:space="preserve"> eventualmente retidas pelo </w:t>
      </w:r>
      <w:r w:rsidR="00F769F8">
        <w:t>Concessionário</w:t>
      </w:r>
      <w:r w:rsidR="00F83E78">
        <w:t xml:space="preserve"> e a hipótese prevista no parágrafo 5.</w:t>
      </w:r>
      <w:r w:rsidR="00B50974">
        <w:t>11</w:t>
      </w:r>
      <w:r w:rsidR="00C632C0">
        <w:t>.1</w:t>
      </w:r>
      <w:r w:rsidR="00F83E78">
        <w:t>.</w:t>
      </w:r>
    </w:p>
    <w:p w:rsidR="00350777" w:rsidRPr="00061F3E" w:rsidRDefault="00350777" w:rsidP="00061F3E">
      <w:pPr>
        <w:pStyle w:val="Contrato-Normal"/>
      </w:pPr>
    </w:p>
    <w:p w:rsidR="00D9090D" w:rsidRPr="00345793" w:rsidRDefault="00D9090D" w:rsidP="00D035BE">
      <w:pPr>
        <w:pStyle w:val="Contrato-Clausula-Subtitulo"/>
      </w:pPr>
      <w:bookmarkStart w:id="255" w:name="_Toc329621134"/>
      <w:bookmarkStart w:id="256" w:name="_Toc36214944"/>
      <w:bookmarkStart w:id="257" w:name="_Toc425775383"/>
      <w:bookmarkStart w:id="258" w:name="_Toc421863387"/>
      <w:bookmarkStart w:id="259" w:name="_Toc434933221"/>
      <w:bookmarkStart w:id="260" w:name="_Toc434942559"/>
      <w:bookmarkStart w:id="261" w:name="_Toc435439986"/>
      <w:r w:rsidRPr="00345793">
        <w:t xml:space="preserve">Opções </w:t>
      </w:r>
      <w:r w:rsidR="005C7F5C" w:rsidRPr="00345793">
        <w:t xml:space="preserve">do Concessionário </w:t>
      </w:r>
      <w:r w:rsidRPr="00345793">
        <w:t xml:space="preserve">após a Conclusão </w:t>
      </w:r>
      <w:bookmarkEnd w:id="255"/>
      <w:r w:rsidR="00461AC9" w:rsidRPr="00345793">
        <w:t>do</w:t>
      </w:r>
      <w:r w:rsidR="00C32FF2" w:rsidRPr="00345793">
        <w:t xml:space="preserve"> </w:t>
      </w:r>
      <w:r w:rsidR="00C95141" w:rsidRPr="00345793">
        <w:t>Programa Exploratório Mínimo</w:t>
      </w:r>
      <w:bookmarkEnd w:id="256"/>
      <w:r w:rsidR="00C32FF2" w:rsidRPr="00345793">
        <w:t xml:space="preserve"> </w:t>
      </w:r>
      <w:bookmarkEnd w:id="257"/>
      <w:bookmarkEnd w:id="258"/>
      <w:bookmarkEnd w:id="259"/>
      <w:bookmarkEnd w:id="260"/>
      <w:bookmarkEnd w:id="261"/>
    </w:p>
    <w:p w:rsidR="00D9090D" w:rsidRPr="00345793" w:rsidRDefault="008255C5" w:rsidP="000E0A66">
      <w:pPr>
        <w:pStyle w:val="Contrato-Clausula-Nvel2-1dezena"/>
      </w:pPr>
      <w:r>
        <w:t>Após o cumprimento do Programa Exploratório Mínimo e</w:t>
      </w:r>
      <w:r w:rsidR="00AD1C7B">
        <w:t xml:space="preserve"> </w:t>
      </w:r>
      <w:r>
        <w:t>a</w:t>
      </w:r>
      <w:r w:rsidR="00D9090D">
        <w:t xml:space="preserve">té o término do prazo </w:t>
      </w:r>
      <w:r w:rsidR="00F711E2">
        <w:t xml:space="preserve">previsto </w:t>
      </w:r>
      <w:r w:rsidR="00D9090D">
        <w:t xml:space="preserve">para </w:t>
      </w:r>
      <w:r w:rsidR="00337384">
        <w:t>a Fase de Exploração</w:t>
      </w:r>
      <w:r w:rsidR="00650CC9">
        <w:t xml:space="preserve">, o </w:t>
      </w:r>
      <w:r w:rsidR="00F769F8">
        <w:t>Concessionário</w:t>
      </w:r>
      <w:r w:rsidR="00650CC9">
        <w:t xml:space="preserve"> poderá</w:t>
      </w:r>
      <w:r w:rsidR="002B7C7C">
        <w:t>, mediante notificação prévia à ANP</w:t>
      </w:r>
      <w:r w:rsidR="00D9090D">
        <w:t xml:space="preserve">: </w:t>
      </w:r>
    </w:p>
    <w:p w:rsidR="00337384" w:rsidRDefault="00D019C6" w:rsidP="00356D75">
      <w:pPr>
        <w:pStyle w:val="Contrato-Alnea"/>
        <w:numPr>
          <w:ilvl w:val="0"/>
          <w:numId w:val="35"/>
        </w:numPr>
        <w:ind w:left="851" w:hanging="284"/>
      </w:pPr>
      <w:r>
        <w:t xml:space="preserve">propor a realização de um Plano de Avaliação de </w:t>
      </w:r>
      <w:r w:rsidR="00337384">
        <w:t>Descoberta, devolvendo a Área de Concessão residual;</w:t>
      </w:r>
    </w:p>
    <w:p w:rsidR="00337384" w:rsidRDefault="00337384" w:rsidP="00356D75">
      <w:pPr>
        <w:pStyle w:val="Contrato-Alnea"/>
        <w:numPr>
          <w:ilvl w:val="0"/>
          <w:numId w:val="35"/>
        </w:numPr>
        <w:ind w:left="851" w:hanging="284"/>
      </w:pPr>
      <w:r>
        <w:t xml:space="preserve">declarar a Comercialidade da Descoberta, </w:t>
      </w:r>
      <w:r w:rsidR="00D019C6">
        <w:t xml:space="preserve">observando as disposições da Cláusula Sétima deste Contrato, </w:t>
      </w:r>
      <w:r>
        <w:t>dando início à Fase de Produção;</w:t>
      </w:r>
    </w:p>
    <w:p w:rsidR="008C4528" w:rsidRPr="00345793" w:rsidRDefault="00B23CAF" w:rsidP="00356D75">
      <w:pPr>
        <w:pStyle w:val="Contrato-Alnea"/>
        <w:numPr>
          <w:ilvl w:val="0"/>
          <w:numId w:val="35"/>
        </w:numPr>
        <w:ind w:left="851" w:hanging="284"/>
      </w:pPr>
      <w:r>
        <w:t>r</w:t>
      </w:r>
      <w:r w:rsidR="008C4528" w:rsidRPr="00345793">
        <w:t xml:space="preserve">eter </w:t>
      </w:r>
      <w:r w:rsidR="00337384">
        <w:t>as áreas em que</w:t>
      </w:r>
      <w:r w:rsidR="00946853">
        <w:t xml:space="preserve"> for</w:t>
      </w:r>
      <w:r w:rsidR="00337384">
        <w:t xml:space="preserve"> cabível postergação de Declaração de Comercialidade nos termos dos parágrafos 8.</w:t>
      </w:r>
      <w:r w:rsidR="00946853">
        <w:t>4</w:t>
      </w:r>
      <w:r w:rsidR="00337384">
        <w:t xml:space="preserve"> e 8.</w:t>
      </w:r>
      <w:r w:rsidR="00946853">
        <w:t>5</w:t>
      </w:r>
      <w:r w:rsidR="005C7F5C" w:rsidRPr="00345793">
        <w:t>; ou</w:t>
      </w:r>
    </w:p>
    <w:p w:rsidR="002B7C7C" w:rsidRPr="00345793" w:rsidRDefault="00B23CAF" w:rsidP="00356D75">
      <w:pPr>
        <w:pStyle w:val="Contrato-Alnea"/>
        <w:numPr>
          <w:ilvl w:val="0"/>
          <w:numId w:val="35"/>
        </w:numPr>
        <w:ind w:left="851" w:hanging="284"/>
      </w:pPr>
      <w:r>
        <w:t>d</w:t>
      </w:r>
      <w:r w:rsidRPr="00345793">
        <w:t xml:space="preserve">evolver </w:t>
      </w:r>
      <w:r w:rsidR="002B7C7C" w:rsidRPr="00345793">
        <w:t>integralmente a Área de Concessão.</w:t>
      </w:r>
    </w:p>
    <w:p w:rsidR="00AF7DF8" w:rsidRPr="00061F3E" w:rsidRDefault="00AF7DF8" w:rsidP="00061F3E">
      <w:pPr>
        <w:pStyle w:val="Contrato-Normal"/>
      </w:pPr>
    </w:p>
    <w:p w:rsidR="00D9090D" w:rsidRPr="00061F3E" w:rsidRDefault="00D9090D" w:rsidP="00D035BE">
      <w:pPr>
        <w:pStyle w:val="Contrato-Clausula-Subtitulo"/>
      </w:pPr>
      <w:bookmarkStart w:id="262" w:name="_Hlt102885521"/>
      <w:bookmarkStart w:id="263" w:name="_Hlt102303496"/>
      <w:bookmarkStart w:id="264" w:name="_Hlt102303516"/>
      <w:bookmarkStart w:id="265" w:name="_Hlt102303606"/>
      <w:bookmarkStart w:id="266" w:name="_Hlt102303632"/>
      <w:bookmarkStart w:id="267" w:name="_Hlt102885317"/>
      <w:bookmarkStart w:id="268" w:name="_Hlt103053261"/>
      <w:bookmarkStart w:id="269" w:name="_Hlt102307917"/>
      <w:bookmarkStart w:id="270" w:name="_Toc135207987"/>
      <w:bookmarkStart w:id="271" w:name="_Toc329621137"/>
      <w:bookmarkStart w:id="272" w:name="_Toc425775385"/>
      <w:bookmarkStart w:id="273" w:name="_Toc421863389"/>
      <w:bookmarkStart w:id="274" w:name="_Toc434933223"/>
      <w:bookmarkStart w:id="275" w:name="_Toc434942561"/>
      <w:bookmarkStart w:id="276" w:name="_Toc435439988"/>
      <w:bookmarkStart w:id="277" w:name="_Toc36214945"/>
      <w:bookmarkEnd w:id="262"/>
      <w:bookmarkEnd w:id="263"/>
      <w:bookmarkEnd w:id="264"/>
      <w:bookmarkEnd w:id="265"/>
      <w:bookmarkEnd w:id="266"/>
      <w:bookmarkEnd w:id="267"/>
      <w:bookmarkEnd w:id="268"/>
      <w:bookmarkEnd w:id="269"/>
      <w:r w:rsidRPr="00061F3E">
        <w:t xml:space="preserve">Devolução da </w:t>
      </w:r>
      <w:r w:rsidR="005C7624" w:rsidRPr="00061F3E">
        <w:t>Área de Concessão</w:t>
      </w:r>
      <w:r w:rsidRPr="00061F3E">
        <w:t xml:space="preserve"> </w:t>
      </w:r>
      <w:r w:rsidR="005C7F5C" w:rsidRPr="00061F3E">
        <w:t>ao Término d</w:t>
      </w:r>
      <w:r w:rsidRPr="00061F3E">
        <w:t xml:space="preserve">a Fase de </w:t>
      </w:r>
      <w:bookmarkEnd w:id="270"/>
      <w:r w:rsidRPr="00061F3E">
        <w:t>Exploração</w:t>
      </w:r>
      <w:bookmarkEnd w:id="271"/>
      <w:bookmarkEnd w:id="272"/>
      <w:bookmarkEnd w:id="273"/>
      <w:bookmarkEnd w:id="274"/>
      <w:bookmarkEnd w:id="275"/>
      <w:bookmarkEnd w:id="276"/>
      <w:bookmarkEnd w:id="277"/>
    </w:p>
    <w:p w:rsidR="00A507CE" w:rsidRPr="00345793" w:rsidRDefault="00D9090D" w:rsidP="000E0A66">
      <w:pPr>
        <w:pStyle w:val="Contrato-Clausula-Nvel2-1dezena"/>
      </w:pPr>
      <w:bookmarkStart w:id="278" w:name="_Hlt101772802"/>
      <w:bookmarkStart w:id="279" w:name="_Hlt102293007"/>
      <w:bookmarkStart w:id="280" w:name="_Hlt102303341"/>
      <w:bookmarkStart w:id="281" w:name="_Hlt102306516"/>
      <w:bookmarkStart w:id="282" w:name="_Hlt103052869"/>
      <w:bookmarkStart w:id="283" w:name="_Ref343731422"/>
      <w:bookmarkStart w:id="284" w:name="_Ref102292984"/>
      <w:bookmarkStart w:id="285" w:name="_Ref3980008"/>
      <w:bookmarkStart w:id="286" w:name="_Ref3973245"/>
      <w:bookmarkEnd w:id="278"/>
      <w:bookmarkEnd w:id="279"/>
      <w:bookmarkEnd w:id="280"/>
      <w:bookmarkEnd w:id="281"/>
      <w:bookmarkEnd w:id="282"/>
      <w:r>
        <w:t xml:space="preserve">No prazo de até 60 (sessenta) dias após o término da </w:t>
      </w:r>
      <w:r w:rsidR="0033750D">
        <w:t>Fase de Exploração</w:t>
      </w:r>
      <w:r>
        <w:t xml:space="preserve">, o </w:t>
      </w:r>
      <w:r w:rsidR="00F769F8">
        <w:t>Concessionário</w:t>
      </w:r>
      <w:r>
        <w:t xml:space="preserve"> deverá encaminhar à ANP um </w:t>
      </w:r>
      <w:r w:rsidR="00556417">
        <w:t>p</w:t>
      </w:r>
      <w:r w:rsidR="0061698A">
        <w:t xml:space="preserve">lano </w:t>
      </w:r>
      <w:r w:rsidR="00C63615">
        <w:t xml:space="preserve">de </w:t>
      </w:r>
      <w:r w:rsidR="00556417">
        <w:t>d</w:t>
      </w:r>
      <w:r w:rsidR="0061698A">
        <w:t xml:space="preserve">evolução </w:t>
      </w:r>
      <w:r w:rsidR="00C63615">
        <w:t xml:space="preserve">de </w:t>
      </w:r>
      <w:r w:rsidR="005511EF">
        <w:t>á</w:t>
      </w:r>
      <w:r w:rsidR="0061698A">
        <w:t>reas</w:t>
      </w:r>
      <w:r w:rsidR="000707CF">
        <w:t xml:space="preserve"> não retidas</w:t>
      </w:r>
      <w:r>
        <w:t xml:space="preserve">, elaborado conforme </w:t>
      </w:r>
      <w:r w:rsidR="00A106F4">
        <w:t>Legislação Aplicável</w:t>
      </w:r>
      <w:r>
        <w:t>.</w:t>
      </w:r>
      <w:bookmarkStart w:id="287" w:name="_Hlt103052885"/>
      <w:bookmarkStart w:id="288" w:name="_Ref102292932"/>
      <w:bookmarkEnd w:id="283"/>
      <w:bookmarkEnd w:id="284"/>
      <w:bookmarkEnd w:id="287"/>
    </w:p>
    <w:p w:rsidR="00A507CE" w:rsidRPr="00061F3E" w:rsidRDefault="00D9090D" w:rsidP="000E0A66">
      <w:pPr>
        <w:pStyle w:val="Contrato-Clausula-Nvel3-1dezena"/>
      </w:pPr>
      <w:r>
        <w:lastRenderedPageBreak/>
        <w:t xml:space="preserve">A entrega do </w:t>
      </w:r>
      <w:r w:rsidR="000707CF">
        <w:t>referido plano</w:t>
      </w:r>
      <w:r w:rsidR="00C84CF0">
        <w:t xml:space="preserve"> </w:t>
      </w:r>
      <w:r>
        <w:t xml:space="preserve">não implica qualquer tipo de reconhecimento ou quitação por parte da ANP, nem exime o </w:t>
      </w:r>
      <w:r w:rsidR="00F769F8">
        <w:t>Concessionário</w:t>
      </w:r>
      <w:r>
        <w:t xml:space="preserve"> do cumprimento do </w:t>
      </w:r>
      <w:r w:rsidR="00C95141">
        <w:t>Programa Exploratório Mínimo</w:t>
      </w:r>
      <w:bookmarkStart w:id="289" w:name="_Hlt102885744"/>
      <w:bookmarkStart w:id="290" w:name="_Hlt31594863"/>
      <w:r w:rsidR="00061F3E">
        <w:t>.</w:t>
      </w:r>
      <w:bookmarkEnd w:id="288"/>
      <w:bookmarkEnd w:id="289"/>
      <w:bookmarkEnd w:id="290"/>
    </w:p>
    <w:p w:rsidR="00D55BCA" w:rsidRDefault="00D55BCA" w:rsidP="00032BFB">
      <w:pPr>
        <w:pStyle w:val="Contrato-Normal"/>
      </w:pPr>
    </w:p>
    <w:p w:rsidR="002262AE" w:rsidRPr="0004628E" w:rsidRDefault="002262AE" w:rsidP="002262AE">
      <w:pPr>
        <w:pStyle w:val="Contrato-Clausula-Nvel1"/>
      </w:pPr>
      <w:bookmarkStart w:id="291" w:name="_Toc4151801"/>
      <w:bookmarkStart w:id="292" w:name="_Toc4152005"/>
      <w:bookmarkStart w:id="293" w:name="_Toc6495426"/>
      <w:bookmarkStart w:id="294" w:name="_Toc6495631"/>
      <w:bookmarkStart w:id="295" w:name="_Toc6495838"/>
      <w:bookmarkStart w:id="296" w:name="_Toc6496044"/>
      <w:bookmarkStart w:id="297" w:name="_Toc6497128"/>
      <w:bookmarkStart w:id="298" w:name="_Toc425519000"/>
      <w:bookmarkStart w:id="299" w:name="_Toc425519204"/>
      <w:bookmarkStart w:id="300" w:name="_Toc425519410"/>
      <w:bookmarkStart w:id="301" w:name="_Toc425519614"/>
      <w:bookmarkStart w:id="302" w:name="_Toc4151802"/>
      <w:bookmarkStart w:id="303" w:name="_Toc4152006"/>
      <w:bookmarkStart w:id="304" w:name="_Toc6495427"/>
      <w:bookmarkStart w:id="305" w:name="_Toc6495632"/>
      <w:bookmarkStart w:id="306" w:name="_Toc6495839"/>
      <w:bookmarkStart w:id="307" w:name="_Toc6496045"/>
      <w:bookmarkStart w:id="308" w:name="_Toc6497129"/>
      <w:bookmarkStart w:id="309" w:name="_Toc329621138"/>
      <w:bookmarkStart w:id="310" w:name="_Toc425775386"/>
      <w:bookmarkStart w:id="311" w:name="_Toc421863390"/>
      <w:bookmarkStart w:id="312" w:name="_Toc434942562"/>
      <w:bookmarkStart w:id="313" w:name="_Toc435439989"/>
      <w:bookmarkStart w:id="314" w:name="_Toc519584635"/>
      <w:bookmarkStart w:id="315" w:name="_Toc36214946"/>
      <w:bookmarkEnd w:id="285"/>
      <w:bookmarkEnd w:id="28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04628E">
        <w:rPr>
          <w:caps w:val="0"/>
        </w:rPr>
        <w:t xml:space="preserve">CLÁUSULA SEXTA </w:t>
      </w:r>
      <w:r>
        <w:rPr>
          <w:caps w:val="0"/>
        </w:rPr>
        <w:t>-</w:t>
      </w:r>
      <w:r w:rsidRPr="0004628E">
        <w:rPr>
          <w:caps w:val="0"/>
        </w:rPr>
        <w:t xml:space="preserve"> CLÁUSULA PENAL COMPENSATÓRIA POR DESCUMPRIMENTO DO PROGRAMA EXPLORATÓRIO MÍNIMO</w:t>
      </w:r>
      <w:bookmarkEnd w:id="309"/>
      <w:bookmarkEnd w:id="310"/>
      <w:bookmarkEnd w:id="311"/>
      <w:bookmarkEnd w:id="312"/>
      <w:bookmarkEnd w:id="313"/>
      <w:bookmarkEnd w:id="314"/>
      <w:bookmarkEnd w:id="315"/>
    </w:p>
    <w:p w:rsidR="002262AE" w:rsidRDefault="002262AE" w:rsidP="002262AE">
      <w:pPr>
        <w:pStyle w:val="Contrato-Clausula-Subtitulo"/>
      </w:pPr>
      <w:bookmarkStart w:id="316" w:name="_Toc519584636"/>
      <w:bookmarkStart w:id="317" w:name="_Toc36214947"/>
      <w:bookmarkStart w:id="318" w:name="_Toc329621139"/>
      <w:r>
        <w:t>Cláusula Penal Compensatória por Descumprimento do Programa Exploratório Mínimo</w:t>
      </w:r>
      <w:bookmarkEnd w:id="316"/>
      <w:bookmarkEnd w:id="317"/>
    </w:p>
    <w:p w:rsidR="002262AE" w:rsidRDefault="002262AE" w:rsidP="002262AE">
      <w:pPr>
        <w:pStyle w:val="Contrato-Item-Nvel2"/>
        <w:numPr>
          <w:ilvl w:val="1"/>
          <w:numId w:val="28"/>
        </w:numPr>
        <w:ind w:left="567" w:hanging="567"/>
      </w:pPr>
      <w:r>
        <w:t xml:space="preserve">A título de cláusula penal compensatória por </w:t>
      </w:r>
      <w:r w:rsidRPr="00282C37">
        <w:t xml:space="preserve">descumprimento do </w:t>
      </w:r>
      <w:r w:rsidRPr="00345793">
        <w:t>Programa Exploratório Mínimo</w:t>
      </w:r>
      <w:r>
        <w:t xml:space="preserve">, o Concessionário estará sujeito ao pagamento de multa em montante equivalente ao Programa Exploratório Mínimo não cumprido, conforme previsto nos parágrafos 6.14 </w:t>
      </w:r>
      <w:r w:rsidR="00650BFB">
        <w:t>e</w:t>
      </w:r>
      <w:r>
        <w:t xml:space="preserve"> 6.1</w:t>
      </w:r>
      <w:r w:rsidR="00650BFB">
        <w:t>5</w:t>
      </w:r>
      <w:r>
        <w:t>.</w:t>
      </w:r>
    </w:p>
    <w:p w:rsidR="002262AE" w:rsidRDefault="002262AE" w:rsidP="002262AE">
      <w:pPr>
        <w:pStyle w:val="Contrato-Clausula-Nvel3-1dezena"/>
      </w:pPr>
      <w:r>
        <w:t>Caso o valor da multa aplicada pela ANP seja superior ao valor obtido através da execução da garantia financeira efetivada nos termos do parágrafo 6.14, sua cobrança deverá prosseguir pela diferença.</w:t>
      </w:r>
    </w:p>
    <w:p w:rsidR="001B0FEE" w:rsidRDefault="001B0FEE" w:rsidP="001B0FEE">
      <w:pPr>
        <w:pStyle w:val="Contrato-Clausula-Nvel3-1dezena"/>
        <w:numPr>
          <w:ilvl w:val="0"/>
          <w:numId w:val="0"/>
        </w:numPr>
        <w:ind w:left="1304" w:hanging="737"/>
      </w:pPr>
    </w:p>
    <w:p w:rsidR="002262AE" w:rsidRDefault="002262AE" w:rsidP="002262AE">
      <w:pPr>
        <w:pStyle w:val="Contrato-Clausula-Subtitulo"/>
      </w:pPr>
      <w:bookmarkStart w:id="319" w:name="_Toc519584637"/>
      <w:bookmarkStart w:id="320" w:name="_Toc36214948"/>
      <w:r w:rsidRPr="00B4560C">
        <w:t xml:space="preserve">Garantia Financeira do Programa </w:t>
      </w:r>
      <w:r>
        <w:t>Exploratório Mínimo</w:t>
      </w:r>
      <w:bookmarkEnd w:id="319"/>
      <w:bookmarkEnd w:id="320"/>
    </w:p>
    <w:p w:rsidR="002262AE" w:rsidRDefault="002262AE">
      <w:pPr>
        <w:pStyle w:val="Contrato-Clausula-Nvel2-1dezena"/>
      </w:pPr>
      <w:r>
        <w:t>O Concessionário fornecerá à ANP uma ou mais garantias financeiras para o Programa Exploratório Mínimo conforme valor fixado no Anexo II, no prazo estabelecido no edital de licitações.</w:t>
      </w:r>
    </w:p>
    <w:p w:rsidR="002262AE" w:rsidRDefault="002262AE">
      <w:pPr>
        <w:pStyle w:val="Contrato-Clausula-Nvel2-1dezena"/>
      </w:pPr>
      <w:r>
        <w:t xml:space="preserve">As garantias financeiras apresentadas deverão ser acompanhadas de carta subscrita por todos os Concessionários expressando plena ciência do parágrafo </w:t>
      </w:r>
      <w:r w:rsidR="001837EA">
        <w:t>15</w:t>
      </w:r>
      <w:r>
        <w:t>.4 e de que as obrigações do Programa Exploratório Mínimo são indivisíveis, cabendo a cada Concessionário, solidariamente, a obrigação de ressarcimento em caso de seu descumprimento.</w:t>
      </w:r>
    </w:p>
    <w:p w:rsidR="002262AE" w:rsidRPr="00345793" w:rsidRDefault="002262AE">
      <w:pPr>
        <w:pStyle w:val="Contrato-Clausula-Nvel2-1dezena"/>
      </w:pPr>
      <w:r>
        <w:t>Caso o Concessionário não forneça as garantias financeiras adequadas, o Contrato será extinto em relação às áreas que não estiverem em Desenvolvimento.</w:t>
      </w:r>
    </w:p>
    <w:p w:rsidR="002262AE" w:rsidRPr="00345793" w:rsidRDefault="002262AE" w:rsidP="002262AE">
      <w:pPr>
        <w:pStyle w:val="Contrato-Normal"/>
      </w:pPr>
    </w:p>
    <w:p w:rsidR="002262AE" w:rsidRPr="00032BFB" w:rsidRDefault="002262AE" w:rsidP="002262AE">
      <w:pPr>
        <w:pStyle w:val="Contrato-Clausula-Subtitulo"/>
      </w:pPr>
      <w:bookmarkStart w:id="321" w:name="_Toc425775388"/>
      <w:bookmarkStart w:id="322" w:name="_Toc421863392"/>
      <w:bookmarkStart w:id="323" w:name="_Toc434933225"/>
      <w:bookmarkStart w:id="324" w:name="_Toc434942564"/>
      <w:bookmarkStart w:id="325" w:name="_Toc435439991"/>
      <w:bookmarkStart w:id="326" w:name="_Toc519584638"/>
      <w:bookmarkStart w:id="327" w:name="_Toc36214949"/>
      <w:r>
        <w:t>Modalidades</w:t>
      </w:r>
      <w:r w:rsidRPr="00032BFB">
        <w:t xml:space="preserve"> das Garantias Financeiras</w:t>
      </w:r>
      <w:bookmarkEnd w:id="321"/>
      <w:bookmarkEnd w:id="322"/>
      <w:bookmarkEnd w:id="323"/>
      <w:bookmarkEnd w:id="324"/>
      <w:bookmarkEnd w:id="325"/>
      <w:bookmarkEnd w:id="326"/>
      <w:bookmarkEnd w:id="327"/>
    </w:p>
    <w:p w:rsidR="002262AE" w:rsidRPr="00345793" w:rsidRDefault="002262AE" w:rsidP="006759F8">
      <w:pPr>
        <w:pStyle w:val="Contrato-Clausula-Nvel2-1dezena"/>
      </w:pPr>
      <w:r>
        <w:t>O Concessionário poderá fornecer à ANP as seguintes modalidades de garantia financeira da cláusula penal compensatória por descumprimento do Programa Exploratório Mínimo:</w:t>
      </w:r>
    </w:p>
    <w:p w:rsidR="002262AE" w:rsidRPr="00345793" w:rsidRDefault="002262AE" w:rsidP="002262AE">
      <w:pPr>
        <w:pStyle w:val="Contrato-Alnea"/>
        <w:numPr>
          <w:ilvl w:val="0"/>
          <w:numId w:val="36"/>
        </w:numPr>
        <w:ind w:left="851" w:hanging="425"/>
      </w:pPr>
      <w:r>
        <w:t xml:space="preserve">carta de crédito; </w:t>
      </w:r>
    </w:p>
    <w:p w:rsidR="002262AE" w:rsidRPr="00345793" w:rsidRDefault="002262AE" w:rsidP="006759F8">
      <w:pPr>
        <w:pStyle w:val="Contrato-Alnea"/>
        <w:numPr>
          <w:ilvl w:val="0"/>
          <w:numId w:val="36"/>
        </w:numPr>
        <w:spacing w:line="259" w:lineRule="auto"/>
        <w:ind w:left="851" w:hanging="425"/>
        <w:rPr>
          <w:rFonts w:eastAsia="Arial"/>
        </w:rPr>
      </w:pPr>
      <w:r>
        <w:t xml:space="preserve">seguro garantia; </w:t>
      </w:r>
    </w:p>
    <w:p w:rsidR="002262AE" w:rsidRDefault="002262AE" w:rsidP="006759F8">
      <w:pPr>
        <w:pStyle w:val="Contrato-Alnea"/>
        <w:numPr>
          <w:ilvl w:val="0"/>
          <w:numId w:val="36"/>
        </w:numPr>
        <w:spacing w:line="259" w:lineRule="auto"/>
        <w:ind w:left="851" w:hanging="425"/>
        <w:rPr>
          <w:rFonts w:eastAsia="Arial"/>
        </w:rPr>
      </w:pPr>
      <w:r>
        <w:t>contrato de penhor de Petróleo e Gás Natural; e</w:t>
      </w:r>
    </w:p>
    <w:p w:rsidR="002262AE" w:rsidRPr="00345793" w:rsidRDefault="002262AE" w:rsidP="002262AE">
      <w:pPr>
        <w:pStyle w:val="Contrato-Alnea"/>
        <w:numPr>
          <w:ilvl w:val="0"/>
          <w:numId w:val="36"/>
        </w:numPr>
        <w:ind w:left="851" w:hanging="425"/>
      </w:pPr>
      <w:r>
        <w:t>depósito caução, exclusivamente para Blocos em terra.</w:t>
      </w:r>
    </w:p>
    <w:p w:rsidR="002262AE" w:rsidRPr="00345793" w:rsidRDefault="002262AE">
      <w:pPr>
        <w:pStyle w:val="Contrato-Clausula-Nvel2-1dezena"/>
      </w:pPr>
      <w:r>
        <w:t>As garantias financeiras poderão ser cumuladas a fim de totalizar o montante garantido.</w:t>
      </w:r>
    </w:p>
    <w:p w:rsidR="002262AE" w:rsidRPr="00345793" w:rsidRDefault="002262AE">
      <w:pPr>
        <w:pStyle w:val="Contrato-Clausula-Nvel2-1dezena"/>
      </w:pPr>
      <w:r>
        <w:lastRenderedPageBreak/>
        <w:t>As garantias financeiras deverão respeitar a forma indicada no edital de licitações.</w:t>
      </w:r>
    </w:p>
    <w:p w:rsidR="002262AE" w:rsidRDefault="002262AE">
      <w:pPr>
        <w:pStyle w:val="Contrato-Clausula-Nvel2-1dezena"/>
      </w:pPr>
      <w:r>
        <w:t>As garantias financeiras somente poderão ser substituídas ou alteradas após aprovação pela ANP.</w:t>
      </w:r>
    </w:p>
    <w:p w:rsidR="002262AE" w:rsidRDefault="002262AE" w:rsidP="002262AE">
      <w:pPr>
        <w:pStyle w:val="Contrato-Normal"/>
      </w:pPr>
    </w:p>
    <w:p w:rsidR="002262AE" w:rsidRDefault="002262AE" w:rsidP="002262AE">
      <w:pPr>
        <w:pStyle w:val="Contrato-Clausula-Subtitulo"/>
      </w:pPr>
      <w:bookmarkStart w:id="328" w:name="_Toc519584639"/>
      <w:bookmarkStart w:id="329" w:name="_Toc36214950"/>
      <w:r w:rsidRPr="00A742B8">
        <w:t>Atualização das Garantias Financeiras</w:t>
      </w:r>
      <w:bookmarkEnd w:id="328"/>
      <w:bookmarkEnd w:id="329"/>
    </w:p>
    <w:p w:rsidR="002262AE" w:rsidRDefault="002262AE">
      <w:pPr>
        <w:pStyle w:val="Contrato-Clausula-Nvel2-1dezena"/>
      </w:pPr>
      <w:r>
        <w:t>O valor da garantia financeira do Programa Exploratório Mínimo será automaticamente corrigido monetariamente em 1º de janeiro de cada ano civil pela variação do IGP-DI do ano imediatamente anterior, exceto no dia 1º de janeiro imediatamente posterior à publicação do edital de licitações, quando não haverá atualização.</w:t>
      </w:r>
    </w:p>
    <w:p w:rsidR="002262AE" w:rsidRDefault="002262AE" w:rsidP="002262AE">
      <w:pPr>
        <w:pStyle w:val="Contrato-Clausula-Nvel2-1dezena"/>
      </w:pPr>
      <w:r>
        <w:t>O Concessionário deverá apresentar a atualização das garantias financeiras à ANP até 31 de janeiro de cada ano civil.</w:t>
      </w:r>
    </w:p>
    <w:p w:rsidR="002262AE" w:rsidRDefault="002262AE" w:rsidP="002262AE">
      <w:pPr>
        <w:pStyle w:val="Contrato-Clausula-Nvel3-1dezena"/>
      </w:pPr>
      <w:r>
        <w:t>Fica dispensada a apresentação anual da atualização da garantia se a modalidade de garantia apresentada já contiver em seu instrumento cláusula de atualização monetária automática pelo IGP-DI.</w:t>
      </w:r>
    </w:p>
    <w:p w:rsidR="002262AE" w:rsidRDefault="002262AE" w:rsidP="002262AE">
      <w:pPr>
        <w:pStyle w:val="Contrato-Normal"/>
      </w:pPr>
    </w:p>
    <w:p w:rsidR="002262AE" w:rsidRPr="00924B21" w:rsidRDefault="002262AE" w:rsidP="002262AE">
      <w:pPr>
        <w:pStyle w:val="Contrato-Clausula-Subtitulo"/>
      </w:pPr>
      <w:bookmarkStart w:id="330" w:name="_Toc519584640"/>
      <w:bookmarkStart w:id="331" w:name="_Toc36214951"/>
      <w:r w:rsidRPr="00924B21">
        <w:t>Validade das Garantias Financeiras</w:t>
      </w:r>
      <w:bookmarkEnd w:id="330"/>
      <w:bookmarkEnd w:id="331"/>
    </w:p>
    <w:p w:rsidR="002262AE" w:rsidRDefault="002262AE" w:rsidP="002262AE">
      <w:pPr>
        <w:pStyle w:val="Contrato-Clausula-Nvel2-1dezena"/>
      </w:pPr>
      <w:r>
        <w:t xml:space="preserve">A validade da garantia financeira deverá exceder em pelo menos 180 (cento e oitenta) dias a data prevista para o término da Fase de Exploração. </w:t>
      </w:r>
    </w:p>
    <w:p w:rsidR="002262AE" w:rsidRDefault="002262AE" w:rsidP="002262AE">
      <w:pPr>
        <w:pStyle w:val="Contrato-Clausula-Nvel3-1dezena"/>
      </w:pPr>
      <w:r>
        <w:t>As garantias financeiras deverão ser renovadas sempre que necessário, já no montante monetariamente atualizado, observado o disposto no parágrafo 6.9.</w:t>
      </w:r>
    </w:p>
    <w:p w:rsidR="002262AE" w:rsidRDefault="002262AE" w:rsidP="002262AE">
      <w:pPr>
        <w:pStyle w:val="Contrato-Clausula-Nvel2-1dezena"/>
      </w:pPr>
      <w:r>
        <w:t>Em caso de deterioração das garantias financeiras, o Concessionário deverá substituí-las ou apresentar garantias adicionais.</w:t>
      </w:r>
    </w:p>
    <w:p w:rsidR="002262AE" w:rsidRDefault="002262AE" w:rsidP="002262AE">
      <w:pPr>
        <w:pStyle w:val="Contrato-Clausula-Nvel3-1dezena"/>
      </w:pPr>
      <w:r>
        <w:t>Caso a garantia tenha sido apresentada na modalidade contrato de penhor de Petróleo e Gás Natural, a ANP poderá notificar o Concessionário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rsidR="002262AE" w:rsidRPr="00381359" w:rsidRDefault="002262AE" w:rsidP="002262AE">
      <w:pPr>
        <w:pStyle w:val="Contrato-Clausula-Nvel3-1dezena"/>
        <w:numPr>
          <w:ilvl w:val="0"/>
          <w:numId w:val="0"/>
        </w:numPr>
        <w:ind w:left="1304"/>
      </w:pPr>
    </w:p>
    <w:p w:rsidR="002262AE" w:rsidRPr="00345793" w:rsidRDefault="002262AE" w:rsidP="002262AE">
      <w:pPr>
        <w:pStyle w:val="Contrato-Clausula-Subtitulo"/>
      </w:pPr>
      <w:bookmarkStart w:id="332" w:name="_Toc425775390"/>
      <w:bookmarkStart w:id="333" w:name="_Toc421863394"/>
      <w:bookmarkStart w:id="334" w:name="_Toc434933227"/>
      <w:bookmarkStart w:id="335" w:name="_Toc434942566"/>
      <w:bookmarkStart w:id="336" w:name="_Toc435439993"/>
      <w:bookmarkStart w:id="337" w:name="_Toc519584641"/>
      <w:bookmarkStart w:id="338" w:name="_Toc36214952"/>
      <w:r w:rsidRPr="00345793">
        <w:t>Devolução das Garantias Financeiras</w:t>
      </w:r>
      <w:bookmarkEnd w:id="332"/>
      <w:bookmarkEnd w:id="333"/>
      <w:bookmarkEnd w:id="334"/>
      <w:bookmarkEnd w:id="335"/>
      <w:bookmarkEnd w:id="336"/>
      <w:bookmarkEnd w:id="337"/>
      <w:bookmarkEnd w:id="338"/>
    </w:p>
    <w:p w:rsidR="002262AE" w:rsidRDefault="002262AE" w:rsidP="002262AE">
      <w:pPr>
        <w:pStyle w:val="Contrato-Clausula-Nvel2-1dezena"/>
      </w:pPr>
      <w:r>
        <w:t>Inexistindo pendências, a ANP emitirá o atestado de conclusão do Programa Exploratório Mínimo em até 30 (trinta) dias após sua conclusão e, então, devolverá as respectivas garantias financeiras.</w:t>
      </w:r>
    </w:p>
    <w:p w:rsidR="002262AE" w:rsidRPr="006B4B7F" w:rsidRDefault="002262AE" w:rsidP="002262AE"/>
    <w:p w:rsidR="002262AE" w:rsidRPr="00345793" w:rsidRDefault="002262AE" w:rsidP="002262AE">
      <w:pPr>
        <w:pStyle w:val="Contrato-Clausula-Subtitulo"/>
      </w:pPr>
      <w:bookmarkStart w:id="339" w:name="_Toc329621143"/>
      <w:bookmarkStart w:id="340" w:name="_Toc425775393"/>
      <w:bookmarkStart w:id="341" w:name="_Toc421863397"/>
      <w:bookmarkStart w:id="342" w:name="_Toc434933230"/>
      <w:bookmarkStart w:id="343" w:name="_Toc434942569"/>
      <w:bookmarkStart w:id="344" w:name="_Toc435439996"/>
      <w:bookmarkStart w:id="345" w:name="_Toc519584642"/>
      <w:bookmarkStart w:id="346" w:name="_Toc36214953"/>
      <w:bookmarkEnd w:id="318"/>
      <w:r w:rsidRPr="00345793">
        <w:t>Execução da</w:t>
      </w:r>
      <w:bookmarkEnd w:id="339"/>
      <w:bookmarkEnd w:id="340"/>
      <w:bookmarkEnd w:id="341"/>
      <w:bookmarkEnd w:id="342"/>
      <w:bookmarkEnd w:id="343"/>
      <w:bookmarkEnd w:id="344"/>
      <w:r>
        <w:t xml:space="preserve"> Cláusula Penal Compensatória</w:t>
      </w:r>
      <w:bookmarkEnd w:id="345"/>
      <w:bookmarkEnd w:id="346"/>
    </w:p>
    <w:p w:rsidR="002262AE" w:rsidRPr="00345793" w:rsidRDefault="002262AE" w:rsidP="002262AE">
      <w:pPr>
        <w:pStyle w:val="Contrato-Clausula-Nvel2"/>
        <w:ind w:left="567" w:hanging="567"/>
      </w:pPr>
      <w:r>
        <w:t xml:space="preserve">Constatado o não cumprimento do Programa Exploratório Mínimo, a ANP intimará o Concessionário a pagar o valor atualizado das </w:t>
      </w:r>
      <w:r w:rsidR="00F2739A">
        <w:t>U</w:t>
      </w:r>
      <w:r>
        <w:t xml:space="preserve">nidades de </w:t>
      </w:r>
      <w:r w:rsidR="00F2739A">
        <w:t>T</w:t>
      </w:r>
      <w:r>
        <w:t>rabalho não cumpridas, a título de cláusula penal compensatória, em até 30 (trinta) dias, sem incidência de qualquer desconto por pagamento voluntário.</w:t>
      </w:r>
    </w:p>
    <w:p w:rsidR="002262AE" w:rsidRDefault="002262AE" w:rsidP="00716A79">
      <w:pPr>
        <w:pStyle w:val="Contrato-Clausula-Nvel3-1dezena"/>
      </w:pPr>
      <w:r>
        <w:lastRenderedPageBreak/>
        <w:t>Em caso de não pagamento voluntário, a ANP inscreverá o débito em dívida ativa e executará o montante devido, acrescido dos encargos legais aplicáveis, abatido do débito o valor já executado das respectivas garantias financeiras.</w:t>
      </w:r>
    </w:p>
    <w:p w:rsidR="002262AE" w:rsidRDefault="002262AE" w:rsidP="00716A79">
      <w:pPr>
        <w:pStyle w:val="Contrato-Clausula-Nvel3-1dezena"/>
      </w:pPr>
      <w:r>
        <w:t>O valor da cominação imposta na cláusula penal será atualizado pelo IGP-DI até a data em que realizado o efetivo pagamento.</w:t>
      </w:r>
    </w:p>
    <w:p w:rsidR="00716A79" w:rsidRDefault="00716A79" w:rsidP="00716A79">
      <w:pPr>
        <w:pStyle w:val="Contrato-Clausula-Nvel3-1dezena"/>
      </w:pPr>
      <w:r>
        <w:t>A declaração da ANP sobre o descumprimento contratual tem eficácia imediata e configura causa suficiente para a execução da garantia oferecida, inclusive seguro garantia.</w:t>
      </w:r>
    </w:p>
    <w:p w:rsidR="00716A79" w:rsidRDefault="00716A79" w:rsidP="00716A79">
      <w:pPr>
        <w:pStyle w:val="Contrato-Clausula-Nvel3-1dezena"/>
      </w:pPr>
      <w:r>
        <w:t xml:space="preserve">A suspensão da execução da garantia financeira por decisão da ANP, nos termos da alínea "m" do parágrafo </w:t>
      </w:r>
      <w:r w:rsidR="001837EA">
        <w:t>34</w:t>
      </w:r>
      <w:r>
        <w:t>.5, ou de decisão arbitral ou judicial em vigor, não impede a comunicação do sinistro pela ANP à seguradora, dentro do prazo de vigência da respectiva garantia.</w:t>
      </w:r>
    </w:p>
    <w:p w:rsidR="00716A79" w:rsidRPr="00282C37" w:rsidRDefault="00716A79" w:rsidP="00716A79">
      <w:pPr>
        <w:pStyle w:val="Contrato-Clausula-Nvel3-1dezena"/>
      </w:pPr>
      <w:r>
        <w:t>Quando encerrada a suspensão sem reversão da decisão administrativa de que trata o parágrafo 6.14.</w:t>
      </w:r>
      <w:r w:rsidR="004815E5">
        <w:t>3</w:t>
      </w:r>
      <w:r>
        <w:t>, a efetiva execução da garantia financeira se dará quando encerrada a suspensão, ainda que o prazo original da garantia tenha expirado.</w:t>
      </w:r>
    </w:p>
    <w:p w:rsidR="002262AE" w:rsidRDefault="002262AE" w:rsidP="002262AE">
      <w:pPr>
        <w:pStyle w:val="Contrato-Clausula-Nivel2-2dezenas"/>
        <w:ind w:left="567" w:hanging="567"/>
      </w:pPr>
      <w:r>
        <w:t>O recebimento do valor correspondente à cláusula penal compensatória pela inexecução do Programa Exploratório Mínimo:</w:t>
      </w:r>
    </w:p>
    <w:p w:rsidR="002262AE" w:rsidRDefault="002262AE" w:rsidP="002262AE">
      <w:pPr>
        <w:pStyle w:val="Contrato-Alnea"/>
        <w:numPr>
          <w:ilvl w:val="0"/>
          <w:numId w:val="67"/>
        </w:numPr>
        <w:ind w:left="993" w:hanging="426"/>
      </w:pPr>
      <w:r w:rsidRPr="00EB33DC">
        <w:t xml:space="preserve">não exime o Concessionário do cumprimento das </w:t>
      </w:r>
      <w:r>
        <w:t xml:space="preserve">demais </w:t>
      </w:r>
      <w:r w:rsidRPr="00EB33DC">
        <w:t>obrigações derivadas do Contrato</w:t>
      </w:r>
      <w:r>
        <w:t>;</w:t>
      </w:r>
      <w:r w:rsidRPr="00EB33DC">
        <w:t xml:space="preserve"> </w:t>
      </w:r>
    </w:p>
    <w:p w:rsidR="002262AE" w:rsidRDefault="002262AE" w:rsidP="002262AE">
      <w:pPr>
        <w:pStyle w:val="Contrato-Alnea"/>
        <w:numPr>
          <w:ilvl w:val="0"/>
          <w:numId w:val="67"/>
        </w:numPr>
        <w:ind w:left="993" w:hanging="426"/>
      </w:pPr>
      <w:r w:rsidRPr="00EB33DC">
        <w:t>não prejudica o direito de a ANP buscar outras reparações e aplicar eventuais sanções cabíveis</w:t>
      </w:r>
      <w:r>
        <w:t xml:space="preserve"> por atos distintos da mera inexecução do Programa Exploratório Mínimo; e</w:t>
      </w:r>
    </w:p>
    <w:p w:rsidR="002262AE" w:rsidRDefault="002262AE" w:rsidP="002262AE">
      <w:pPr>
        <w:pStyle w:val="Contrato-Alnea"/>
        <w:numPr>
          <w:ilvl w:val="0"/>
          <w:numId w:val="67"/>
        </w:numPr>
        <w:ind w:left="993" w:hanging="426"/>
      </w:pPr>
      <w:r>
        <w:t>não dá direito ao Concessionário de passar à Fase de Produção.</w:t>
      </w:r>
    </w:p>
    <w:p w:rsidR="00547038" w:rsidRDefault="002262AE" w:rsidP="002262AE">
      <w:pPr>
        <w:pStyle w:val="Contrato-Clausula-Nvel2-1dezena"/>
      </w:pPr>
      <w:r>
        <w:t>Na modalidade depósito caução, a execução da garantia será realizada mediante saque do valor atualizado</w:t>
      </w:r>
      <w:r w:rsidR="74DA1CDD">
        <w:t xml:space="preserve"> da cláusula penal correspondente à parcela do Programa Exploratório Mínimo não executada</w:t>
      </w:r>
      <w:r>
        <w:t>, por meio de correspondência da ANP ao depositário, independente de prévia autorização do depositante.</w:t>
      </w:r>
    </w:p>
    <w:p w:rsidR="00D01774" w:rsidRPr="00345793" w:rsidRDefault="00D01774" w:rsidP="00D01774">
      <w:pPr>
        <w:pStyle w:val="Contrato-Clausula-Nvel2-1dezena"/>
        <w:numPr>
          <w:ilvl w:val="0"/>
          <w:numId w:val="0"/>
        </w:numPr>
        <w:ind w:left="567"/>
      </w:pPr>
    </w:p>
    <w:p w:rsidR="00D9090D" w:rsidRPr="00AC7DC0" w:rsidRDefault="00AC7DC0" w:rsidP="00BA5615">
      <w:pPr>
        <w:pStyle w:val="Contrato-Clausula-Nvel1"/>
      </w:pPr>
      <w:bookmarkStart w:id="347" w:name="_Toc6495436"/>
      <w:bookmarkStart w:id="348" w:name="_Toc6495641"/>
      <w:bookmarkStart w:id="349" w:name="_Toc6495848"/>
      <w:bookmarkStart w:id="350" w:name="_Toc6496054"/>
      <w:bookmarkStart w:id="351" w:name="_Toc6497138"/>
      <w:bookmarkStart w:id="352" w:name="_Hlt102295903"/>
      <w:bookmarkStart w:id="353" w:name="_Hlt102555775"/>
      <w:bookmarkStart w:id="354" w:name="_Hlt102555875"/>
      <w:bookmarkStart w:id="355" w:name="_Hlt102877902"/>
      <w:bookmarkStart w:id="356" w:name="_Ref473110678"/>
      <w:bookmarkStart w:id="357" w:name="_Toc473903579"/>
      <w:bookmarkStart w:id="358" w:name="_Toc480774520"/>
      <w:bookmarkStart w:id="359" w:name="_Ref480803595"/>
      <w:bookmarkStart w:id="360" w:name="_Toc509834783"/>
      <w:bookmarkStart w:id="361" w:name="_Toc513615216"/>
      <w:bookmarkStart w:id="362" w:name="_Toc329621144"/>
      <w:bookmarkStart w:id="363" w:name="_Ref102555555"/>
      <w:bookmarkStart w:id="364" w:name="_Ref102555669"/>
      <w:bookmarkStart w:id="365" w:name="_Ref102555754"/>
      <w:bookmarkStart w:id="366" w:name="_Toc135207988"/>
      <w:bookmarkStart w:id="367" w:name="_Toc425775394"/>
      <w:bookmarkStart w:id="368" w:name="_Toc421863398"/>
      <w:bookmarkStart w:id="369" w:name="_Toc434942570"/>
      <w:bookmarkStart w:id="370" w:name="_Toc435439997"/>
      <w:bookmarkStart w:id="371" w:name="_Toc36214954"/>
      <w:bookmarkEnd w:id="347"/>
      <w:bookmarkEnd w:id="348"/>
      <w:bookmarkEnd w:id="349"/>
      <w:bookmarkEnd w:id="350"/>
      <w:bookmarkEnd w:id="351"/>
      <w:bookmarkEnd w:id="352"/>
      <w:bookmarkEnd w:id="353"/>
      <w:bookmarkEnd w:id="354"/>
      <w:bookmarkEnd w:id="355"/>
      <w:r w:rsidRPr="00AC7DC0">
        <w:t xml:space="preserve">Cláusula </w:t>
      </w:r>
      <w:bookmarkStart w:id="372" w:name="_Toc473903580"/>
      <w:bookmarkStart w:id="373" w:name="_Toc476656783"/>
      <w:bookmarkStart w:id="374" w:name="_Toc476742672"/>
      <w:bookmarkEnd w:id="356"/>
      <w:bookmarkEnd w:id="357"/>
      <w:bookmarkEnd w:id="358"/>
      <w:bookmarkEnd w:id="359"/>
      <w:bookmarkEnd w:id="360"/>
      <w:bookmarkEnd w:id="361"/>
      <w:r w:rsidR="00F27D71">
        <w:t>Sétima</w:t>
      </w:r>
      <w:r w:rsidRPr="00AC7DC0">
        <w:t xml:space="preserve"> - descoberta e avaliação</w:t>
      </w:r>
      <w:bookmarkEnd w:id="362"/>
      <w:bookmarkEnd w:id="363"/>
      <w:bookmarkEnd w:id="364"/>
      <w:bookmarkEnd w:id="365"/>
      <w:bookmarkEnd w:id="366"/>
      <w:bookmarkEnd w:id="367"/>
      <w:bookmarkEnd w:id="368"/>
      <w:bookmarkEnd w:id="369"/>
      <w:bookmarkEnd w:id="370"/>
      <w:bookmarkEnd w:id="371"/>
      <w:bookmarkEnd w:id="372"/>
      <w:bookmarkEnd w:id="373"/>
      <w:bookmarkEnd w:id="374"/>
    </w:p>
    <w:p w:rsidR="00D9090D" w:rsidRPr="00381359" w:rsidRDefault="00D9090D" w:rsidP="00D035BE">
      <w:pPr>
        <w:pStyle w:val="Contrato-Clausula-Subtitulo"/>
      </w:pPr>
      <w:bookmarkStart w:id="375" w:name="_Toc329621145"/>
      <w:bookmarkStart w:id="376" w:name="_Toc135207989"/>
      <w:bookmarkStart w:id="377" w:name="_Toc425775395"/>
      <w:bookmarkStart w:id="378" w:name="_Toc421863399"/>
      <w:bookmarkStart w:id="379" w:name="_Toc434933231"/>
      <w:bookmarkStart w:id="380" w:name="_Toc434942571"/>
      <w:bookmarkStart w:id="381" w:name="_Toc435439998"/>
      <w:bookmarkStart w:id="382" w:name="_Toc36214955"/>
      <w:r w:rsidRPr="00381359">
        <w:t xml:space="preserve">Notificação de </w:t>
      </w:r>
      <w:r w:rsidR="00FC7503" w:rsidRPr="00381359">
        <w:t>Descoberta</w:t>
      </w:r>
      <w:bookmarkEnd w:id="375"/>
      <w:bookmarkEnd w:id="376"/>
      <w:bookmarkEnd w:id="377"/>
      <w:bookmarkEnd w:id="378"/>
      <w:bookmarkEnd w:id="379"/>
      <w:bookmarkEnd w:id="380"/>
      <w:bookmarkEnd w:id="381"/>
      <w:bookmarkEnd w:id="382"/>
      <w:r w:rsidR="007B7604" w:rsidRPr="00381359">
        <w:t xml:space="preserve"> </w:t>
      </w:r>
    </w:p>
    <w:p w:rsidR="00D9090D" w:rsidRPr="00345793" w:rsidRDefault="00D9090D">
      <w:pPr>
        <w:pStyle w:val="Contrato-Clausula-Nvel2-1dezena"/>
      </w:pPr>
      <w:bookmarkStart w:id="383" w:name="_Hlt102301911"/>
      <w:bookmarkStart w:id="384" w:name="_Ref346357784"/>
      <w:bookmarkStart w:id="385" w:name="_Ref473081963"/>
      <w:bookmarkEnd w:id="383"/>
      <w:r>
        <w:t xml:space="preserve">Qualquer </w:t>
      </w:r>
      <w:r w:rsidR="00FC7503">
        <w:t>Descoberta</w:t>
      </w:r>
      <w:r w:rsidR="00B5014A">
        <w:t xml:space="preserve"> </w:t>
      </w:r>
      <w:r w:rsidR="00E477FB">
        <w:t xml:space="preserve">na </w:t>
      </w:r>
      <w:r w:rsidR="00587CA7">
        <w:t>Área de Concessão</w:t>
      </w:r>
      <w:r>
        <w:t xml:space="preserve"> deverá ser notificada pelo </w:t>
      </w:r>
      <w:r w:rsidR="00F769F8">
        <w:t>Concessionário</w:t>
      </w:r>
      <w:r>
        <w:t xml:space="preserve"> à ANP, </w:t>
      </w:r>
      <w:r w:rsidR="00B812DD">
        <w:t xml:space="preserve">em caráter exclusivo, </w:t>
      </w:r>
      <w:r>
        <w:t>no prazo máximo de 72 (setenta e duas) horas.</w:t>
      </w:r>
      <w:bookmarkEnd w:id="384"/>
      <w:bookmarkEnd w:id="385"/>
    </w:p>
    <w:p w:rsidR="00AF7DF8" w:rsidRPr="00345793" w:rsidRDefault="00AF7DF8" w:rsidP="00381359">
      <w:pPr>
        <w:pStyle w:val="Contrato-Normal"/>
      </w:pPr>
    </w:p>
    <w:p w:rsidR="00A86EF0" w:rsidRPr="00381359" w:rsidRDefault="00F769F8" w:rsidP="00D035BE">
      <w:pPr>
        <w:pStyle w:val="Contrato-Clausula-Subtitulo"/>
      </w:pPr>
      <w:bookmarkStart w:id="386" w:name="_Toc329621146"/>
      <w:bookmarkStart w:id="387" w:name="_Toc425775396"/>
      <w:bookmarkStart w:id="388" w:name="_Toc421863400"/>
      <w:bookmarkStart w:id="389" w:name="_Toc434933232"/>
      <w:bookmarkStart w:id="390" w:name="_Toc434942572"/>
      <w:bookmarkStart w:id="391" w:name="_Toc435439999"/>
      <w:bookmarkStart w:id="392" w:name="_Toc36214956"/>
      <w:bookmarkStart w:id="393" w:name="_Ref113178614"/>
      <w:bookmarkStart w:id="394" w:name="_Ref473089502"/>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27246" w:rsidRPr="00381359">
        <w:t xml:space="preserve"> e</w:t>
      </w:r>
      <w:r w:rsidR="00D9090D" w:rsidRPr="00381359">
        <w:t xml:space="preserve"> </w:t>
      </w:r>
      <w:bookmarkEnd w:id="386"/>
      <w:r w:rsidR="00CA3FBD" w:rsidRPr="00381359">
        <w:t>Relatório</w:t>
      </w:r>
      <w:r w:rsidR="00B439E5" w:rsidRPr="00381359">
        <w:t xml:space="preserve"> Final de Avaliação de </w:t>
      </w:r>
      <w:r w:rsidR="00FC7503" w:rsidRPr="00381359">
        <w:t>Descoberta</w:t>
      </w:r>
      <w:bookmarkEnd w:id="387"/>
      <w:bookmarkEnd w:id="388"/>
      <w:bookmarkEnd w:id="389"/>
      <w:bookmarkEnd w:id="390"/>
      <w:bookmarkEnd w:id="391"/>
      <w:bookmarkEnd w:id="392"/>
    </w:p>
    <w:p w:rsidR="001E1C16" w:rsidRDefault="00BF0A08">
      <w:pPr>
        <w:pStyle w:val="Contrato-Clausula-Nvel2-1dezena"/>
      </w:pPr>
      <w:r>
        <w:t xml:space="preserve">O </w:t>
      </w:r>
      <w:r w:rsidR="00F769F8">
        <w:t>Concessionário</w:t>
      </w:r>
      <w:r>
        <w:t xml:space="preserve"> poderá, a seu critério, </w:t>
      </w:r>
      <w:r w:rsidR="00C84CF0">
        <w:t xml:space="preserve">proceder à Avaliação de </w:t>
      </w:r>
      <w:r>
        <w:t xml:space="preserve">uma </w:t>
      </w:r>
      <w:r w:rsidR="00FC7503">
        <w:t>Descoberta</w:t>
      </w:r>
      <w:r>
        <w:t xml:space="preserve">, a qualquer momento durante a </w:t>
      </w:r>
      <w:r w:rsidR="0033750D">
        <w:t>Fase de Exploração</w:t>
      </w:r>
      <w:r>
        <w:t>.</w:t>
      </w:r>
    </w:p>
    <w:p w:rsidR="001E1C16" w:rsidRPr="00345793" w:rsidRDefault="00BF0A08">
      <w:pPr>
        <w:pStyle w:val="Contrato-Clausula-Nvel2-1dezena"/>
      </w:pPr>
      <w:bookmarkStart w:id="395" w:name="_Ref346356822"/>
      <w:bookmarkEnd w:id="393"/>
      <w:bookmarkEnd w:id="394"/>
      <w:r>
        <w:lastRenderedPageBreak/>
        <w:t xml:space="preserve">Caso o </w:t>
      </w:r>
      <w:r w:rsidR="00F769F8">
        <w:t>Concessionário</w:t>
      </w:r>
      <w:r>
        <w:t xml:space="preserve"> decida </w:t>
      </w:r>
      <w:r w:rsidR="00C84CF0">
        <w:t xml:space="preserve">proceder à Avaliação </w:t>
      </w:r>
      <w:r w:rsidR="0005652B">
        <w:t>de</w:t>
      </w:r>
      <w:r>
        <w:t xml:space="preserve"> </w:t>
      </w:r>
      <w:r w:rsidR="00FC7503">
        <w:t>Descoberta</w:t>
      </w:r>
      <w:r>
        <w:t>, deverá submeter à aprovação da ANP uma proposta de</w:t>
      </w:r>
      <w:r w:rsidR="0056070D">
        <w:t xml:space="preserve"> Plano </w:t>
      </w:r>
      <w:r w:rsidR="00A106F4">
        <w:t xml:space="preserve">de Avaliação de </w:t>
      </w:r>
      <w:r w:rsidR="00FC7503">
        <w:t>Descoberta</w:t>
      </w:r>
      <w:r>
        <w:t>.</w:t>
      </w:r>
      <w:bookmarkEnd w:id="395"/>
    </w:p>
    <w:p w:rsidR="00703748" w:rsidRPr="00345793" w:rsidRDefault="00703748">
      <w:pPr>
        <w:pStyle w:val="Contrato-Clausula-Nvel2-1dezena"/>
      </w:pPr>
      <w:r>
        <w:t xml:space="preserve">A ANP terá um prazo de </w:t>
      </w:r>
      <w:r w:rsidR="00EA3E4E">
        <w:t>até 60 (sessenta) dias contados do recebimento do</w:t>
      </w:r>
      <w:r w:rsidR="0056070D">
        <w:t xml:space="preserve"> Plano </w:t>
      </w:r>
      <w:r w:rsidR="00A106F4">
        <w:t xml:space="preserve">de Avaliação de </w:t>
      </w:r>
      <w:r w:rsidR="00FC7503">
        <w:t>Descoberta</w:t>
      </w:r>
      <w:r w:rsidR="00EA3E4E">
        <w:t xml:space="preserve"> para aprová-lo ou, justificadamente, notificar o </w:t>
      </w:r>
      <w:r w:rsidR="00F769F8">
        <w:t>Concessionário</w:t>
      </w:r>
      <w:r w:rsidR="00EA3E4E">
        <w:t xml:space="preserve"> para que proceda modificações.</w:t>
      </w:r>
    </w:p>
    <w:p w:rsidR="00EA3E4E" w:rsidRPr="00345793" w:rsidRDefault="00EA3E4E">
      <w:pPr>
        <w:pStyle w:val="Contrato-Clausula-Nvel3-1dezena"/>
      </w:pPr>
      <w:bookmarkStart w:id="396" w:name="_Ref113177938"/>
      <w:r>
        <w:t xml:space="preserve">O </w:t>
      </w:r>
      <w:r w:rsidR="00F769F8">
        <w:t>Concessionário</w:t>
      </w:r>
      <w:r>
        <w:t xml:space="preserve"> terá um prazo de até 30 (trinta) dias contados da notificação para </w:t>
      </w:r>
      <w:r w:rsidR="00C270CA">
        <w:t>apresentar as modificações</w:t>
      </w:r>
      <w:r>
        <w:t xml:space="preserve"> à ANP, repetindo-se o procedimento previsto</w:t>
      </w:r>
      <w:r w:rsidR="00E6266D">
        <w:t xml:space="preserve"> no parágrafo 7.4</w:t>
      </w:r>
      <w:r>
        <w:t>.</w:t>
      </w:r>
    </w:p>
    <w:p w:rsidR="00EA3E4E" w:rsidRPr="00345793" w:rsidRDefault="00EA3E4E">
      <w:pPr>
        <w:pStyle w:val="Contrato-Clausula-Nvel3-1dezena"/>
      </w:pPr>
      <w:r>
        <w:t xml:space="preserve">Eventuais alterações sugeridas pelo </w:t>
      </w:r>
      <w:r w:rsidR="00F769F8">
        <w:t>Concessionário</w:t>
      </w:r>
      <w:r>
        <w:t xml:space="preserve"> deverão ser comunicadas à ANP, </w:t>
      </w:r>
      <w:r w:rsidR="0005652B">
        <w:t>repetindo-se</w:t>
      </w:r>
      <w:r>
        <w:t xml:space="preserve"> o procedimento previsto </w:t>
      </w:r>
      <w:r w:rsidR="00E6266D">
        <w:t>no parágrafo 7.4</w:t>
      </w:r>
      <w:bookmarkEnd w:id="396"/>
      <w:r>
        <w:t>.</w:t>
      </w:r>
    </w:p>
    <w:p w:rsidR="0005652B" w:rsidRDefault="0005652B">
      <w:pPr>
        <w:pStyle w:val="Contrato-Clausula-Nvel2-1dezena"/>
      </w:pPr>
      <w:r>
        <w:t>O Concessionário estará autorizado a iniciar a execução do Plano de Avaliação de Descoberta após a sua aprovação ou mediante autorização da ANP.</w:t>
      </w:r>
    </w:p>
    <w:p w:rsidR="0005652B" w:rsidRPr="00345793" w:rsidRDefault="0005652B">
      <w:pPr>
        <w:pStyle w:val="Contrato-Clausula-Nvel2-1dezena"/>
      </w:pPr>
      <w:r>
        <w:t>As atividades do Plano de Avaliação de Descoberta poderão ser computadas como Unidades de Trabalho para fins de cumprimento do Programa Exploratório Mínimo, desde que sejam realizadas no prazo original da Fase de Exploração, antes da prorrogação para realização do Plano de Avaliação de Descoberta, e possam ser enquadradas como Unidades de Trabalho nos termos previstos no edital de licitações.</w:t>
      </w:r>
    </w:p>
    <w:p w:rsidR="00D9090D" w:rsidRDefault="001E1C16">
      <w:pPr>
        <w:pStyle w:val="Contrato-Clausula-Nvel2-1dezena"/>
      </w:pPr>
      <w:r>
        <w:t xml:space="preserve">Uma vez concluída a Avaliação de Descoberta, </w:t>
      </w:r>
      <w:r w:rsidR="00E6266D">
        <w:t xml:space="preserve">o Concessionário </w:t>
      </w:r>
      <w:r>
        <w:t xml:space="preserve">deverá </w:t>
      </w:r>
      <w:r w:rsidR="00E6266D">
        <w:t xml:space="preserve">submeter </w:t>
      </w:r>
      <w:r>
        <w:t xml:space="preserve">à ANP um </w:t>
      </w:r>
      <w:r w:rsidR="00B439E5">
        <w:t xml:space="preserve">Relatório Final de Avaliação de </w:t>
      </w:r>
      <w:r w:rsidR="00FC7503">
        <w:t>Descoberta</w:t>
      </w:r>
      <w:r w:rsidR="00E477FB">
        <w:t>,</w:t>
      </w:r>
      <w:r w:rsidR="00D9090D">
        <w:t xml:space="preserve"> </w:t>
      </w:r>
      <w:r>
        <w:t>o qual</w:t>
      </w:r>
      <w:r w:rsidR="00D9090D">
        <w:t xml:space="preserve"> deverá indicar </w:t>
      </w:r>
      <w:r w:rsidR="00FD67BF">
        <w:t xml:space="preserve">e justificar </w:t>
      </w:r>
      <w:r w:rsidR="00374762">
        <w:t xml:space="preserve">eventual </w:t>
      </w:r>
      <w:r w:rsidR="00FD67BF">
        <w:t>proposta de retenção d</w:t>
      </w:r>
      <w:r w:rsidR="00D9090D">
        <w:t xml:space="preserve">a </w:t>
      </w:r>
      <w:r w:rsidR="00587CA7">
        <w:t>Área de Desenvolvimento</w:t>
      </w:r>
      <w:r w:rsidR="00E477FB">
        <w:t xml:space="preserve"> </w:t>
      </w:r>
      <w:r w:rsidR="00BF0A08">
        <w:t>da</w:t>
      </w:r>
      <w:r w:rsidR="00E477FB">
        <w:t xml:space="preserve"> </w:t>
      </w:r>
      <w:r w:rsidR="00FC7503">
        <w:t>Descoberta</w:t>
      </w:r>
      <w:r w:rsidR="00630263">
        <w:t xml:space="preserve"> Comercial</w:t>
      </w:r>
      <w:r w:rsidR="00D9090D">
        <w:t>.</w:t>
      </w:r>
    </w:p>
    <w:p w:rsidR="00813AD7" w:rsidRDefault="00813AD7" w:rsidP="00381359">
      <w:pPr>
        <w:pStyle w:val="Contrato-Normal"/>
      </w:pPr>
      <w:bookmarkStart w:id="397" w:name="_Hlt102557661"/>
      <w:bookmarkStart w:id="398" w:name="_Hlt103511493"/>
      <w:bookmarkStart w:id="399" w:name="_Toc329621147"/>
      <w:bookmarkStart w:id="400" w:name="_Toc425775398"/>
      <w:bookmarkStart w:id="401" w:name="_Ref101925376"/>
      <w:bookmarkStart w:id="402" w:name="_Ref102557583"/>
      <w:bookmarkStart w:id="403" w:name="_Ref102893207"/>
      <w:bookmarkStart w:id="404" w:name="_Toc135207993"/>
      <w:bookmarkStart w:id="405" w:name="_Toc476742679"/>
      <w:bookmarkEnd w:id="397"/>
      <w:bookmarkEnd w:id="398"/>
    </w:p>
    <w:p w:rsidR="001E1C16" w:rsidRPr="00381359" w:rsidRDefault="00D9090D" w:rsidP="00D035BE">
      <w:pPr>
        <w:pStyle w:val="Contrato-Clausula-Subtitulo"/>
      </w:pPr>
      <w:bookmarkStart w:id="406" w:name="_Toc421863402"/>
      <w:bookmarkStart w:id="407" w:name="_Toc434933234"/>
      <w:bookmarkStart w:id="408" w:name="_Toc434942574"/>
      <w:bookmarkStart w:id="409" w:name="_Toc435440001"/>
      <w:bookmarkStart w:id="410" w:name="_Toc36214957"/>
      <w:r w:rsidRPr="00381359">
        <w:t xml:space="preserve">Avaliação de </w:t>
      </w:r>
      <w:r w:rsidR="00FC7503" w:rsidRPr="00381359">
        <w:t>Descoberta</w:t>
      </w:r>
      <w:r w:rsidRPr="00381359">
        <w:t xml:space="preserve"> por meio de </w:t>
      </w:r>
      <w:bookmarkEnd w:id="399"/>
      <w:r w:rsidR="00B439E5" w:rsidRPr="00381359">
        <w:t>Teste de Longa Duração</w:t>
      </w:r>
      <w:bookmarkEnd w:id="400"/>
      <w:bookmarkEnd w:id="406"/>
      <w:bookmarkEnd w:id="407"/>
      <w:bookmarkEnd w:id="408"/>
      <w:bookmarkEnd w:id="409"/>
      <w:bookmarkEnd w:id="410"/>
    </w:p>
    <w:p w:rsidR="001E1C16" w:rsidRPr="00345793" w:rsidRDefault="00D9090D">
      <w:pPr>
        <w:pStyle w:val="Contrato-Clausula-Nvel2-1dezena"/>
      </w:pPr>
      <w:r>
        <w:t>Caso o</w:t>
      </w:r>
      <w:r w:rsidR="0056070D">
        <w:t xml:space="preserve"> Plano </w:t>
      </w:r>
      <w:r w:rsidR="00A106F4">
        <w:t xml:space="preserve">de Avaliação de </w:t>
      </w:r>
      <w:r w:rsidR="00FC7503">
        <w:t>Descoberta</w:t>
      </w:r>
      <w:r>
        <w:t xml:space="preserve"> contemple a realização de </w:t>
      </w:r>
      <w:r w:rsidR="00630263">
        <w:t>Teste de Longa Duração</w:t>
      </w:r>
      <w:r>
        <w:t xml:space="preserve">, o </w:t>
      </w:r>
      <w:r w:rsidR="00F769F8">
        <w:t>Concessionário</w:t>
      </w:r>
      <w:r>
        <w:t xml:space="preserve"> deverá solicitar à ANP autorização específica para </w:t>
      </w:r>
      <w:r w:rsidR="00FC5415">
        <w:t>realizá-lo</w:t>
      </w:r>
      <w:r>
        <w:t>.</w:t>
      </w:r>
    </w:p>
    <w:p w:rsidR="00D9090D" w:rsidRDefault="00D9090D" w:rsidP="000F0B61">
      <w:pPr>
        <w:pStyle w:val="Contrato-Clausula-Nvel2-1dezena"/>
      </w:pPr>
      <w:r>
        <w:t xml:space="preserve">A execução do </w:t>
      </w:r>
      <w:r w:rsidR="00630263">
        <w:t>Teste de Longa Duração</w:t>
      </w:r>
      <w:r>
        <w:t xml:space="preserve"> sem o aproveitamento ou reinjeção do Gás Natural será limitada </w:t>
      </w:r>
      <w:r w:rsidR="00FC5415">
        <w:t xml:space="preserve">a um </w:t>
      </w:r>
      <w:r>
        <w:t xml:space="preserve">período de 180 (cento e oitenta) dias, </w:t>
      </w:r>
      <w:r w:rsidR="00C270CA">
        <w:t>salvo</w:t>
      </w:r>
      <w:r w:rsidR="00FC5415">
        <w:t xml:space="preserve"> hipóteses excepcionais, a critério da ANP</w:t>
      </w:r>
      <w:r>
        <w:t>.</w:t>
      </w:r>
    </w:p>
    <w:p w:rsidR="00E043E7" w:rsidRDefault="00E043E7" w:rsidP="00E043E7">
      <w:pPr>
        <w:pStyle w:val="Contrato-Clausula-Nvel2-1dezena"/>
        <w:numPr>
          <w:ilvl w:val="0"/>
          <w:numId w:val="0"/>
        </w:numPr>
        <w:ind w:left="567"/>
      </w:pPr>
    </w:p>
    <w:p w:rsidR="00D9090D" w:rsidRPr="00AC7DC0" w:rsidRDefault="00AC7DC0" w:rsidP="00BA5615">
      <w:pPr>
        <w:pStyle w:val="Contrato-Clausula-Nvel1"/>
      </w:pPr>
      <w:bookmarkStart w:id="411" w:name="_Toc3452294"/>
      <w:bookmarkStart w:id="412" w:name="_Toc4151816"/>
      <w:bookmarkStart w:id="413" w:name="_Toc4152020"/>
      <w:bookmarkStart w:id="414" w:name="_Toc6495442"/>
      <w:bookmarkStart w:id="415" w:name="_Toc6495647"/>
      <w:bookmarkStart w:id="416" w:name="_Toc6495854"/>
      <w:bookmarkStart w:id="417" w:name="_Toc6496060"/>
      <w:bookmarkStart w:id="418" w:name="_Toc6497144"/>
      <w:bookmarkStart w:id="419" w:name="_Toc329621148"/>
      <w:bookmarkStart w:id="420" w:name="_Ref343722935"/>
      <w:bookmarkStart w:id="421" w:name="_Toc425775399"/>
      <w:bookmarkStart w:id="422" w:name="_Toc421863403"/>
      <w:bookmarkStart w:id="423" w:name="_Toc434942575"/>
      <w:bookmarkStart w:id="424" w:name="_Toc435440002"/>
      <w:bookmarkStart w:id="425" w:name="_Toc36214958"/>
      <w:bookmarkEnd w:id="411"/>
      <w:bookmarkEnd w:id="412"/>
      <w:bookmarkEnd w:id="413"/>
      <w:bookmarkEnd w:id="414"/>
      <w:bookmarkEnd w:id="415"/>
      <w:bookmarkEnd w:id="416"/>
      <w:bookmarkEnd w:id="417"/>
      <w:bookmarkEnd w:id="418"/>
      <w:r w:rsidRPr="00AC7DC0">
        <w:t xml:space="preserve">Cláusula </w:t>
      </w:r>
      <w:r w:rsidR="00F27D71">
        <w:t>Oitava</w:t>
      </w:r>
      <w:r w:rsidRPr="00AC7DC0">
        <w:t xml:space="preserve"> - declaração de comercialidade</w:t>
      </w:r>
      <w:bookmarkEnd w:id="401"/>
      <w:bookmarkEnd w:id="402"/>
      <w:bookmarkEnd w:id="403"/>
      <w:bookmarkEnd w:id="404"/>
      <w:bookmarkEnd w:id="405"/>
      <w:bookmarkEnd w:id="419"/>
      <w:bookmarkEnd w:id="420"/>
      <w:bookmarkEnd w:id="421"/>
      <w:bookmarkEnd w:id="422"/>
      <w:bookmarkEnd w:id="423"/>
      <w:bookmarkEnd w:id="424"/>
      <w:bookmarkEnd w:id="425"/>
    </w:p>
    <w:p w:rsidR="00350777" w:rsidRPr="00345793" w:rsidRDefault="00386F70" w:rsidP="00D035BE">
      <w:pPr>
        <w:pStyle w:val="Contrato-Clausula-Subtitulo"/>
      </w:pPr>
      <w:bookmarkStart w:id="426" w:name="_Toc36214959"/>
      <w:bookmarkStart w:id="427" w:name="_Toc329621149"/>
      <w:r>
        <w:t>Declaração de Comercialidade</w:t>
      </w:r>
      <w:bookmarkEnd w:id="426"/>
    </w:p>
    <w:p w:rsidR="001E1C16" w:rsidRPr="00345793" w:rsidRDefault="00386F70" w:rsidP="006759F8">
      <w:pPr>
        <w:pStyle w:val="Contrato-Clausula-Nvel2-1dezena"/>
      </w:pPr>
      <w:bookmarkStart w:id="428" w:name="_Hlt102372488"/>
      <w:bookmarkStart w:id="429" w:name="_Hlt102378884"/>
      <w:bookmarkStart w:id="430" w:name="_Hlt102877710"/>
      <w:bookmarkStart w:id="431" w:name="_Hlt102883465"/>
      <w:bookmarkStart w:id="432" w:name="_Hlt102892444"/>
      <w:bookmarkStart w:id="433" w:name="_Ref343723044"/>
      <w:bookmarkStart w:id="434" w:name="_Ref100136418"/>
      <w:bookmarkStart w:id="435" w:name="_Ref473081708"/>
      <w:bookmarkEnd w:id="427"/>
      <w:bookmarkEnd w:id="428"/>
      <w:bookmarkEnd w:id="429"/>
      <w:bookmarkEnd w:id="430"/>
      <w:bookmarkEnd w:id="431"/>
      <w:bookmarkEnd w:id="432"/>
      <w:r>
        <w:t>Cumprido o Plano de Avaliação de Descoberta aprovado pela ANP</w:t>
      </w:r>
      <w:r w:rsidR="00974BA1">
        <w:t xml:space="preserve">, o </w:t>
      </w:r>
      <w:r w:rsidR="00F769F8">
        <w:t>Concessionário</w:t>
      </w:r>
      <w:bookmarkStart w:id="436" w:name="_Ref343731748"/>
      <w:bookmarkStart w:id="437" w:name="_Toc329621150"/>
      <w:bookmarkEnd w:id="433"/>
      <w:r w:rsidR="00974BA1">
        <w:t xml:space="preserve"> poderá, a seu critério, efetuar a </w:t>
      </w:r>
      <w:r w:rsidR="004E0CC8">
        <w:t>Declaração de Comercialidade</w:t>
      </w:r>
      <w:bookmarkEnd w:id="436"/>
      <w:r w:rsidR="00974BA1">
        <w:t xml:space="preserve"> da </w:t>
      </w:r>
      <w:r w:rsidR="00FC7503">
        <w:t>Descoberta</w:t>
      </w:r>
      <w:bookmarkEnd w:id="434"/>
      <w:bookmarkEnd w:id="437"/>
      <w:r w:rsidR="002918FE">
        <w:t>.</w:t>
      </w:r>
    </w:p>
    <w:p w:rsidR="001E1C16" w:rsidRPr="00345793" w:rsidRDefault="00CC4FBF" w:rsidP="006759F8">
      <w:pPr>
        <w:pStyle w:val="Contrato-Clausula-Nvel3-1dezena"/>
      </w:pPr>
      <w:r>
        <w:t xml:space="preserve">Caso ainda não tenha sido apresentado à ANP, o </w:t>
      </w:r>
      <w:r w:rsidR="00B439E5">
        <w:t xml:space="preserve">Relatório Final de Avaliação de </w:t>
      </w:r>
      <w:r w:rsidR="00FC7503">
        <w:t>Descoberta</w:t>
      </w:r>
      <w:r>
        <w:t xml:space="preserve"> deverá acompanhar a </w:t>
      </w:r>
      <w:r w:rsidR="004E0CC8">
        <w:t>Declaração de Comercialidade</w:t>
      </w:r>
      <w:r>
        <w:t>.</w:t>
      </w:r>
    </w:p>
    <w:p w:rsidR="00AE1C89" w:rsidRDefault="00E90A85" w:rsidP="006759F8">
      <w:pPr>
        <w:pStyle w:val="Contrato-Clausula-Nvel3-1dezena"/>
      </w:pPr>
      <w:r>
        <w:t>A</w:t>
      </w:r>
      <w:r w:rsidR="00AE1C89">
        <w:t xml:space="preserve"> Declaração de Comercialidade somente terá efetividade após a aprovação do Relatório Final de Avaliação de Descoberta</w:t>
      </w:r>
      <w:r w:rsidR="006D6C24">
        <w:t xml:space="preserve"> pela ANP.</w:t>
      </w:r>
    </w:p>
    <w:p w:rsidR="00386F70" w:rsidRDefault="00386F70">
      <w:pPr>
        <w:pStyle w:val="Contrato-Clausula-Nvel2-1dezena"/>
      </w:pPr>
      <w:r>
        <w:t>A não apresentação da Declaração de Comercialidade em tempo hábil por parte do Concessionário implica</w:t>
      </w:r>
      <w:r w:rsidR="00750B73">
        <w:t>rá</w:t>
      </w:r>
      <w:r>
        <w:t xml:space="preserve"> a extinção de pleno direito do Contrato em relação à respectiva área retida para Avaliação de Descoberta.</w:t>
      </w:r>
    </w:p>
    <w:p w:rsidR="00386F70" w:rsidRDefault="00750B73">
      <w:pPr>
        <w:pStyle w:val="Contrato-Clausula-Nvel2-1dezena"/>
      </w:pPr>
      <w:r>
        <w:lastRenderedPageBreak/>
        <w:t>A apresentação de uma ou mais Declarações de Comercialidade não eximirá o Concessionário do cumprimento do Programa Exploratório Mínimo.</w:t>
      </w:r>
    </w:p>
    <w:p w:rsidR="00081FEF" w:rsidRPr="00345793" w:rsidRDefault="00081FEF" w:rsidP="00381359">
      <w:pPr>
        <w:pStyle w:val="Contrato-Normal"/>
      </w:pPr>
    </w:p>
    <w:p w:rsidR="00D9090D" w:rsidRPr="00381359" w:rsidRDefault="00D9090D" w:rsidP="00D035BE">
      <w:pPr>
        <w:pStyle w:val="Contrato-Clausula-Subtitulo"/>
      </w:pPr>
      <w:bookmarkStart w:id="438" w:name="_Toc329621152"/>
      <w:bookmarkStart w:id="439" w:name="_Toc425775401"/>
      <w:bookmarkStart w:id="440" w:name="_Toc421863405"/>
      <w:bookmarkStart w:id="441" w:name="_Toc434933236"/>
      <w:bookmarkStart w:id="442" w:name="_Toc434942577"/>
      <w:bookmarkStart w:id="443" w:name="_Toc435440004"/>
      <w:bookmarkStart w:id="444" w:name="_Toc36214960"/>
      <w:r w:rsidRPr="00381359">
        <w:t>Postergação da Declaração de Comercialidade</w:t>
      </w:r>
      <w:bookmarkEnd w:id="438"/>
      <w:bookmarkEnd w:id="439"/>
      <w:bookmarkEnd w:id="440"/>
      <w:bookmarkEnd w:id="441"/>
      <w:bookmarkEnd w:id="442"/>
      <w:bookmarkEnd w:id="443"/>
      <w:bookmarkEnd w:id="444"/>
    </w:p>
    <w:p w:rsidR="00D9090D" w:rsidRPr="00345793" w:rsidRDefault="00D9090D">
      <w:pPr>
        <w:pStyle w:val="Contrato-Clausula-Nvel2-1dezena"/>
      </w:pPr>
      <w:bookmarkStart w:id="445" w:name="_Ref343762546"/>
      <w:r>
        <w:t xml:space="preserve">Caso </w:t>
      </w:r>
      <w:r w:rsidR="009E33FC">
        <w:t>a principal acumulação de hidrocarboneto</w:t>
      </w:r>
      <w:r>
        <w:t xml:space="preserve"> </w:t>
      </w:r>
      <w:r w:rsidR="009E33FC">
        <w:t xml:space="preserve">descoberto e avaliado em uma </w:t>
      </w:r>
      <w:r w:rsidR="00587CA7">
        <w:t>Área de Concessão</w:t>
      </w:r>
      <w:r>
        <w:t xml:space="preserve"> seja </w:t>
      </w:r>
      <w:r w:rsidR="00374762">
        <w:t xml:space="preserve">de </w:t>
      </w:r>
      <w:r w:rsidR="00F456A5">
        <w:t>Gás Natural</w:t>
      </w:r>
      <w:r>
        <w:t xml:space="preserve">, o </w:t>
      </w:r>
      <w:r w:rsidR="00F769F8">
        <w:t>Concessionário</w:t>
      </w:r>
      <w:r>
        <w:t xml:space="preserve"> poderá solicitar à ANP autorização para postergar a </w:t>
      </w:r>
      <w:r w:rsidR="004E0CC8">
        <w:t>Declaração de Comercialidade</w:t>
      </w:r>
      <w:r>
        <w:t xml:space="preserve"> em até 5 (cinco) anos, nas seguintes hipóteses:</w:t>
      </w:r>
      <w:bookmarkEnd w:id="445"/>
    </w:p>
    <w:p w:rsidR="00D9090D" w:rsidRPr="00345793" w:rsidRDefault="00AB04BC" w:rsidP="0001488C">
      <w:pPr>
        <w:pStyle w:val="Contrato-Alnea"/>
        <w:numPr>
          <w:ilvl w:val="0"/>
          <w:numId w:val="38"/>
        </w:numPr>
        <w:ind w:left="709" w:hanging="283"/>
      </w:pPr>
      <w:r>
        <w:t>i</w:t>
      </w:r>
      <w:r w:rsidRPr="00345793">
        <w:t xml:space="preserve">nexistência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rsidR="00D9090D" w:rsidRPr="00345793" w:rsidRDefault="00AB04BC" w:rsidP="0001488C">
      <w:pPr>
        <w:pStyle w:val="Contrato-Alnea"/>
        <w:numPr>
          <w:ilvl w:val="0"/>
          <w:numId w:val="38"/>
        </w:numPr>
        <w:ind w:left="709" w:hanging="283"/>
      </w:pPr>
      <w:r>
        <w:t>i</w:t>
      </w:r>
      <w:r w:rsidRPr="00345793">
        <w:t xml:space="preserve">nexistência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p>
    <w:p w:rsidR="00D9090D" w:rsidRPr="00345793" w:rsidRDefault="00D9090D">
      <w:pPr>
        <w:pStyle w:val="Contrato-Clausula-Nvel2-1dezena"/>
      </w:pPr>
      <w:bookmarkStart w:id="446" w:name="_Ref343762554"/>
      <w:r>
        <w:t xml:space="preserve">Caso </w:t>
      </w:r>
      <w:r w:rsidR="00E179B4">
        <w:t xml:space="preserve">a principal acumulação de hidrocarboneto descoberto e avaliado em uma </w:t>
      </w:r>
      <w:r w:rsidR="00587CA7">
        <w:t>Área de Concessão</w:t>
      </w:r>
      <w:r>
        <w:t xml:space="preserve"> seja </w:t>
      </w:r>
      <w:r w:rsidR="00374762">
        <w:t xml:space="preserve">de </w:t>
      </w:r>
      <w:r w:rsidR="006558C5">
        <w:t>Petróleo</w:t>
      </w:r>
      <w:r>
        <w:t xml:space="preserve">, o </w:t>
      </w:r>
      <w:r w:rsidR="00630263">
        <w:t>Concessionário</w:t>
      </w:r>
      <w:r>
        <w:t xml:space="preserve"> poderá solicitar à ANP autorização para postergar a </w:t>
      </w:r>
      <w:r w:rsidR="004E0CC8">
        <w:t>Declaração de Comercialidade</w:t>
      </w:r>
      <w:r>
        <w:t xml:space="preserve"> em até 5 (cinco) anos, nas seguintes hipóteses:</w:t>
      </w:r>
      <w:bookmarkEnd w:id="446"/>
    </w:p>
    <w:p w:rsidR="00D9090D" w:rsidRPr="00381359" w:rsidRDefault="00AB04BC" w:rsidP="0001488C">
      <w:pPr>
        <w:pStyle w:val="Contrato-Alnea"/>
        <w:numPr>
          <w:ilvl w:val="0"/>
          <w:numId w:val="39"/>
        </w:numPr>
        <w:ind w:left="709" w:hanging="283"/>
      </w:pPr>
      <w:r w:rsidRPr="00381359">
        <w:t>i</w:t>
      </w:r>
      <w:r w:rsidR="00D9090D" w:rsidRPr="00381359">
        <w:t xml:space="preserve">nexistência de tecnologia para </w:t>
      </w:r>
      <w:r w:rsidR="00C95141" w:rsidRPr="00381359">
        <w:t>Produção</w:t>
      </w:r>
      <w:r w:rsidR="00951DA3" w:rsidRPr="00381359">
        <w:t>, escoamento</w:t>
      </w:r>
      <w:r w:rsidR="00D9090D" w:rsidRPr="00381359">
        <w:t xml:space="preserve"> ou </w:t>
      </w:r>
      <w:r w:rsidR="00F1399E">
        <w:t>R</w:t>
      </w:r>
      <w:r w:rsidR="000B346C" w:rsidRPr="00381359">
        <w:t>efino</w:t>
      </w:r>
      <w:r w:rsidR="00D9090D" w:rsidRPr="00381359">
        <w:t xml:space="preserve"> com expectativa de seu surgimento em prazo inferior a 5 (cinco) anos</w:t>
      </w:r>
      <w:r w:rsidR="00292E4C">
        <w:t>;</w:t>
      </w:r>
    </w:p>
    <w:p w:rsidR="00D9090D" w:rsidRPr="00381359" w:rsidRDefault="00AB04BC" w:rsidP="0001488C">
      <w:pPr>
        <w:pStyle w:val="Contrato-Alnea"/>
        <w:numPr>
          <w:ilvl w:val="0"/>
          <w:numId w:val="39"/>
        </w:numPr>
        <w:ind w:left="709" w:hanging="283"/>
      </w:pPr>
      <w:r w:rsidRPr="00381359">
        <w:t xml:space="preserve">o </w:t>
      </w:r>
      <w:r w:rsidR="00D9090D" w:rsidRPr="00381359">
        <w:t xml:space="preserve">volume da </w:t>
      </w:r>
      <w:r w:rsidR="00FC7503" w:rsidRPr="00381359">
        <w:t>Descoberta</w:t>
      </w:r>
      <w:r w:rsidR="00D9090D" w:rsidRPr="00381359">
        <w:t xml:space="preserve"> seja tal que sua comercialidade dependa de </w:t>
      </w:r>
      <w:r w:rsidR="00FC7503" w:rsidRPr="00381359">
        <w:t>Descobertas</w:t>
      </w:r>
      <w:r w:rsidR="00D9090D" w:rsidRPr="00381359">
        <w:t xml:space="preserve"> adicionais a serem feitas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rsidR="001E1C16" w:rsidRPr="00345793" w:rsidRDefault="00441D4C">
      <w:pPr>
        <w:pStyle w:val="Contrato-Clausula-Nvel2-1dezena"/>
      </w:pPr>
      <w:r>
        <w:t xml:space="preserve">O </w:t>
      </w:r>
      <w:r w:rsidR="00503D67">
        <w:t xml:space="preserve">Concessionário </w:t>
      </w:r>
      <w:r w:rsidR="00A86948">
        <w:t xml:space="preserve">poderá </w:t>
      </w:r>
      <w:r w:rsidR="00503D67">
        <w:t xml:space="preserve">solicitar à ANP que o período para </w:t>
      </w:r>
      <w:r w:rsidR="00A86948">
        <w:t>a postergação da</w:t>
      </w:r>
      <w:r w:rsidR="00503D67">
        <w:t xml:space="preserve"> entrega da Declaração de Comercialidade estenda-se por</w:t>
      </w:r>
      <w:r w:rsidR="00F01B3E">
        <w:t xml:space="preserve"> até</w:t>
      </w:r>
      <w:r w:rsidR="00503D67">
        <w:t xml:space="preserve"> 5 (cinco) anos adicionais.</w:t>
      </w:r>
    </w:p>
    <w:p w:rsidR="00750B73" w:rsidRPr="005361EF" w:rsidRDefault="00750B73">
      <w:pPr>
        <w:pStyle w:val="Contrato-Clausula-Nvel2-1dezena"/>
      </w:pPr>
      <w:r>
        <w:t>A postergação do prazo para a entrega da Declaração de Comercialidade será aplicada exclusivamente à área anteriormente retida para Avaliação de Descoberta.</w:t>
      </w:r>
    </w:p>
    <w:p w:rsidR="00750B73" w:rsidRPr="005361EF" w:rsidRDefault="00750B73">
      <w:pPr>
        <w:pStyle w:val="Contrato-Clausula-Nvel2-1dezena"/>
      </w:pPr>
      <w:bookmarkStart w:id="447" w:name="_Ref348009399"/>
      <w:r>
        <w:t>Durante a postergação do prazo para entrega da Declaração de Comercialidade o Contrato será suspenso em relação à área anteriormente retida para a Avaliação de Descoberta.</w:t>
      </w:r>
      <w:bookmarkEnd w:id="447"/>
    </w:p>
    <w:p w:rsidR="001E1C16" w:rsidRPr="00345793" w:rsidRDefault="00D9090D">
      <w:pPr>
        <w:pStyle w:val="Contrato-Clausula-Nvel2-1dezena"/>
      </w:pPr>
      <w:r>
        <w:t>Caso a ANP</w:t>
      </w:r>
      <w:r w:rsidR="005E0E96">
        <w:t xml:space="preserve"> </w:t>
      </w:r>
      <w:r>
        <w:t xml:space="preserve">entenda </w:t>
      </w:r>
      <w:r w:rsidR="00E179B4">
        <w:t xml:space="preserve">superado </w:t>
      </w:r>
      <w:r w:rsidR="00E83B8A">
        <w:t>o</w:t>
      </w:r>
      <w:r>
        <w:t xml:space="preserve"> </w:t>
      </w:r>
      <w:r w:rsidR="00E179B4">
        <w:t>motivo que importou</w:t>
      </w:r>
      <w:r>
        <w:t xml:space="preserve"> a postergação </w:t>
      </w:r>
      <w:r w:rsidR="00E179B4">
        <w:t>de que tratam os parágrafos</w:t>
      </w:r>
      <w:r w:rsidR="00FA36A5">
        <w:t xml:space="preserve"> 8.4</w:t>
      </w:r>
      <w:r w:rsidR="005361EF">
        <w:t xml:space="preserve"> </w:t>
      </w:r>
      <w:r w:rsidR="00E179B4">
        <w:t>e</w:t>
      </w:r>
      <w:r w:rsidR="005361EF">
        <w:t xml:space="preserve"> 8.</w:t>
      </w:r>
      <w:r w:rsidR="00FA36A5">
        <w:t>5</w:t>
      </w:r>
      <w:r w:rsidR="00E179B4">
        <w:t xml:space="preserve">, </w:t>
      </w:r>
      <w:r w:rsidR="001E1C16">
        <w:t xml:space="preserve">notificará o </w:t>
      </w:r>
      <w:r w:rsidR="00F769F8">
        <w:t>Concessionário</w:t>
      </w:r>
      <w:r w:rsidR="005176C0">
        <w:t xml:space="preserve"> para apresentar, a seu critério, Declaração de Comercialidade</w:t>
      </w:r>
      <w:r w:rsidR="00E179B4">
        <w:t xml:space="preserve"> </w:t>
      </w:r>
      <w:r w:rsidR="005176C0">
        <w:t xml:space="preserve">no </w:t>
      </w:r>
      <w:r w:rsidR="00E179B4">
        <w:t>prazo de até 30 (trinta) dias</w:t>
      </w:r>
      <w:r w:rsidR="005176C0">
        <w:t>.</w:t>
      </w:r>
    </w:p>
    <w:p w:rsidR="00AA6A59" w:rsidRPr="00345793" w:rsidRDefault="00C84CF0" w:rsidP="006759F8">
      <w:pPr>
        <w:pStyle w:val="Contrato-Clausula-Nvel3-1dezena"/>
      </w:pPr>
      <w:r>
        <w:t xml:space="preserve">Caso decida apresentar Declaração de Comercialidade, </w:t>
      </w:r>
      <w:r w:rsidR="00AA6A59">
        <w:t xml:space="preserve">o Concessionário </w:t>
      </w:r>
      <w:r>
        <w:t xml:space="preserve">deverá </w:t>
      </w:r>
      <w:r w:rsidR="00AA6A59">
        <w:t>submeter um Plano de Desenvolvimento à aprovação da ANP</w:t>
      </w:r>
      <w:r w:rsidR="005176C0">
        <w:t xml:space="preserve"> no prazo máximo de 180 (cento e oitenta) dias contados da referida notificação</w:t>
      </w:r>
      <w:r w:rsidR="00AA6A59">
        <w:t>, não se aplicando o disposto no parágrafo</w:t>
      </w:r>
      <w:r w:rsidR="005361EF">
        <w:t xml:space="preserve"> </w:t>
      </w:r>
      <w:bookmarkEnd w:id="435"/>
      <w:r w:rsidR="0064445F">
        <w:t>10.1.</w:t>
      </w:r>
    </w:p>
    <w:p w:rsidR="008B761E" w:rsidRPr="00345793" w:rsidRDefault="008B761E" w:rsidP="005361EF">
      <w:pPr>
        <w:pStyle w:val="Contrato-Normal"/>
      </w:pPr>
    </w:p>
    <w:p w:rsidR="00C2057B" w:rsidRPr="00345793" w:rsidRDefault="00C2057B" w:rsidP="005361EF">
      <w:pPr>
        <w:pStyle w:val="Contrato-Normal"/>
      </w:pPr>
      <w:bookmarkStart w:id="448" w:name="_Hlt102303742"/>
      <w:bookmarkStart w:id="449" w:name="_Hlt113163499"/>
      <w:bookmarkStart w:id="450" w:name="_Hlt113177815"/>
      <w:bookmarkEnd w:id="448"/>
      <w:bookmarkEnd w:id="449"/>
      <w:bookmarkEnd w:id="450"/>
    </w:p>
    <w:p w:rsidR="00C2057B" w:rsidRDefault="00D9090D" w:rsidP="00F6358A">
      <w:pPr>
        <w:pStyle w:val="Contrato-Captulo"/>
      </w:pPr>
      <w:bookmarkStart w:id="451" w:name="_Hlt473459921"/>
      <w:bookmarkStart w:id="452" w:name="_Hlt9832090"/>
      <w:bookmarkStart w:id="453" w:name="_Hlt10967536"/>
      <w:bookmarkStart w:id="454" w:name="_Hlt7493260"/>
      <w:bookmarkStart w:id="455" w:name="_Toc425775404"/>
      <w:bookmarkStart w:id="456" w:name="_Toc421863408"/>
      <w:bookmarkStart w:id="457" w:name="_Toc434933239"/>
      <w:bookmarkStart w:id="458" w:name="_Toc434942580"/>
      <w:bookmarkStart w:id="459" w:name="_Toc435440007"/>
      <w:bookmarkStart w:id="460" w:name="_Toc36214961"/>
      <w:bookmarkEnd w:id="451"/>
      <w:bookmarkEnd w:id="452"/>
      <w:bookmarkEnd w:id="453"/>
      <w:bookmarkEnd w:id="454"/>
      <w:r w:rsidRPr="00345793">
        <w:lastRenderedPageBreak/>
        <w:t>desenvolvimento e produção</w:t>
      </w:r>
      <w:bookmarkEnd w:id="455"/>
      <w:bookmarkEnd w:id="456"/>
      <w:bookmarkEnd w:id="457"/>
      <w:bookmarkEnd w:id="458"/>
      <w:bookmarkEnd w:id="459"/>
      <w:bookmarkEnd w:id="460"/>
    </w:p>
    <w:p w:rsidR="005361EF" w:rsidRPr="005361EF" w:rsidRDefault="005361EF" w:rsidP="005361EF">
      <w:pPr>
        <w:pStyle w:val="Contrato-Normal"/>
      </w:pPr>
    </w:p>
    <w:p w:rsidR="00C2057B" w:rsidRPr="00AC7DC0" w:rsidRDefault="00AC7DC0" w:rsidP="00BA5615">
      <w:pPr>
        <w:pStyle w:val="Contrato-Clausula-Nvel1"/>
      </w:pPr>
      <w:bookmarkStart w:id="461" w:name="_Toc473903583"/>
      <w:bookmarkStart w:id="462" w:name="_Toc480774533"/>
      <w:bookmarkStart w:id="463" w:name="_Toc509834795"/>
      <w:bookmarkStart w:id="464" w:name="_Toc513615228"/>
      <w:bookmarkStart w:id="465" w:name="_Toc135207997"/>
      <w:bookmarkStart w:id="466" w:name="_Toc425775405"/>
      <w:bookmarkStart w:id="467" w:name="_Toc421863409"/>
      <w:bookmarkStart w:id="468" w:name="_Toc434942581"/>
      <w:bookmarkStart w:id="469" w:name="_Toc435440008"/>
      <w:bookmarkStart w:id="470" w:name="_Toc36214962"/>
      <w:r w:rsidRPr="00AC7DC0">
        <w:t xml:space="preserve">Cláusula </w:t>
      </w:r>
      <w:bookmarkStart w:id="471" w:name="_Toc476742685"/>
      <w:bookmarkEnd w:id="461"/>
      <w:bookmarkEnd w:id="462"/>
      <w:bookmarkEnd w:id="463"/>
      <w:bookmarkEnd w:id="464"/>
      <w:r w:rsidR="00F27D71">
        <w:t>Nona</w:t>
      </w:r>
      <w:r w:rsidRPr="00AC7DC0">
        <w:t xml:space="preserve"> </w:t>
      </w:r>
      <w:r w:rsidR="008B23A1" w:rsidRPr="00AC7DC0">
        <w:t>–</w:t>
      </w:r>
      <w:r w:rsidR="00DE2C2B" w:rsidRPr="00AC7DC0">
        <w:t xml:space="preserve"> </w:t>
      </w:r>
      <w:r w:rsidRPr="00AC7DC0">
        <w:t>fase</w:t>
      </w:r>
      <w:r w:rsidR="008B23A1" w:rsidRPr="00AC7DC0">
        <w:t xml:space="preserve"> </w:t>
      </w:r>
      <w:r w:rsidRPr="00AC7DC0">
        <w:t>de</w:t>
      </w:r>
      <w:r w:rsidR="008B23A1" w:rsidRPr="00AC7DC0">
        <w:t xml:space="preserve"> </w:t>
      </w:r>
      <w:r w:rsidRPr="00AC7DC0">
        <w:t>produção</w:t>
      </w:r>
      <w:bookmarkEnd w:id="465"/>
      <w:bookmarkEnd w:id="466"/>
      <w:bookmarkEnd w:id="467"/>
      <w:bookmarkEnd w:id="468"/>
      <w:bookmarkEnd w:id="469"/>
      <w:bookmarkEnd w:id="470"/>
      <w:bookmarkEnd w:id="471"/>
    </w:p>
    <w:p w:rsidR="00C2057B" w:rsidRPr="005361EF" w:rsidRDefault="00AD7CC8" w:rsidP="00D035BE">
      <w:pPr>
        <w:pStyle w:val="Contrato-Clausula-Subtitulo"/>
      </w:pPr>
      <w:bookmarkStart w:id="472" w:name="_Toc425775406"/>
      <w:bookmarkStart w:id="473" w:name="_Toc421863410"/>
      <w:bookmarkStart w:id="474" w:name="_Toc434933240"/>
      <w:bookmarkStart w:id="475" w:name="_Toc434942582"/>
      <w:bookmarkStart w:id="476" w:name="_Toc435440009"/>
      <w:bookmarkStart w:id="477" w:name="_Toc36214963"/>
      <w:r w:rsidRPr="005361EF">
        <w:t xml:space="preserve">Início e </w:t>
      </w:r>
      <w:bookmarkStart w:id="478" w:name="_Toc135207998"/>
      <w:r w:rsidR="00403BC8" w:rsidRPr="005361EF">
        <w:t>Duração</w:t>
      </w:r>
      <w:bookmarkEnd w:id="472"/>
      <w:bookmarkEnd w:id="473"/>
      <w:bookmarkEnd w:id="474"/>
      <w:bookmarkEnd w:id="475"/>
      <w:bookmarkEnd w:id="476"/>
      <w:bookmarkEnd w:id="477"/>
      <w:bookmarkEnd w:id="478"/>
    </w:p>
    <w:p w:rsidR="004E0ABA" w:rsidRPr="00345793" w:rsidRDefault="00403BC8">
      <w:pPr>
        <w:pStyle w:val="Contrato-Clausula-Nvel2-1dezena"/>
      </w:pPr>
      <w:bookmarkStart w:id="479" w:name="_Hlt102304183"/>
      <w:bookmarkStart w:id="480" w:name="_Hlt102380729"/>
      <w:bookmarkStart w:id="481" w:name="_Hlt102383346"/>
      <w:bookmarkStart w:id="482" w:name="_Hlt102384728"/>
      <w:bookmarkStart w:id="483" w:name="_Hlt102384739"/>
      <w:bookmarkStart w:id="484" w:name="_Hlt102454824"/>
      <w:bookmarkStart w:id="485" w:name="_Hlt102877847"/>
      <w:bookmarkStart w:id="486" w:name="_Hlt103511635"/>
      <w:bookmarkStart w:id="487" w:name="_Hlt103682335"/>
      <w:bookmarkStart w:id="488" w:name="_Hlt103682401"/>
      <w:bookmarkStart w:id="489" w:name="_Ref473081740"/>
      <w:bookmarkEnd w:id="479"/>
      <w:bookmarkEnd w:id="480"/>
      <w:bookmarkEnd w:id="481"/>
      <w:bookmarkEnd w:id="482"/>
      <w:bookmarkEnd w:id="483"/>
      <w:bookmarkEnd w:id="484"/>
      <w:bookmarkEnd w:id="485"/>
      <w:bookmarkEnd w:id="486"/>
      <w:bookmarkEnd w:id="487"/>
      <w:bookmarkEnd w:id="488"/>
      <w:r>
        <w:t xml:space="preserve">A </w:t>
      </w:r>
      <w:r w:rsidR="0033750D">
        <w:t>Fase de Produção</w:t>
      </w:r>
      <w:r>
        <w:t xml:space="preserve"> de cada </w:t>
      </w:r>
      <w:r w:rsidR="00BE6D74">
        <w:t>Área de Desenvolvimento</w:t>
      </w:r>
      <w:r w:rsidR="00513D05">
        <w:t xml:space="preserve"> </w:t>
      </w:r>
      <w:r w:rsidR="006C4BFB">
        <w:t xml:space="preserve">terá início </w:t>
      </w:r>
      <w:r>
        <w:t xml:space="preserve">na data da </w:t>
      </w:r>
      <w:r w:rsidR="00BF7A11">
        <w:t>apresentação</w:t>
      </w:r>
      <w:r>
        <w:t xml:space="preserve"> da </w:t>
      </w:r>
      <w:r w:rsidR="004E0CC8">
        <w:t>Declaração de Comercialidade</w:t>
      </w:r>
      <w:r>
        <w:t xml:space="preserve"> e terá a dur</w:t>
      </w:r>
      <w:r w:rsidR="0032321D">
        <w:t>ação de 27 (vinte e sete</w:t>
      </w:r>
      <w:bookmarkStart w:id="490" w:name="_Hlt103509132"/>
      <w:bookmarkEnd w:id="490"/>
      <w:r w:rsidR="0032321D">
        <w:t>) anos</w:t>
      </w:r>
      <w:r>
        <w:t>.</w:t>
      </w:r>
      <w:bookmarkStart w:id="491" w:name="_Hlt102884370"/>
      <w:bookmarkStart w:id="492" w:name="_Ref343727129"/>
      <w:bookmarkEnd w:id="489"/>
      <w:bookmarkEnd w:id="491"/>
    </w:p>
    <w:p w:rsidR="00C2057B" w:rsidRDefault="00AB24C5">
      <w:pPr>
        <w:pStyle w:val="Contrato-Clausula-Nvel2-1dezena"/>
      </w:pPr>
      <w:r>
        <w:t>A</w:t>
      </w:r>
      <w:r w:rsidR="00403BC8">
        <w:t xml:space="preserve">s </w:t>
      </w:r>
      <w:r w:rsidR="0021544C">
        <w:t xml:space="preserve">disposições desta </w:t>
      </w:r>
      <w:r w:rsidR="00B27826">
        <w:t>c</w:t>
      </w:r>
      <w:r w:rsidR="0021544C">
        <w:t>láusula referentes</w:t>
      </w:r>
      <w:r w:rsidR="00403BC8">
        <w:t xml:space="preserve"> </w:t>
      </w:r>
      <w:r w:rsidR="00084A78">
        <w:t xml:space="preserve">à </w:t>
      </w:r>
      <w:r w:rsidR="00403BC8">
        <w:t xml:space="preserve">prorrogação ou extinção deste </w:t>
      </w:r>
      <w:r w:rsidR="00F769F8">
        <w:t>Contrato</w:t>
      </w:r>
      <w:r w:rsidR="006C4BFB">
        <w:t xml:space="preserve"> </w:t>
      </w:r>
      <w:r w:rsidR="0021544C">
        <w:t>aplicam-se</w:t>
      </w:r>
      <w:r w:rsidR="006C4BFB">
        <w:t xml:space="preserve"> </w:t>
      </w:r>
      <w:r w:rsidR="00BE6D74">
        <w:t xml:space="preserve">a cada Área de </w:t>
      </w:r>
      <w:r w:rsidR="00057AC5">
        <w:t>Desenvolvimento ou Campo</w:t>
      </w:r>
      <w:r w:rsidR="005C171C">
        <w:t>,</w:t>
      </w:r>
      <w:r w:rsidR="00057AC5">
        <w:t xml:space="preserve"> </w:t>
      </w:r>
      <w:r w:rsidR="006C4BFB">
        <w:t>individualmente considerad</w:t>
      </w:r>
      <w:r w:rsidR="00057AC5">
        <w:t>os</w:t>
      </w:r>
      <w:r w:rsidR="00D43EBC">
        <w:t>.</w:t>
      </w:r>
      <w:bookmarkEnd w:id="492"/>
    </w:p>
    <w:p w:rsidR="00081FEF" w:rsidRPr="00345793" w:rsidRDefault="00081FEF" w:rsidP="001929B4">
      <w:pPr>
        <w:pStyle w:val="Contrato-Clausula-Subtitulo"/>
      </w:pPr>
    </w:p>
    <w:p w:rsidR="00C2057B" w:rsidRPr="005361EF" w:rsidRDefault="00C2057B" w:rsidP="00D035BE">
      <w:pPr>
        <w:pStyle w:val="Contrato-Clausula-Subtitulo"/>
      </w:pPr>
      <w:bookmarkStart w:id="493" w:name="_Toc135207999"/>
      <w:bookmarkStart w:id="494" w:name="_Toc425775407"/>
      <w:bookmarkStart w:id="495" w:name="_Toc421863411"/>
      <w:bookmarkStart w:id="496" w:name="_Toc434933241"/>
      <w:bookmarkStart w:id="497" w:name="_Toc434942583"/>
      <w:bookmarkStart w:id="498" w:name="_Toc435440010"/>
      <w:bookmarkStart w:id="499" w:name="_Toc36214964"/>
      <w:bookmarkStart w:id="500" w:name="_Hlk279658114"/>
      <w:r w:rsidRPr="005361EF">
        <w:t xml:space="preserve">Prorrogação </w:t>
      </w:r>
      <w:r w:rsidR="004E0ABA" w:rsidRPr="005361EF">
        <w:t xml:space="preserve">a pedido do </w:t>
      </w:r>
      <w:r w:rsidRPr="005361EF">
        <w:t>Concessionário</w:t>
      </w:r>
      <w:bookmarkEnd w:id="493"/>
      <w:bookmarkEnd w:id="494"/>
      <w:bookmarkEnd w:id="495"/>
      <w:bookmarkEnd w:id="496"/>
      <w:bookmarkEnd w:id="497"/>
      <w:bookmarkEnd w:id="498"/>
      <w:bookmarkEnd w:id="499"/>
    </w:p>
    <w:p w:rsidR="00C83E8C" w:rsidRPr="00345793" w:rsidRDefault="00403BC8" w:rsidP="006759F8">
      <w:pPr>
        <w:pStyle w:val="Contrato-Clausula-Nvel2-1dezena"/>
      </w:pPr>
      <w:bookmarkStart w:id="501" w:name="_Hlt102380745"/>
      <w:bookmarkStart w:id="502" w:name="_Hlt102882263"/>
      <w:bookmarkStart w:id="503" w:name="_Hlt103511620"/>
      <w:bookmarkStart w:id="504" w:name="_Ref473084030"/>
      <w:bookmarkEnd w:id="501"/>
      <w:bookmarkEnd w:id="502"/>
      <w:bookmarkEnd w:id="503"/>
      <w:r>
        <w:t xml:space="preserve">O </w:t>
      </w:r>
      <w:r w:rsidR="00F769F8">
        <w:t>Concessionário</w:t>
      </w:r>
      <w:r>
        <w:t xml:space="preserve"> poderá pleitear a prorrogação do prazo estabelecido no parágrafo</w:t>
      </w:r>
      <w:r w:rsidR="005361EF">
        <w:t xml:space="preserve"> 9</w:t>
      </w:r>
      <w:r w:rsidR="006C5924">
        <w:t>.1</w:t>
      </w:r>
      <w:r>
        <w:t>, devendo</w:t>
      </w:r>
      <w:r w:rsidR="00C83FC7">
        <w:t>,</w:t>
      </w:r>
      <w:r>
        <w:t xml:space="preserve"> para tanto</w:t>
      </w:r>
      <w:r w:rsidR="00C83FC7">
        <w:t>,</w:t>
      </w:r>
      <w:r>
        <w:t xml:space="preserve"> </w:t>
      </w:r>
      <w:r w:rsidR="003F560C">
        <w:t>apresentar</w:t>
      </w:r>
      <w:r>
        <w:t xml:space="preserve">, com antecedência mínima de </w:t>
      </w:r>
      <w:r w:rsidR="00D166CB">
        <w:t>24 (vinte e quatro) meses</w:t>
      </w:r>
      <w:r>
        <w:t xml:space="preserve"> do término desse prazo, solicitação à ANP, acompanhada de </w:t>
      </w:r>
      <w:bookmarkEnd w:id="504"/>
      <w:r w:rsidR="008135EF">
        <w:t xml:space="preserve">uma revisão do </w:t>
      </w:r>
      <w:r w:rsidR="000B346C">
        <w:t xml:space="preserve">Plano </w:t>
      </w:r>
      <w:r w:rsidR="006148B8">
        <w:t xml:space="preserve">de </w:t>
      </w:r>
      <w:r w:rsidR="000B346C">
        <w:t>Desenvolvimento</w:t>
      </w:r>
      <w:r>
        <w:t>.</w:t>
      </w:r>
      <w:bookmarkStart w:id="505" w:name="_Ref295248181"/>
      <w:bookmarkStart w:id="506" w:name="_Ref479745389"/>
    </w:p>
    <w:p w:rsidR="00081D07" w:rsidRPr="00345793" w:rsidRDefault="00403BC8" w:rsidP="006759F8">
      <w:pPr>
        <w:pStyle w:val="Contrato-Clausula-Nvel3-1dezena"/>
      </w:pPr>
      <w:r>
        <w:t>A ANP</w:t>
      </w:r>
      <w:r w:rsidR="00DC2D53">
        <w:t xml:space="preserve"> se manifestará sobre a solicitação de revisão do Plano de Desenvolvimento e de prorrogação da Fase de Produção em um </w:t>
      </w:r>
      <w:r w:rsidR="00A859E2">
        <w:t xml:space="preserve">prazo máximo de </w:t>
      </w:r>
      <w:r w:rsidR="00D166CB">
        <w:t>180 (cento e oitenta) dias</w:t>
      </w:r>
      <w:r w:rsidR="00DC2D53">
        <w:t xml:space="preserve">, podendo, justificadamente, recusar a proposta do </w:t>
      </w:r>
      <w:r w:rsidR="00F769F8">
        <w:t>Concessionário</w:t>
      </w:r>
      <w:r w:rsidR="00DC2D53">
        <w:t xml:space="preserve"> ou condicioná-la a modificações da revisão do </w:t>
      </w:r>
      <w:r w:rsidR="000B346C">
        <w:t xml:space="preserve">Plano </w:t>
      </w:r>
      <w:r w:rsidR="006148B8">
        <w:t xml:space="preserve">de </w:t>
      </w:r>
      <w:r w:rsidR="000B346C">
        <w:t>Desenvolvimento</w:t>
      </w:r>
      <w:r w:rsidR="00DC2D53">
        <w:t>.</w:t>
      </w:r>
      <w:bookmarkEnd w:id="505"/>
    </w:p>
    <w:p w:rsidR="00C83E8C" w:rsidRPr="00345793" w:rsidRDefault="00C83E8C" w:rsidP="005361EF">
      <w:pPr>
        <w:pStyle w:val="Contrato-Normal"/>
      </w:pPr>
    </w:p>
    <w:p w:rsidR="00C2057B" w:rsidRPr="005361EF" w:rsidRDefault="00403BC8" w:rsidP="00D035BE">
      <w:pPr>
        <w:pStyle w:val="Contrato-Clausula-Subtitulo"/>
      </w:pPr>
      <w:bookmarkStart w:id="507" w:name="_Toc135208000"/>
      <w:bookmarkStart w:id="508" w:name="_Toc425775408"/>
      <w:bookmarkStart w:id="509" w:name="_Toc421863412"/>
      <w:bookmarkStart w:id="510" w:name="_Toc434933242"/>
      <w:bookmarkStart w:id="511" w:name="_Toc434942584"/>
      <w:bookmarkStart w:id="512" w:name="_Toc435440011"/>
      <w:bookmarkStart w:id="513" w:name="_Toc36214965"/>
      <w:bookmarkEnd w:id="506"/>
      <w:r w:rsidRPr="005361EF">
        <w:t xml:space="preserve">Prorrogação </w:t>
      </w:r>
      <w:r w:rsidR="004E0ABA" w:rsidRPr="005361EF">
        <w:t>por determinação da</w:t>
      </w:r>
      <w:r w:rsidRPr="005361EF">
        <w:t xml:space="preserve"> ANP</w:t>
      </w:r>
      <w:bookmarkEnd w:id="507"/>
      <w:bookmarkEnd w:id="508"/>
      <w:bookmarkEnd w:id="509"/>
      <w:bookmarkEnd w:id="510"/>
      <w:bookmarkEnd w:id="511"/>
      <w:bookmarkEnd w:id="512"/>
      <w:bookmarkEnd w:id="513"/>
    </w:p>
    <w:p w:rsidR="00C83E8C" w:rsidRPr="00345793" w:rsidRDefault="00403BC8" w:rsidP="006759F8">
      <w:pPr>
        <w:pStyle w:val="Contrato-Clausula-Nvel2-1dezena"/>
      </w:pPr>
      <w:bookmarkStart w:id="514" w:name="_Hlt102380710"/>
      <w:bookmarkStart w:id="515" w:name="_Hlt102882276"/>
      <w:bookmarkStart w:id="516" w:name="_Ref295248029"/>
      <w:bookmarkStart w:id="517" w:name="_Ref473084040"/>
      <w:bookmarkEnd w:id="514"/>
      <w:bookmarkEnd w:id="515"/>
      <w:r>
        <w:t>A ANP poderá</w:t>
      </w:r>
      <w:r w:rsidR="00FF2A93">
        <w:t xml:space="preserve"> solicitar ao Concessionário que prossiga com a Operação do Campo</w:t>
      </w:r>
      <w:r>
        <w:t xml:space="preserve"> mediante notificação</w:t>
      </w:r>
      <w:r w:rsidR="004551FD">
        <w:t xml:space="preserve"> </w:t>
      </w:r>
      <w:r>
        <w:t xml:space="preserve">com antecedência mínima de </w:t>
      </w:r>
      <w:r w:rsidR="004B3F5F">
        <w:t>270</w:t>
      </w:r>
      <w:r w:rsidR="00D166CB">
        <w:t xml:space="preserve"> (</w:t>
      </w:r>
      <w:r w:rsidR="00121EE7">
        <w:t>duzentos e setenta</w:t>
      </w:r>
      <w:r w:rsidR="00D166CB">
        <w:t>) dias</w:t>
      </w:r>
      <w:r>
        <w:t xml:space="preserve"> do término </w:t>
      </w:r>
      <w:r w:rsidR="00A649E0">
        <w:t>previsto da Produção</w:t>
      </w:r>
      <w:r w:rsidR="00FF2A93">
        <w:t>.</w:t>
      </w:r>
      <w:bookmarkStart w:id="518" w:name="_Ref343733227"/>
      <w:bookmarkEnd w:id="516"/>
    </w:p>
    <w:p w:rsidR="00231041" w:rsidRDefault="001E7377">
      <w:pPr>
        <w:pStyle w:val="Contrato-Clausula-Nvel3-1dezena"/>
      </w:pPr>
      <w:r>
        <w:t>A solicitação da ANP somente poderá ser recusada mediante justificativa embasada, entre outras razões, na comprovada não economicidade.</w:t>
      </w:r>
      <w:bookmarkEnd w:id="517"/>
      <w:bookmarkEnd w:id="518"/>
    </w:p>
    <w:p w:rsidR="00231041" w:rsidRPr="00345793" w:rsidRDefault="00231041" w:rsidP="000F0B61">
      <w:pPr>
        <w:pStyle w:val="Contrato-Clausula-Nvel4"/>
        <w:ind w:left="1985"/>
      </w:pPr>
      <w:r>
        <w:t>Em caso de recusa do Concessionário, a ANP terá o prazo de 60 (</w:t>
      </w:r>
      <w:r w:rsidR="00FF2A93">
        <w:t>sessenta</w:t>
      </w:r>
      <w:r>
        <w:t xml:space="preserve">) dias contados do recebimento da justificativa para analisar os argumentos apresentados e deliberar sobre a questão. </w:t>
      </w:r>
    </w:p>
    <w:p w:rsidR="00C83E8C" w:rsidRPr="00345793" w:rsidRDefault="00E379DC" w:rsidP="00BA5615">
      <w:pPr>
        <w:pStyle w:val="Contrato-Clausula-Nvel3"/>
      </w:pPr>
      <w:r>
        <w:t xml:space="preserve">Transcorridos </w:t>
      </w:r>
      <w:r w:rsidR="00441D4C">
        <w:t>9</w:t>
      </w:r>
      <w:r w:rsidR="000E6765">
        <w:t xml:space="preserve">0 </w:t>
      </w:r>
      <w:r w:rsidR="00C83FC7">
        <w:t>(</w:t>
      </w:r>
      <w:r w:rsidR="00441D4C">
        <w:t>noventa</w:t>
      </w:r>
      <w:r w:rsidR="00C83FC7">
        <w:t>)</w:t>
      </w:r>
      <w:r>
        <w:t xml:space="preserve"> </w:t>
      </w:r>
      <w:r w:rsidR="000E6765">
        <w:t>dias</w:t>
      </w:r>
      <w:r>
        <w:t xml:space="preserve"> da proposta da ANP, a ausência de resposta do </w:t>
      </w:r>
      <w:r w:rsidR="00F769F8">
        <w:t>Concessionário</w:t>
      </w:r>
      <w:r>
        <w:t xml:space="preserve"> será considerada aceitaçã</w:t>
      </w:r>
      <w:r w:rsidR="00D166CB">
        <w:t>o</w:t>
      </w:r>
      <w:r>
        <w:t xml:space="preserve"> tácita</w:t>
      </w:r>
      <w:r w:rsidR="0030273F">
        <w:t>.</w:t>
      </w:r>
    </w:p>
    <w:p w:rsidR="008877E7" w:rsidRPr="00345793" w:rsidRDefault="008877E7" w:rsidP="00BA5615">
      <w:pPr>
        <w:pStyle w:val="Contrato-Clausula-Nvel3"/>
      </w:pPr>
      <w:r>
        <w:t xml:space="preserve">O </w:t>
      </w:r>
      <w:r w:rsidR="00F769F8">
        <w:t>Contrato</w:t>
      </w:r>
      <w:r>
        <w:t xml:space="preserve"> será prorrogado pelo tempo adicional</w:t>
      </w:r>
      <w:r w:rsidR="00C83E8C">
        <w:t xml:space="preserve"> indicado pela ANP</w:t>
      </w:r>
      <w:r>
        <w:t>.</w:t>
      </w:r>
    </w:p>
    <w:p w:rsidR="00410E6E" w:rsidRPr="00345793" w:rsidRDefault="00410E6E" w:rsidP="005361EF">
      <w:pPr>
        <w:pStyle w:val="Contrato-Normal"/>
      </w:pPr>
    </w:p>
    <w:p w:rsidR="00C2057B" w:rsidRPr="005361EF" w:rsidRDefault="00403BC8" w:rsidP="00D035BE">
      <w:pPr>
        <w:pStyle w:val="Contrato-Clausula-Subtitulo"/>
      </w:pPr>
      <w:bookmarkStart w:id="519" w:name="_Toc135208001"/>
      <w:bookmarkStart w:id="520" w:name="_Toc425775409"/>
      <w:bookmarkStart w:id="521" w:name="_Toc421863413"/>
      <w:bookmarkStart w:id="522" w:name="_Toc434933243"/>
      <w:bookmarkStart w:id="523" w:name="_Toc434942585"/>
      <w:bookmarkStart w:id="524" w:name="_Toc435440012"/>
      <w:bookmarkStart w:id="525" w:name="_Toc36214966"/>
      <w:r w:rsidRPr="005361EF">
        <w:t>Consequência da Prorrogação</w:t>
      </w:r>
      <w:bookmarkEnd w:id="519"/>
      <w:bookmarkEnd w:id="520"/>
      <w:bookmarkEnd w:id="521"/>
      <w:bookmarkEnd w:id="522"/>
      <w:bookmarkEnd w:id="523"/>
      <w:bookmarkEnd w:id="524"/>
      <w:bookmarkEnd w:id="525"/>
    </w:p>
    <w:p w:rsidR="00C83E8C" w:rsidRPr="00345793" w:rsidRDefault="00403BC8" w:rsidP="006759F8">
      <w:pPr>
        <w:pStyle w:val="Contrato-Clausula-Nvel2-1dezena"/>
      </w:pPr>
      <w:bookmarkStart w:id="526" w:name="_Ref346439100"/>
      <w:r>
        <w:t xml:space="preserve">Ocorrendo a prorrogação da </w:t>
      </w:r>
      <w:r w:rsidR="0033750D">
        <w:t>Fase de Produção</w:t>
      </w:r>
      <w:r>
        <w:t xml:space="preserve">, nos termos dos parágrafos </w:t>
      </w:r>
      <w:r w:rsidR="00A369E0">
        <w:t>9.</w:t>
      </w:r>
      <w:r w:rsidR="008D386B">
        <w:t>3</w:t>
      </w:r>
      <w:r w:rsidR="00A369E0">
        <w:t xml:space="preserve"> ou 9.</w:t>
      </w:r>
      <w:r w:rsidR="008D386B">
        <w:t>4</w:t>
      </w:r>
      <w:r>
        <w:t xml:space="preserve">, continuarão as </w:t>
      </w:r>
      <w:r w:rsidR="00781614">
        <w:t>Partes</w:t>
      </w:r>
      <w:r>
        <w:t xml:space="preserve"> obrigadas pelos exatos termos e condições deste </w:t>
      </w:r>
      <w:r w:rsidR="00F769F8">
        <w:t>Contrato</w:t>
      </w:r>
      <w:r>
        <w:t xml:space="preserve">, </w:t>
      </w:r>
      <w:r>
        <w:lastRenderedPageBreak/>
        <w:t>exceção feita exclusivamente às eventuais modificações acordadas em função e para os propósitos de tal prorrogação.</w:t>
      </w:r>
      <w:bookmarkEnd w:id="526"/>
    </w:p>
    <w:p w:rsidR="00C2057B" w:rsidRDefault="002D3EF1" w:rsidP="006759F8">
      <w:pPr>
        <w:pStyle w:val="Contrato-Clausula-Nvel3-1dezena"/>
      </w:pPr>
      <w:r>
        <w:t xml:space="preserve">Ao final da </w:t>
      </w:r>
      <w:r w:rsidR="0033750D">
        <w:t>Fase de Produção</w:t>
      </w:r>
      <w:r>
        <w:t xml:space="preserve">, serão aplicáveis, </w:t>
      </w:r>
      <w:r w:rsidR="000C6981">
        <w:t>no que couber</w:t>
      </w:r>
      <w:r>
        <w:t xml:space="preserve">, os parágrafos </w:t>
      </w:r>
      <w:r w:rsidR="00A369E0">
        <w:t>9.</w:t>
      </w:r>
      <w:r w:rsidR="008D386B">
        <w:t>3</w:t>
      </w:r>
      <w:r w:rsidR="00A369E0">
        <w:t xml:space="preserve"> ou 9.</w:t>
      </w:r>
      <w:r w:rsidR="008D386B">
        <w:t>4</w:t>
      </w:r>
      <w:r>
        <w:t>, para efeitos de uma eventual nova prorrogação.</w:t>
      </w:r>
    </w:p>
    <w:p w:rsidR="00CC0F9E" w:rsidRPr="00345793" w:rsidRDefault="00CC0F9E" w:rsidP="005361EF">
      <w:pPr>
        <w:pStyle w:val="Contrato-Normal"/>
      </w:pPr>
    </w:p>
    <w:p w:rsidR="00C2057B" w:rsidRPr="005361EF" w:rsidRDefault="00403BC8" w:rsidP="00D035BE">
      <w:pPr>
        <w:pStyle w:val="Contrato-Clausula-Subtitulo"/>
      </w:pPr>
      <w:bookmarkStart w:id="527" w:name="_Toc135208002"/>
      <w:bookmarkStart w:id="528" w:name="_Toc425775410"/>
      <w:bookmarkStart w:id="529" w:name="_Toc421863414"/>
      <w:bookmarkStart w:id="530" w:name="_Toc434933244"/>
      <w:bookmarkStart w:id="531" w:name="_Toc434942586"/>
      <w:bookmarkStart w:id="532" w:name="_Toc435440013"/>
      <w:bookmarkStart w:id="533" w:name="_Toc36214967"/>
      <w:bookmarkEnd w:id="500"/>
      <w:r w:rsidRPr="005361EF">
        <w:t>Resilição</w:t>
      </w:r>
      <w:bookmarkEnd w:id="527"/>
      <w:bookmarkEnd w:id="528"/>
      <w:bookmarkEnd w:id="529"/>
      <w:bookmarkEnd w:id="530"/>
      <w:bookmarkEnd w:id="531"/>
      <w:bookmarkEnd w:id="532"/>
      <w:bookmarkEnd w:id="533"/>
    </w:p>
    <w:p w:rsidR="008426AA" w:rsidRPr="008426AA" w:rsidRDefault="00403BC8" w:rsidP="006759F8">
      <w:pPr>
        <w:pStyle w:val="Contrato-Clausula-Nvel2-1dezena"/>
      </w:pPr>
      <w:bookmarkStart w:id="534" w:name="_Hlt102380713"/>
      <w:bookmarkStart w:id="535" w:name="_Hlt102384885"/>
      <w:bookmarkStart w:id="536" w:name="_Hlt102454862"/>
      <w:bookmarkStart w:id="537" w:name="_Hlt102455837"/>
      <w:bookmarkStart w:id="538" w:name="_Hlt102877815"/>
      <w:bookmarkStart w:id="539" w:name="_Hlt103511642"/>
      <w:bookmarkStart w:id="540" w:name="_Hlt112645171"/>
      <w:bookmarkStart w:id="541" w:name="_Hlt112645583"/>
      <w:bookmarkStart w:id="542" w:name="_Hlt112816780"/>
      <w:bookmarkStart w:id="543" w:name="_Hlt113176193"/>
      <w:bookmarkStart w:id="544" w:name="_Ref343770604"/>
      <w:bookmarkStart w:id="545" w:name="_Ref473086481"/>
      <w:bookmarkStart w:id="546" w:name="_Ref479746432"/>
      <w:bookmarkStart w:id="547" w:name="_Ref2758527"/>
      <w:bookmarkEnd w:id="534"/>
      <w:bookmarkEnd w:id="535"/>
      <w:bookmarkEnd w:id="536"/>
      <w:bookmarkEnd w:id="537"/>
      <w:bookmarkEnd w:id="538"/>
      <w:bookmarkEnd w:id="539"/>
      <w:bookmarkEnd w:id="540"/>
      <w:bookmarkEnd w:id="541"/>
      <w:bookmarkEnd w:id="542"/>
      <w:bookmarkEnd w:id="543"/>
      <w:r>
        <w:t xml:space="preserve">A qualquer tempo </w:t>
      </w:r>
      <w:r w:rsidR="004B3F5F">
        <w:t>d</w:t>
      </w:r>
      <w:r>
        <w:t xml:space="preserve">urante a </w:t>
      </w:r>
      <w:r w:rsidR="0033750D">
        <w:t>Fase de Produção</w:t>
      </w:r>
      <w:r w:rsidR="00C83FC7">
        <w:t>,</w:t>
      </w:r>
      <w:r>
        <w:t xml:space="preserve"> o </w:t>
      </w:r>
      <w:r w:rsidR="00F769F8">
        <w:t>Concessionário</w:t>
      </w:r>
      <w:r>
        <w:t xml:space="preserve"> poderá</w:t>
      </w:r>
      <w:r w:rsidR="000F7296">
        <w:t xml:space="preserve"> solicitar a</w:t>
      </w:r>
      <w:r>
        <w:t xml:space="preserve"> resili</w:t>
      </w:r>
      <w:r w:rsidR="000F7296">
        <w:t>ção</w:t>
      </w:r>
      <w:r>
        <w:t xml:space="preserve"> </w:t>
      </w:r>
      <w:r w:rsidR="000F7296">
        <w:t>d</w:t>
      </w:r>
      <w:r>
        <w:t xml:space="preserve">este </w:t>
      </w:r>
      <w:r w:rsidR="00F769F8">
        <w:t>Contrato</w:t>
      </w:r>
      <w:r w:rsidR="003071FE">
        <w:t>, total ou parcialmente</w:t>
      </w:r>
      <w:r>
        <w:t xml:space="preserve">, </w:t>
      </w:r>
      <w:r w:rsidR="008B0DD2">
        <w:t>com antecedência mínima de 180</w:t>
      </w:r>
      <w:r w:rsidR="00FA36A5">
        <w:t xml:space="preserve"> (cento e oitenta)</w:t>
      </w:r>
      <w:r w:rsidR="008B0DD2">
        <w:t xml:space="preserve"> dias contados da data pretendida para a resilição do Contrato</w:t>
      </w:r>
      <w:r w:rsidR="008426AA">
        <w:t xml:space="preserve">, a qual deverá ser aprovada previamente pela ANP. </w:t>
      </w:r>
    </w:p>
    <w:p w:rsidR="00C83E8C" w:rsidRPr="00345793" w:rsidRDefault="008426AA">
      <w:pPr>
        <w:pStyle w:val="Contrato-Clausula-Nvel3-1dezena"/>
      </w:pPr>
      <w:r>
        <w:t xml:space="preserve">A ANP terá o prazo de 90 (noventa) dias, contados da data de recebimento da solicitação de resilição, para analisar o pedido. </w:t>
      </w:r>
      <w:bookmarkEnd w:id="544"/>
      <w:bookmarkEnd w:id="545"/>
      <w:bookmarkEnd w:id="546"/>
      <w:bookmarkEnd w:id="547"/>
    </w:p>
    <w:p w:rsidR="00C2057B" w:rsidRDefault="00B507DE">
      <w:pPr>
        <w:pStyle w:val="Contrato-Clausula-Nvel3-1dezena"/>
      </w:pPr>
      <w:r>
        <w:t>Até a efetiva resilição contratual</w:t>
      </w:r>
      <w:r w:rsidR="00FF2A93">
        <w:t>,</w:t>
      </w:r>
      <w:r>
        <w:t xml:space="preserve"> o Concessionário não poderá interromper ou suspender a Produção comprometida nos Programas de Produção do(s) Campo(s) ou Área(s) de Desenvolvimento em questão</w:t>
      </w:r>
      <w:r w:rsidR="004E0ABA">
        <w:t>, a menos que autorizado pela ANP</w:t>
      </w:r>
      <w:r>
        <w:t>.</w:t>
      </w:r>
    </w:p>
    <w:p w:rsidR="00CD0729" w:rsidRPr="00345793" w:rsidRDefault="00CD0729">
      <w:pPr>
        <w:pStyle w:val="Contrato-Clausula-Nvel3-1dezena"/>
      </w:pPr>
      <w:r>
        <w:t xml:space="preserve">A resilição do Contrato não exime o Concessionário da responsabilidade prevista no parágrafo </w:t>
      </w:r>
      <w:r w:rsidR="001837EA">
        <w:t>21</w:t>
      </w:r>
      <w:r>
        <w:t>.8</w:t>
      </w:r>
      <w:r w:rsidR="00B27826">
        <w:t>.</w:t>
      </w:r>
    </w:p>
    <w:p w:rsidR="00C83E8C" w:rsidRPr="00345793" w:rsidRDefault="00C83E8C" w:rsidP="005361EF">
      <w:pPr>
        <w:pStyle w:val="Contrato-Normal"/>
      </w:pPr>
    </w:p>
    <w:p w:rsidR="00C2057B" w:rsidRPr="005361EF" w:rsidRDefault="00403BC8" w:rsidP="00D035BE">
      <w:pPr>
        <w:pStyle w:val="Contrato-Clausula-Subtitulo"/>
      </w:pPr>
      <w:bookmarkStart w:id="548" w:name="_Toc135208003"/>
      <w:bookmarkStart w:id="549" w:name="_Toc425775411"/>
      <w:bookmarkStart w:id="550" w:name="_Toc421863415"/>
      <w:bookmarkStart w:id="551" w:name="_Toc434933245"/>
      <w:bookmarkStart w:id="552" w:name="_Toc434942587"/>
      <w:bookmarkStart w:id="553" w:name="_Toc435440014"/>
      <w:bookmarkStart w:id="554" w:name="_Toc36214968"/>
      <w:r w:rsidRPr="005361EF">
        <w:t>Devolução do Campo</w:t>
      </w:r>
      <w:bookmarkEnd w:id="548"/>
      <w:bookmarkEnd w:id="549"/>
      <w:bookmarkEnd w:id="550"/>
      <w:bookmarkEnd w:id="551"/>
      <w:bookmarkEnd w:id="552"/>
      <w:bookmarkEnd w:id="553"/>
      <w:bookmarkEnd w:id="554"/>
    </w:p>
    <w:p w:rsidR="00C83E8C" w:rsidRPr="00345793" w:rsidRDefault="00A649E0">
      <w:pPr>
        <w:pStyle w:val="Contrato-Clausula-Nvel2-1dezena"/>
      </w:pPr>
      <w:bookmarkStart w:id="555" w:name="_Hlt102303749"/>
      <w:bookmarkStart w:id="556" w:name="_Hlt113163502"/>
      <w:bookmarkStart w:id="557" w:name="_Hlt113177818"/>
      <w:bookmarkStart w:id="558" w:name="_Ref295239401"/>
      <w:bookmarkStart w:id="559" w:name="_Ref473082049"/>
      <w:bookmarkEnd w:id="555"/>
      <w:bookmarkEnd w:id="556"/>
      <w:bookmarkEnd w:id="557"/>
      <w:r>
        <w:t>O</w:t>
      </w:r>
      <w:r w:rsidR="00FF2A93">
        <w:t xml:space="preserve"> Campo deverá ser devolvido à ANP</w:t>
      </w:r>
      <w:r w:rsidR="00946057">
        <w:t xml:space="preserve"> ao término previsto da Produção</w:t>
      </w:r>
      <w:r w:rsidR="00FF2A93">
        <w:t>.</w:t>
      </w:r>
      <w:bookmarkEnd w:id="558"/>
      <w:r w:rsidR="00403BC8">
        <w:t xml:space="preserve"> </w:t>
      </w:r>
    </w:p>
    <w:p w:rsidR="00C83E8C" w:rsidRPr="00345793" w:rsidRDefault="00743EC7">
      <w:pPr>
        <w:pStyle w:val="Contrato-Clausula-Nvel2-1dezena"/>
      </w:pPr>
      <w:r>
        <w:t>A seu critério, a</w:t>
      </w:r>
      <w:r w:rsidR="00403BC8">
        <w:t xml:space="preserve"> ANP poderá adotar as medidas </w:t>
      </w:r>
      <w:r>
        <w:t xml:space="preserve">necessárias </w:t>
      </w:r>
      <w:r w:rsidR="00403BC8">
        <w:t xml:space="preserve">para </w:t>
      </w:r>
      <w:r>
        <w:t xml:space="preserve">o prosseguimento da </w:t>
      </w:r>
      <w:r w:rsidR="00EB6A7B">
        <w:t>Operação</w:t>
      </w:r>
      <w:r w:rsidR="00403BC8">
        <w:t xml:space="preserve"> do </w:t>
      </w:r>
      <w:r w:rsidR="00F769F8">
        <w:t>Campo</w:t>
      </w:r>
      <w:r w:rsidR="00403BC8">
        <w:t xml:space="preserve">, </w:t>
      </w:r>
      <w:r>
        <w:t xml:space="preserve">podendo, </w:t>
      </w:r>
      <w:r w:rsidR="00403BC8">
        <w:t>inclusive</w:t>
      </w:r>
      <w:r>
        <w:t>,</w:t>
      </w:r>
      <w:r w:rsidR="00403BC8">
        <w:t xml:space="preserve"> promover </w:t>
      </w:r>
      <w:r>
        <w:t>nova contratação</w:t>
      </w:r>
      <w:r w:rsidR="00CB26AD">
        <w:t>.</w:t>
      </w:r>
      <w:r w:rsidR="00403BC8">
        <w:t xml:space="preserve"> </w:t>
      </w:r>
    </w:p>
    <w:p w:rsidR="00C83E8C" w:rsidRPr="00CC0F9E" w:rsidRDefault="009345BE" w:rsidP="006759F8">
      <w:pPr>
        <w:pStyle w:val="Contrato-Clausula-Nvel3-1dezena"/>
      </w:pPr>
      <w:r>
        <w:t xml:space="preserve">O </w:t>
      </w:r>
      <w:r w:rsidR="00F769F8">
        <w:t>Concessionário</w:t>
      </w:r>
      <w:r w:rsidR="00403BC8">
        <w:t xml:space="preserve"> envidará todos os esforços e adotará todas as providências cabíveis no sentido de</w:t>
      </w:r>
      <w:r w:rsidR="00B54DE7">
        <w:t xml:space="preserve"> </w:t>
      </w:r>
      <w:r w:rsidR="00403BC8">
        <w:t xml:space="preserve">transferir adequadamente as </w:t>
      </w:r>
      <w:r w:rsidR="00A106F4">
        <w:t>Operações</w:t>
      </w:r>
      <w:r w:rsidR="00403BC8">
        <w:t xml:space="preserve"> para </w:t>
      </w:r>
      <w:r>
        <w:t xml:space="preserve">o novo </w:t>
      </w:r>
      <w:r w:rsidR="004E7C37">
        <w:t>Concessionário</w:t>
      </w:r>
      <w:r w:rsidR="00403BC8">
        <w:t xml:space="preserve">, de modo a não prejudicar a administração e </w:t>
      </w:r>
      <w:r w:rsidR="00631528">
        <w:t xml:space="preserve">a </w:t>
      </w:r>
      <w:r w:rsidR="00C95141">
        <w:t>Produção</w:t>
      </w:r>
      <w:r w:rsidR="00403BC8">
        <w:t xml:space="preserve"> do </w:t>
      </w:r>
      <w:r w:rsidR="00F769F8">
        <w:t>Campo</w:t>
      </w:r>
      <w:r w:rsidR="00403BC8">
        <w:t xml:space="preserve">. </w:t>
      </w:r>
    </w:p>
    <w:p w:rsidR="00C83E8C" w:rsidRPr="00345793" w:rsidRDefault="009E515E" w:rsidP="006759F8">
      <w:pPr>
        <w:pStyle w:val="Contrato-Clausula-Nvel2-1dezena"/>
      </w:pPr>
      <w:bookmarkStart w:id="560" w:name="_Hlt102880478"/>
      <w:bookmarkStart w:id="561" w:name="_Hlt112646852"/>
      <w:bookmarkStart w:id="562" w:name="_Hlt112646923"/>
      <w:bookmarkStart w:id="563" w:name="_Ref295238178"/>
      <w:bookmarkStart w:id="564" w:name="_Ref480088170"/>
      <w:bookmarkEnd w:id="559"/>
      <w:bookmarkEnd w:id="560"/>
      <w:bookmarkEnd w:id="561"/>
      <w:bookmarkEnd w:id="562"/>
      <w:r>
        <w:t xml:space="preserve">O </w:t>
      </w:r>
      <w:r w:rsidR="00F769F8">
        <w:t>Concessionário</w:t>
      </w:r>
      <w:r w:rsidR="00403BC8">
        <w:t xml:space="preserve"> deverá submeter à ANP um </w:t>
      </w:r>
      <w:r w:rsidR="00EB6A7B">
        <w:t>Programa</w:t>
      </w:r>
      <w:r w:rsidR="00C95141">
        <w:t xml:space="preserve"> de Desativação das Instalações</w:t>
      </w:r>
      <w:r w:rsidR="007E255A">
        <w:t>.</w:t>
      </w:r>
      <w:bookmarkEnd w:id="563"/>
      <w:r w:rsidR="00403BC8">
        <w:t xml:space="preserve"> </w:t>
      </w:r>
    </w:p>
    <w:p w:rsidR="00C83E8C" w:rsidRDefault="00403BC8">
      <w:pPr>
        <w:pStyle w:val="Contrato-Clausula-Nvel3-1dezena"/>
      </w:pPr>
      <w:r>
        <w:t xml:space="preserve">O </w:t>
      </w:r>
      <w:r w:rsidR="00EB6A7B">
        <w:t>Programa</w:t>
      </w:r>
      <w:r w:rsidR="00C95141">
        <w:t xml:space="preserve"> de Desativação das Instalações</w:t>
      </w:r>
      <w:r>
        <w:t xml:space="preserve"> deverá cumprir estritamente a </w:t>
      </w:r>
      <w:r w:rsidR="00A106F4">
        <w:t>Legislação Aplicável</w:t>
      </w:r>
      <w:r>
        <w:t xml:space="preserve"> e estar de acordo com as </w:t>
      </w:r>
      <w:r w:rsidR="00A106F4">
        <w:t xml:space="preserve">Melhores Práticas da Indústria do </w:t>
      </w:r>
      <w:r w:rsidR="006558C5">
        <w:t>Petróleo</w:t>
      </w:r>
      <w:r>
        <w:t xml:space="preserve">, observando ainda o disposto na </w:t>
      </w:r>
      <w:r w:rsidR="005361EF">
        <w:t>Cláusula Vigésima</w:t>
      </w:r>
      <w:r w:rsidR="008D00B2">
        <w:t xml:space="preserve"> Primeira</w:t>
      </w:r>
      <w:r w:rsidR="005361EF">
        <w:t xml:space="preserve"> </w:t>
      </w:r>
      <w:r>
        <w:t xml:space="preserve">e </w:t>
      </w:r>
      <w:r w:rsidR="00631528">
        <w:t xml:space="preserve">as demais </w:t>
      </w:r>
      <w:r>
        <w:t xml:space="preserve">disposições pertinentes à reversão de bens </w:t>
      </w:r>
      <w:r w:rsidR="00B127B7">
        <w:t>previst</w:t>
      </w:r>
      <w:r w:rsidR="00C27246">
        <w:t>a</w:t>
      </w:r>
      <w:r w:rsidR="00B127B7">
        <w:t xml:space="preserve"> nos parágrafos </w:t>
      </w:r>
      <w:r w:rsidR="001837EA">
        <w:t>18</w:t>
      </w:r>
      <w:r w:rsidR="005361EF">
        <w:t xml:space="preserve">.6 e </w:t>
      </w:r>
      <w:r w:rsidR="001837EA">
        <w:t>18</w:t>
      </w:r>
      <w:r w:rsidR="005361EF">
        <w:t>.7</w:t>
      </w:r>
      <w:r>
        <w:t>.</w:t>
      </w:r>
      <w:bookmarkStart w:id="565" w:name="_Ref2759687"/>
      <w:bookmarkStart w:id="566" w:name="_Ref135047776"/>
      <w:bookmarkEnd w:id="564"/>
    </w:p>
    <w:p w:rsidR="007E255A" w:rsidRPr="00345793" w:rsidRDefault="007E255A">
      <w:pPr>
        <w:pStyle w:val="Contrato-Clausula-Nvel3-1dezena"/>
      </w:pPr>
      <w:r>
        <w:t xml:space="preserve">Na ausência de regulamentação específica, o prazo para apresentação do Programa de </w:t>
      </w:r>
      <w:r w:rsidR="00ED6A04">
        <w:t xml:space="preserve">Desativação das Instalações </w:t>
      </w:r>
      <w:r>
        <w:t xml:space="preserve">não </w:t>
      </w:r>
      <w:r w:rsidR="00ED6A04">
        <w:t xml:space="preserve">deve ser </w:t>
      </w:r>
      <w:r>
        <w:t xml:space="preserve">inferior a </w:t>
      </w:r>
      <w:r w:rsidR="007F147D">
        <w:t>2 (dois) anos</w:t>
      </w:r>
      <w:r>
        <w:t xml:space="preserve"> antes do término</w:t>
      </w:r>
      <w:r w:rsidR="00CF55AE">
        <w:t xml:space="preserve"> previsto</w:t>
      </w:r>
      <w:r>
        <w:t xml:space="preserve"> da Produção.</w:t>
      </w:r>
    </w:p>
    <w:p w:rsidR="00C83E8C" w:rsidRPr="00345793" w:rsidRDefault="00631528">
      <w:pPr>
        <w:pStyle w:val="Contrato-Clausula-Nvel3-1dezena"/>
      </w:pPr>
      <w:r>
        <w:t>Caso a</w:t>
      </w:r>
      <w:r w:rsidR="00403BC8">
        <w:t xml:space="preserve"> ANP </w:t>
      </w:r>
      <w:r>
        <w:t xml:space="preserve">solicite </w:t>
      </w:r>
      <w:r w:rsidR="005570F4">
        <w:t xml:space="preserve">informações complementares ou medidas adicionais, </w:t>
      </w:r>
      <w:r w:rsidR="00403BC8">
        <w:t xml:space="preserve">o </w:t>
      </w:r>
      <w:r w:rsidR="00F769F8">
        <w:t>Concessionário</w:t>
      </w:r>
      <w:r w:rsidR="00403BC8">
        <w:t xml:space="preserve"> terá 60 (sessenta) dias contados da data de recebimento da notificação para apresentá-las</w:t>
      </w:r>
      <w:r w:rsidR="005570F4">
        <w:t>.</w:t>
      </w:r>
    </w:p>
    <w:p w:rsidR="009E515E" w:rsidRDefault="009E515E">
      <w:pPr>
        <w:pStyle w:val="Contrato-Clausula-Nvel3-1dezena"/>
      </w:pPr>
      <w:r>
        <w:lastRenderedPageBreak/>
        <w:t>O início das atividades previstas no Programa de Desativação das Instalações somente poderá ocorrer após autorização expressa da ANP.</w:t>
      </w:r>
    </w:p>
    <w:p w:rsidR="00B0246D" w:rsidRPr="007053DA" w:rsidRDefault="00CD177A" w:rsidP="006759F8">
      <w:pPr>
        <w:pStyle w:val="Contrato-Clausula-Nvel3-1dezena"/>
      </w:pPr>
      <w:r>
        <w:t xml:space="preserve">O Contrato fica automaticamente prorrogado, </w:t>
      </w:r>
      <w:r w:rsidR="00B0246D">
        <w:t xml:space="preserve">nesta hipótese, pelo prazo </w:t>
      </w:r>
      <w:r w:rsidR="00E122D7">
        <w:t>necessário para a aprovação e implementação do Programa de Desativação das Instalações.</w:t>
      </w:r>
    </w:p>
    <w:p w:rsidR="00B0246D" w:rsidRPr="00345793" w:rsidRDefault="00E6079D" w:rsidP="00E6079D">
      <w:pPr>
        <w:pStyle w:val="Contrato-Clausula-Nvel2-1dezena"/>
      </w:pPr>
      <w:r>
        <w:t>No momento da aprovação do Programa de Desativação</w:t>
      </w:r>
      <w:r w:rsidR="004F1681">
        <w:t xml:space="preserve"> das Instalações,</w:t>
      </w:r>
      <w:r>
        <w:t xml:space="preserve"> a </w:t>
      </w:r>
      <w:r w:rsidR="00403BC8">
        <w:t>ANP poderá</w:t>
      </w:r>
      <w:r>
        <w:t xml:space="preserve"> indicar quais bens serão revertidos à União, nos termos da Legislação Aplicável</w:t>
      </w:r>
      <w:r w:rsidR="004F1681">
        <w:t>,</w:t>
      </w:r>
      <w:r>
        <w:t xml:space="preserve"> e</w:t>
      </w:r>
      <w:r w:rsidR="00403BC8">
        <w:t xml:space="preserve"> determinar que o </w:t>
      </w:r>
      <w:r w:rsidR="00F769F8">
        <w:t>Concessionário</w:t>
      </w:r>
      <w:r w:rsidR="00403BC8">
        <w:t xml:space="preserve"> não </w:t>
      </w:r>
      <w:r w:rsidR="000E1534">
        <w:t xml:space="preserve">proceda ao abandono permanente de </w:t>
      </w:r>
      <w:r w:rsidR="00403BC8">
        <w:t>determinados poços</w:t>
      </w:r>
      <w:r w:rsidR="00184A35">
        <w:t xml:space="preserve"> ou desative ou remova certas instalações e equip</w:t>
      </w:r>
      <w:r w:rsidR="00D87B84">
        <w:t>a</w:t>
      </w:r>
      <w:r w:rsidR="00184A35">
        <w:t>mentos</w:t>
      </w:r>
      <w:r w:rsidR="00766BAE">
        <w:t>, sem prejuízo de seu direito de devolver a área.</w:t>
      </w:r>
      <w:bookmarkEnd w:id="565"/>
    </w:p>
    <w:p w:rsidR="00C83E8C" w:rsidRPr="00345793" w:rsidRDefault="00403BC8" w:rsidP="006872A2">
      <w:pPr>
        <w:pStyle w:val="Contrato-Clausula-Nvel2-1dezena"/>
      </w:pPr>
      <w:bookmarkStart w:id="567" w:name="_Ref343763455"/>
      <w:bookmarkEnd w:id="566"/>
      <w:r>
        <w:t xml:space="preserve">A extinção deste </w:t>
      </w:r>
      <w:r w:rsidR="00F769F8">
        <w:t>Contrato</w:t>
      </w:r>
      <w:r>
        <w:t xml:space="preserve"> em determinada </w:t>
      </w:r>
      <w:r w:rsidR="00587CA7">
        <w:t>Área de Desenvolvimento</w:t>
      </w:r>
      <w:r>
        <w:t xml:space="preserve"> ou </w:t>
      </w:r>
      <w:r w:rsidR="00F769F8">
        <w:t>Campo</w:t>
      </w:r>
      <w:r>
        <w:t xml:space="preserve"> somente ocorrerá após o cumprimento </w:t>
      </w:r>
      <w:r w:rsidR="00C83E8C">
        <w:t xml:space="preserve">integral </w:t>
      </w:r>
      <w:r>
        <w:t xml:space="preserve">do respectivo </w:t>
      </w:r>
      <w:r w:rsidR="00EB6A7B">
        <w:t>Programa</w:t>
      </w:r>
      <w:r w:rsidR="00C95141">
        <w:t xml:space="preserve"> de Desativação das Instalações</w:t>
      </w:r>
      <w:r w:rsidR="00E45A5D">
        <w:t xml:space="preserve"> e da</w:t>
      </w:r>
      <w:r>
        <w:t xml:space="preserve"> aprova</w:t>
      </w:r>
      <w:r w:rsidR="00E45A5D">
        <w:t>ção</w:t>
      </w:r>
      <w:r>
        <w:t xml:space="preserve"> pela ANP</w:t>
      </w:r>
      <w:r w:rsidR="00E45A5D">
        <w:t xml:space="preserve"> do Relatório Final de Desativação das Instalações</w:t>
      </w:r>
      <w:r>
        <w:t xml:space="preserve">, com a imediata devolução da área correspondente, observado o disposto nos parágrafos </w:t>
      </w:r>
      <w:bookmarkEnd w:id="567"/>
      <w:r w:rsidR="00097903">
        <w:t>3.3</w:t>
      </w:r>
      <w:r w:rsidR="00837D02">
        <w:t xml:space="preserve"> e</w:t>
      </w:r>
      <w:r w:rsidR="00097903">
        <w:t xml:space="preserve"> 3.4</w:t>
      </w:r>
      <w:r w:rsidR="00837D02">
        <w:t>.</w:t>
      </w:r>
    </w:p>
    <w:p w:rsidR="00C2057B" w:rsidRPr="00345793" w:rsidRDefault="006D466F" w:rsidP="006872A2">
      <w:pPr>
        <w:pStyle w:val="Contrato-Clausula-Nvel3-1dezena"/>
      </w:pPr>
      <w:r>
        <w:t xml:space="preserve">Não caberá ao </w:t>
      </w:r>
      <w:r w:rsidR="00F769F8">
        <w:t>Concessionário</w:t>
      </w:r>
      <w:r>
        <w:t xml:space="preserve"> qualquer </w:t>
      </w:r>
      <w:r w:rsidR="00231DFF">
        <w:t xml:space="preserve">ressarcimento </w:t>
      </w:r>
      <w:r>
        <w:t>pelos investimentos realizados.</w:t>
      </w:r>
    </w:p>
    <w:p w:rsidR="00E043E7" w:rsidRPr="00345793" w:rsidRDefault="00E043E7" w:rsidP="00097903">
      <w:pPr>
        <w:pStyle w:val="Contrato-Normal"/>
      </w:pPr>
    </w:p>
    <w:p w:rsidR="00C2057B" w:rsidRPr="00AC7DC0" w:rsidRDefault="00AC7DC0" w:rsidP="00BA5615">
      <w:pPr>
        <w:pStyle w:val="Contrato-Clausula-Nvel1"/>
      </w:pPr>
      <w:bookmarkStart w:id="568" w:name="_Hlt102296646"/>
      <w:bookmarkStart w:id="569" w:name="_Hlt102878398"/>
      <w:bookmarkStart w:id="570" w:name="_Hlt112645354"/>
      <w:bookmarkStart w:id="571" w:name="_Hlt112646455"/>
      <w:bookmarkStart w:id="572" w:name="_Hlt112646461"/>
      <w:bookmarkStart w:id="573" w:name="_Hlt112816759"/>
      <w:bookmarkStart w:id="574" w:name="_Ref473110689"/>
      <w:bookmarkStart w:id="575" w:name="_Toc473903585"/>
      <w:bookmarkStart w:id="576" w:name="_Toc480774541"/>
      <w:bookmarkStart w:id="577" w:name="_Toc509834803"/>
      <w:bookmarkStart w:id="578" w:name="_Toc513615236"/>
      <w:bookmarkStart w:id="579" w:name="_Toc135208004"/>
      <w:bookmarkStart w:id="580" w:name="_Toc425775412"/>
      <w:bookmarkStart w:id="581" w:name="_Toc421863416"/>
      <w:bookmarkStart w:id="582" w:name="_Toc434942588"/>
      <w:bookmarkStart w:id="583" w:name="_Toc435440015"/>
      <w:bookmarkStart w:id="584" w:name="_Toc36214969"/>
      <w:bookmarkEnd w:id="568"/>
      <w:bookmarkEnd w:id="569"/>
      <w:bookmarkEnd w:id="570"/>
      <w:bookmarkEnd w:id="571"/>
      <w:bookmarkEnd w:id="572"/>
      <w:bookmarkEnd w:id="573"/>
      <w:r w:rsidRPr="00AC7DC0">
        <w:t xml:space="preserve">Cláusula </w:t>
      </w:r>
      <w:bookmarkStart w:id="585" w:name="_Toc473903586"/>
      <w:bookmarkStart w:id="586" w:name="_Toc476656804"/>
      <w:bookmarkStart w:id="587" w:name="_Toc476742693"/>
      <w:bookmarkEnd w:id="574"/>
      <w:bookmarkEnd w:id="575"/>
      <w:bookmarkEnd w:id="576"/>
      <w:bookmarkEnd w:id="577"/>
      <w:bookmarkEnd w:id="578"/>
      <w:r w:rsidR="00F27D71">
        <w:t>Décima</w:t>
      </w:r>
      <w:r w:rsidR="002C3AB6" w:rsidRPr="00AC7DC0">
        <w:t xml:space="preserve"> - </w:t>
      </w:r>
      <w:bookmarkStart w:id="588" w:name="_Hlt112577168"/>
      <w:r w:rsidRPr="00AC7DC0">
        <w:t xml:space="preserve">plano de </w:t>
      </w:r>
      <w:bookmarkEnd w:id="579"/>
      <w:bookmarkEnd w:id="588"/>
      <w:r w:rsidRPr="00AC7DC0">
        <w:t>desenvolvimento</w:t>
      </w:r>
      <w:bookmarkEnd w:id="580"/>
      <w:bookmarkEnd w:id="581"/>
      <w:bookmarkEnd w:id="582"/>
      <w:bookmarkEnd w:id="583"/>
      <w:bookmarkEnd w:id="584"/>
      <w:bookmarkEnd w:id="585"/>
      <w:bookmarkEnd w:id="586"/>
      <w:bookmarkEnd w:id="587"/>
    </w:p>
    <w:p w:rsidR="00C2057B" w:rsidRPr="00CC0224" w:rsidRDefault="00C2057B" w:rsidP="00D90937">
      <w:pPr>
        <w:pStyle w:val="Contrato-Clausula-Subtitulo"/>
      </w:pPr>
      <w:bookmarkStart w:id="589" w:name="_Hlt101772293"/>
      <w:bookmarkStart w:id="590" w:name="_Hlt102303726"/>
      <w:bookmarkStart w:id="591" w:name="_Hlt102307934"/>
      <w:bookmarkStart w:id="592" w:name="_Hlt102379232"/>
      <w:bookmarkStart w:id="593" w:name="_Hlt102819061"/>
      <w:bookmarkStart w:id="594" w:name="_Hlt102829316"/>
      <w:bookmarkStart w:id="595" w:name="_Hlt102882152"/>
      <w:bookmarkStart w:id="596" w:name="_Hlt102883175"/>
      <w:bookmarkStart w:id="597" w:name="_Hlt102883204"/>
      <w:bookmarkStart w:id="598" w:name="_Hlt102883334"/>
      <w:bookmarkStart w:id="599" w:name="_Hlt102883481"/>
      <w:bookmarkStart w:id="600" w:name="_Hlt102883492"/>
      <w:bookmarkStart w:id="601" w:name="_Hlt102885357"/>
      <w:bookmarkStart w:id="602" w:name="_Hlt102885468"/>
      <w:bookmarkStart w:id="603" w:name="_Hlt102885497"/>
      <w:bookmarkStart w:id="604" w:name="_Hlt102885562"/>
      <w:bookmarkStart w:id="605" w:name="_Hlt102892471"/>
      <w:bookmarkStart w:id="606" w:name="_Hlt102892474"/>
      <w:bookmarkStart w:id="607" w:name="_Hlt102892599"/>
      <w:bookmarkStart w:id="608" w:name="_Hlt102892607"/>
      <w:bookmarkStart w:id="609" w:name="_Toc425775414"/>
      <w:bookmarkStart w:id="610" w:name="_Toc421863418"/>
      <w:bookmarkStart w:id="611" w:name="_Toc434933247"/>
      <w:bookmarkStart w:id="612" w:name="_Toc434942590"/>
      <w:bookmarkStart w:id="613" w:name="_Toc435440017"/>
      <w:bookmarkStart w:id="614" w:name="_Toc36214970"/>
      <w:bookmarkStart w:id="615" w:name="_Ref102819023"/>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4762D8">
        <w:t>Prazos</w:t>
      </w:r>
      <w:bookmarkEnd w:id="609"/>
      <w:bookmarkEnd w:id="610"/>
      <w:bookmarkEnd w:id="611"/>
      <w:bookmarkEnd w:id="612"/>
      <w:bookmarkEnd w:id="613"/>
      <w:bookmarkEnd w:id="614"/>
    </w:p>
    <w:p w:rsidR="00C83E8C" w:rsidRPr="00345793" w:rsidRDefault="00226EEF" w:rsidP="00A820BF">
      <w:pPr>
        <w:pStyle w:val="Contrato-Clausula-Nvel2-1dezena"/>
      </w:pPr>
      <w:r w:rsidRPr="00345793">
        <w:t xml:space="preserve">O </w:t>
      </w:r>
      <w:r w:rsidR="00416985">
        <w:t xml:space="preserve">Concessionário deverá apresentar o </w:t>
      </w:r>
      <w:r w:rsidR="000B346C" w:rsidRPr="00345793">
        <w:t>Plano</w:t>
      </w:r>
      <w:r w:rsidR="006148B8" w:rsidRPr="00345793">
        <w:t xml:space="preserve"> de</w:t>
      </w:r>
      <w:r w:rsidR="000B346C" w:rsidRPr="00345793">
        <w:t xml:space="preserve"> Desenvolvimento</w:t>
      </w:r>
      <w:r w:rsidRPr="00345793">
        <w:t xml:space="preserve"> à ANP </w:t>
      </w:r>
      <w:r w:rsidR="00416985">
        <w:t>n</w:t>
      </w:r>
      <w:r w:rsidRPr="00345793">
        <w:t xml:space="preserve">o prazo de 180 (cento e oitenta) dias contados </w:t>
      </w:r>
      <w:r w:rsidR="003312E5" w:rsidRPr="00F93433">
        <w:t>d</w:t>
      </w:r>
      <w:r w:rsidR="003312E5">
        <w:t xml:space="preserve">a apresentação da Declaração de Comercialidade ou </w:t>
      </w:r>
      <w:r w:rsidR="00F93433" w:rsidRPr="00F93433">
        <w:t>do recebimento d</w:t>
      </w:r>
      <w:r w:rsidR="002918FE">
        <w:t>a</w:t>
      </w:r>
      <w:r w:rsidR="00F93433" w:rsidRPr="00F93433">
        <w:t xml:space="preserve"> comunicação d</w:t>
      </w:r>
      <w:r w:rsidR="002918FE">
        <w:t>e</w:t>
      </w:r>
      <w:r w:rsidR="00F93433" w:rsidRPr="00F93433">
        <w:t xml:space="preserve"> aprovação do Relatório Final de Avaliação de Descoberta</w:t>
      </w:r>
      <w:r w:rsidR="003312E5">
        <w:t>, o que ocorrer por último</w:t>
      </w:r>
      <w:r w:rsidR="00EA39AE" w:rsidRPr="00345793">
        <w:t>.</w:t>
      </w:r>
      <w:bookmarkStart w:id="616" w:name="_Ref348009261"/>
    </w:p>
    <w:p w:rsidR="00C2057B" w:rsidRPr="00345793" w:rsidRDefault="00226EEF" w:rsidP="00A820BF">
      <w:pPr>
        <w:pStyle w:val="Contrato-Clausula-Nvel3-1dezena"/>
      </w:pPr>
      <w:r w:rsidRPr="00345793">
        <w:t xml:space="preserve">Caso a </w:t>
      </w:r>
      <w:r w:rsidR="004E0CC8" w:rsidRPr="00345793">
        <w:t>Declaração de Comercialidade</w:t>
      </w:r>
      <w:r w:rsidRPr="00345793">
        <w:t xml:space="preserve"> seja postergada</w:t>
      </w:r>
      <w:r w:rsidR="00AA6A59" w:rsidRPr="00345793">
        <w:t xml:space="preserve"> nos termos dos parágrafos </w:t>
      </w:r>
      <w:r w:rsidR="004762D8">
        <w:t>8.</w:t>
      </w:r>
      <w:r w:rsidR="00FA36A5">
        <w:t>4</w:t>
      </w:r>
      <w:r w:rsidR="00AA6A59" w:rsidRPr="00345793">
        <w:t xml:space="preserve"> e</w:t>
      </w:r>
      <w:r w:rsidR="004762D8">
        <w:t xml:space="preserve"> 8.</w:t>
      </w:r>
      <w:r w:rsidR="00FA36A5">
        <w:t>5</w:t>
      </w:r>
      <w:r w:rsidRPr="00345793">
        <w:t xml:space="preserve">, o </w:t>
      </w:r>
      <w:r w:rsidR="000B346C" w:rsidRPr="00345793">
        <w:t>Plano</w:t>
      </w:r>
      <w:r w:rsidR="006148B8" w:rsidRPr="00345793">
        <w:t xml:space="preserve"> de</w:t>
      </w:r>
      <w:r w:rsidR="000B346C" w:rsidRPr="00345793">
        <w:t xml:space="preserve"> Desenvolvimento</w:t>
      </w:r>
      <w:r w:rsidRPr="00345793">
        <w:t xml:space="preserve"> deverá ser apresentado na data da </w:t>
      </w:r>
      <w:r w:rsidR="004E0CC8" w:rsidRPr="00345793">
        <w:t>Declaração de Comercialidade</w:t>
      </w:r>
      <w:r w:rsidRPr="00345793">
        <w:t>.</w:t>
      </w:r>
      <w:bookmarkEnd w:id="616"/>
    </w:p>
    <w:p w:rsidR="00F85014" w:rsidRPr="00345793" w:rsidRDefault="00F85014" w:rsidP="00A820BF">
      <w:pPr>
        <w:pStyle w:val="Contrato-Clausula-Nvel2-1dezena"/>
      </w:pPr>
      <w:r w:rsidRPr="00345793">
        <w:t>A entrega intempestiva do Plano de Desenvolvimento sujeita</w:t>
      </w:r>
      <w:r w:rsidR="008E636C">
        <w:t>rá</w:t>
      </w:r>
      <w:r w:rsidRPr="00345793">
        <w:t xml:space="preserve"> o Concessionário à aplicação das sanções previstas na Cláusula Vigésima </w:t>
      </w:r>
      <w:r w:rsidR="008D00B2">
        <w:t>Nona</w:t>
      </w:r>
      <w:r w:rsidR="008D00B2" w:rsidRPr="00345793">
        <w:t xml:space="preserve"> </w:t>
      </w:r>
      <w:r w:rsidRPr="00345793">
        <w:t>e na Legislação Aplicável.</w:t>
      </w:r>
    </w:p>
    <w:p w:rsidR="00C9389E" w:rsidRDefault="008E636C" w:rsidP="00B420AE">
      <w:pPr>
        <w:pStyle w:val="Contrato-Clausula-Nvel2-1dezena"/>
      </w:pPr>
      <w:r w:rsidRPr="00345793">
        <w:t xml:space="preserve">Constatada a não entrega do Plano de Desenvolvimento no prazo estabelecido, a ANP notificará o Concessionário para que o apresente </w:t>
      </w:r>
      <w:r>
        <w:t>no</w:t>
      </w:r>
      <w:r w:rsidRPr="00345793">
        <w:t xml:space="preserve"> prazo máximo de </w:t>
      </w:r>
      <w:r w:rsidR="009E52DD">
        <w:t>30 (trinta)</w:t>
      </w:r>
      <w:r w:rsidRPr="00345793">
        <w:t xml:space="preserve"> dias, findo o qual se extinguirá de pleno direito o Contrato em relação à respectiva Área de Desenvolvimento.</w:t>
      </w:r>
    </w:p>
    <w:p w:rsidR="00F85014" w:rsidRPr="00345793" w:rsidRDefault="00F85014" w:rsidP="004762D8">
      <w:pPr>
        <w:pStyle w:val="Contrato-Normal"/>
      </w:pPr>
    </w:p>
    <w:p w:rsidR="00C2057B" w:rsidRPr="004762D8" w:rsidRDefault="00403BC8" w:rsidP="00D035BE">
      <w:pPr>
        <w:pStyle w:val="Contrato-Clausula-Subtitulo"/>
      </w:pPr>
      <w:bookmarkStart w:id="617" w:name="_Toc425775415"/>
      <w:bookmarkStart w:id="618" w:name="_Toc421863419"/>
      <w:bookmarkStart w:id="619" w:name="_Toc434933248"/>
      <w:bookmarkStart w:id="620" w:name="_Toc434942591"/>
      <w:bookmarkStart w:id="621" w:name="_Toc435440018"/>
      <w:bookmarkStart w:id="622" w:name="_Toc36214971"/>
      <w:r w:rsidRPr="004762D8">
        <w:t>Área de Desenvolvimento</w:t>
      </w:r>
      <w:bookmarkEnd w:id="617"/>
      <w:bookmarkEnd w:id="618"/>
      <w:bookmarkEnd w:id="619"/>
      <w:bookmarkEnd w:id="620"/>
      <w:bookmarkEnd w:id="621"/>
      <w:bookmarkEnd w:id="622"/>
    </w:p>
    <w:p w:rsidR="00C83E8C" w:rsidRPr="00345793" w:rsidRDefault="003A22A1" w:rsidP="004F0CD1">
      <w:pPr>
        <w:pStyle w:val="Contrato-Clausula-Nvel2-1dezena"/>
      </w:pPr>
      <w:bookmarkStart w:id="623"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rsidR="00C83E8C" w:rsidRPr="00345793" w:rsidRDefault="00EA5012" w:rsidP="00A820BF">
      <w:pPr>
        <w:pStyle w:val="Contrato-Clausula-Nvel3-1dezena"/>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624" w:name="_Hlt102470895"/>
      <w:r w:rsidR="00A106F4" w:rsidRPr="00345793">
        <w:t xml:space="preserve">Práticas </w:t>
      </w:r>
      <w:bookmarkEnd w:id="624"/>
      <w:r w:rsidR="00A106F4" w:rsidRPr="00345793">
        <w:t xml:space="preserve">da Indústria do </w:t>
      </w:r>
      <w:r w:rsidR="006558C5" w:rsidRPr="00345793">
        <w:t>Petróleo</w:t>
      </w:r>
      <w:r w:rsidR="003A22A1" w:rsidRPr="00345793">
        <w:t>.</w:t>
      </w:r>
      <w:bookmarkStart w:id="625" w:name="_Hlt103515911"/>
      <w:bookmarkStart w:id="626" w:name="_Hlt102470933"/>
      <w:bookmarkStart w:id="627" w:name="_Hlt112576833"/>
      <w:bookmarkStart w:id="628" w:name="_Ref102470921"/>
      <w:bookmarkEnd w:id="615"/>
      <w:bookmarkEnd w:id="625"/>
      <w:bookmarkEnd w:id="626"/>
      <w:bookmarkEnd w:id="627"/>
    </w:p>
    <w:p w:rsidR="00C2057B" w:rsidRPr="00345793" w:rsidRDefault="006D14D6" w:rsidP="00A820BF">
      <w:pPr>
        <w:pStyle w:val="Contrato-Clausula-Nvel3-1dezena"/>
      </w:pPr>
      <w:r w:rsidRPr="00345793">
        <w:lastRenderedPageBreak/>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rsidR="00350777" w:rsidRPr="00345793" w:rsidRDefault="00A30557" w:rsidP="00356D75">
      <w:pPr>
        <w:pStyle w:val="Contrato-Alnea"/>
        <w:numPr>
          <w:ilvl w:val="0"/>
          <w:numId w:val="41"/>
        </w:numPr>
        <w:ind w:left="1560" w:hanging="284"/>
      </w:pPr>
      <w:r>
        <w:t>s</w:t>
      </w:r>
      <w:r w:rsidRPr="00345793">
        <w:t xml:space="preserve">eja </w:t>
      </w:r>
      <w:r w:rsidR="006D14D6" w:rsidRPr="00345793">
        <w:t xml:space="preserve">constatado que uma ou mais </w:t>
      </w:r>
      <w:r w:rsidR="00461AC9" w:rsidRPr="00345793">
        <w:t>Jazida</w:t>
      </w:r>
      <w:r w:rsidR="00EB6A7B" w:rsidRPr="00345793">
        <w:t>s</w:t>
      </w:r>
      <w:r w:rsidR="006D14D6" w:rsidRPr="00345793">
        <w:t xml:space="preserve"> extrapol</w:t>
      </w:r>
      <w:r w:rsidR="002918FE">
        <w:t>a</w:t>
      </w:r>
      <w:r w:rsidR="006D14D6" w:rsidRPr="00345793">
        <w:t xml:space="preserve">m a </w:t>
      </w:r>
      <w:r w:rsidR="00587CA7" w:rsidRPr="00345793">
        <w:t>Área de Desenvolvimento</w:t>
      </w:r>
      <w:r>
        <w:t>; e</w:t>
      </w:r>
    </w:p>
    <w:p w:rsidR="00350777" w:rsidRPr="00345793" w:rsidRDefault="00A30557" w:rsidP="00356D75">
      <w:pPr>
        <w:pStyle w:val="Contrato-Alnea"/>
        <w:numPr>
          <w:ilvl w:val="0"/>
          <w:numId w:val="41"/>
        </w:numPr>
        <w:ind w:left="1560" w:hanging="284"/>
      </w:pPr>
      <w:r>
        <w:t>a</w:t>
      </w:r>
      <w:r w:rsidRPr="00345793">
        <w:t xml:space="preserve">s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628"/>
      <w:r w:rsidR="00F769F8" w:rsidRPr="00345793">
        <w:t>Contrato</w:t>
      </w:r>
      <w:r w:rsidR="006D14D6" w:rsidRPr="00345793">
        <w:t>.</w:t>
      </w:r>
    </w:p>
    <w:p w:rsidR="00C83E8C" w:rsidRPr="00345793" w:rsidRDefault="00200FAB" w:rsidP="00A820BF">
      <w:pPr>
        <w:pStyle w:val="Contrato-Clausula-Nvel2-1dezena"/>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Pr="00345793">
        <w:t xml:space="preserve"> aprovado pela ANP.</w:t>
      </w:r>
    </w:p>
    <w:p w:rsidR="00C2057B" w:rsidRPr="00345793" w:rsidRDefault="00200FAB" w:rsidP="00A820BF">
      <w:pPr>
        <w:pStyle w:val="Contrato-Clausula-Nvel3-1dezena"/>
      </w:pPr>
      <w:r w:rsidRPr="00345793">
        <w:t xml:space="preserve">Caso a </w:t>
      </w:r>
      <w:r w:rsidR="00587CA7" w:rsidRPr="00345793">
        <w:t>Área de Desenvolvimento</w:t>
      </w:r>
      <w:r w:rsidRPr="00345793">
        <w:t xml:space="preserve"> seja diferente daquela constante do </w:t>
      </w:r>
      <w:r w:rsidR="00CA3FBD" w:rsidRPr="00345793">
        <w:t>Relatório</w:t>
      </w:r>
      <w:r w:rsidR="00B439E5" w:rsidRPr="00345793">
        <w:t xml:space="preserve"> Final de Avaliação de </w:t>
      </w:r>
      <w:r w:rsidR="00FC7503" w:rsidRPr="00345793">
        <w:t>Descoberta</w:t>
      </w:r>
      <w:r w:rsidRPr="00345793">
        <w:t xml:space="preserve">, o </w:t>
      </w:r>
      <w:r w:rsidR="00F769F8" w:rsidRPr="00345793">
        <w:t>Concessionário</w:t>
      </w:r>
      <w:r w:rsidRPr="00345793">
        <w:t xml:space="preserve"> deverá adequá-la nos termos do parágrafo</w:t>
      </w:r>
      <w:r w:rsidR="004762D8">
        <w:t xml:space="preserve"> 10.7</w:t>
      </w:r>
      <w:r w:rsidR="008C1D83" w:rsidRPr="00345793">
        <w:t>.</w:t>
      </w:r>
    </w:p>
    <w:p w:rsidR="00C83E8C" w:rsidRPr="00345793" w:rsidRDefault="005841C4" w:rsidP="00A820BF">
      <w:pPr>
        <w:pStyle w:val="Contrato-Clausula-Nvel2-1dezena"/>
      </w:pPr>
      <w:bookmarkStart w:id="629" w:name="_Ref473082058"/>
      <w:bookmarkEnd w:id="623"/>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629"/>
    </w:p>
    <w:p w:rsidR="00C83E8C" w:rsidRPr="00345793" w:rsidRDefault="00D124E7" w:rsidP="00A820BF">
      <w:pPr>
        <w:pStyle w:val="Contrato-Clausula-Nvel3-1dezena"/>
      </w:pPr>
      <w:r w:rsidRPr="00345793">
        <w:t>O Concessionário deve</w:t>
      </w:r>
      <w:r w:rsidR="000A1280">
        <w:t>rá</w:t>
      </w:r>
      <w:r w:rsidRPr="00345793">
        <w:t xml:space="preserve"> devolver imediatamente à ANP as parcelas restantes, observado o disposto nos parágrafos </w:t>
      </w:r>
      <w:r w:rsidR="004762D8">
        <w:t>3.4</w:t>
      </w:r>
      <w:r w:rsidR="00CD177A" w:rsidRPr="00345793">
        <w:t xml:space="preserve"> </w:t>
      </w:r>
      <w:r w:rsidR="00255F3E" w:rsidRPr="00345793">
        <w:t>e</w:t>
      </w:r>
      <w:r w:rsidR="004762D8">
        <w:t xml:space="preserve"> 3.5</w:t>
      </w:r>
      <w:r w:rsidR="005C171C">
        <w:t xml:space="preserve"> e na Legislação Aplicável</w:t>
      </w:r>
      <w:r w:rsidR="00D47CA9" w:rsidRPr="00345793">
        <w:t>.</w:t>
      </w:r>
    </w:p>
    <w:p w:rsidR="00C83E8C" w:rsidRPr="00345793" w:rsidRDefault="00C83E8C" w:rsidP="00A310F7">
      <w:pPr>
        <w:pStyle w:val="Contrato-Normal"/>
      </w:pPr>
      <w:bookmarkStart w:id="630" w:name="_Toc135208007"/>
    </w:p>
    <w:p w:rsidR="00C2057B" w:rsidRPr="00A310F7" w:rsidRDefault="00403BC8" w:rsidP="00D035BE">
      <w:pPr>
        <w:pStyle w:val="Contrato-Clausula-Subtitulo"/>
      </w:pPr>
      <w:bookmarkStart w:id="631" w:name="_Toc425775416"/>
      <w:bookmarkStart w:id="632" w:name="_Toc421863420"/>
      <w:bookmarkStart w:id="633" w:name="_Toc434933249"/>
      <w:bookmarkStart w:id="634" w:name="_Toc434942592"/>
      <w:bookmarkStart w:id="635" w:name="_Toc435440019"/>
      <w:bookmarkStart w:id="636" w:name="_Toc36214972"/>
      <w:r w:rsidRPr="00A310F7">
        <w:t xml:space="preserve">Aprovação e Execução do Plano de </w:t>
      </w:r>
      <w:bookmarkEnd w:id="630"/>
      <w:r w:rsidRPr="00A310F7">
        <w:t>Desenvolvimento</w:t>
      </w:r>
      <w:bookmarkEnd w:id="631"/>
      <w:bookmarkEnd w:id="632"/>
      <w:bookmarkEnd w:id="633"/>
      <w:bookmarkEnd w:id="634"/>
      <w:bookmarkEnd w:id="635"/>
      <w:bookmarkEnd w:id="636"/>
    </w:p>
    <w:p w:rsidR="00C83E8C" w:rsidRPr="00345793" w:rsidRDefault="00403BC8" w:rsidP="00A820BF">
      <w:pPr>
        <w:pStyle w:val="Contrato-Clausula-Nvel2-1dezena"/>
      </w:pPr>
      <w:bookmarkStart w:id="637" w:name="_Hlt101772335"/>
      <w:bookmarkStart w:id="638" w:name="_Hlt102883218"/>
      <w:bookmarkStart w:id="639" w:name="_Hlt102883536"/>
      <w:bookmarkStart w:id="640" w:name="_Hlt102893311"/>
      <w:bookmarkStart w:id="641" w:name="_Ref295249067"/>
      <w:bookmarkStart w:id="642" w:name="_Ref473084164"/>
      <w:bookmarkEnd w:id="637"/>
      <w:bookmarkEnd w:id="638"/>
      <w:bookmarkEnd w:id="639"/>
      <w:bookmarkEnd w:id="640"/>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r w:rsidR="002F0AC2" w:rsidRPr="00345793">
        <w:t xml:space="preserve">as </w:t>
      </w:r>
      <w:r w:rsidRPr="00345793">
        <w:t xml:space="preserve">modificações que julgar </w:t>
      </w:r>
      <w:r w:rsidR="002F0AC2" w:rsidRPr="00345793">
        <w:t>cabíveis</w:t>
      </w:r>
      <w:r w:rsidRPr="00345793">
        <w:t>.</w:t>
      </w:r>
      <w:bookmarkEnd w:id="641"/>
      <w:r w:rsidRPr="00345793">
        <w:t xml:space="preserve"> </w:t>
      </w:r>
    </w:p>
    <w:p w:rsidR="00C83E8C" w:rsidRPr="00345793" w:rsidRDefault="00403BC8" w:rsidP="00A820BF">
      <w:pPr>
        <w:pStyle w:val="Contrato-Clausula-Nvel3-1dezena"/>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 xml:space="preserve">. </w:t>
      </w:r>
    </w:p>
    <w:p w:rsidR="00C83E8C" w:rsidRPr="00345793" w:rsidRDefault="002F0AC2" w:rsidP="00A820BF">
      <w:pPr>
        <w:pStyle w:val="Contrato-Clausula-Nvel3-1dezena"/>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w:t>
      </w:r>
      <w:r w:rsidR="00AE7C07">
        <w:t>ar o Plano de Desenvolvimento modificado</w:t>
      </w:r>
      <w:r w:rsidR="006B4764" w:rsidRPr="00345793">
        <w:t xml:space="preserve">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no parágrafo 10.</w:t>
      </w:r>
      <w:r w:rsidR="00A310F7">
        <w:t>7</w:t>
      </w:r>
      <w:r w:rsidR="000A1280">
        <w:t>.</w:t>
      </w:r>
      <w:bookmarkEnd w:id="642"/>
    </w:p>
    <w:p w:rsidR="00C9389E" w:rsidRDefault="002F215D" w:rsidP="00B420AE">
      <w:pPr>
        <w:pStyle w:val="Contrato-Clausula-Nvel2-1dezena"/>
      </w:pPr>
      <w:r w:rsidRPr="004F0CD1">
        <w:t>A não aprovação do Plano de Desenvolvimento pela ANP,</w:t>
      </w:r>
      <w:r w:rsidR="001265B9" w:rsidRPr="001265B9">
        <w:t xml:space="preserve"> </w:t>
      </w:r>
      <w:r w:rsidR="001265B9" w:rsidRPr="004F0CD1">
        <w:t>após o esgotamento dos recursos administrativos cabíveis</w:t>
      </w:r>
      <w:r w:rsidR="001265B9">
        <w:t>,</w:t>
      </w:r>
      <w:r w:rsidRPr="004F0CD1">
        <w:t xml:space="preserve"> implica</w:t>
      </w:r>
      <w:r>
        <w:t>rá</w:t>
      </w:r>
      <w:r w:rsidRPr="004F0CD1">
        <w:t xml:space="preserve"> a extinção de pleno direito do Contrato em relação à res</w:t>
      </w:r>
      <w:r>
        <w:t>pectiva Área de Desenvolvimento</w:t>
      </w:r>
      <w:r w:rsidR="001265B9">
        <w:t>.</w:t>
      </w:r>
    </w:p>
    <w:p w:rsidR="00F85014" w:rsidRPr="00345793" w:rsidRDefault="00533E78" w:rsidP="00111648">
      <w:pPr>
        <w:pStyle w:val="Contrato-Clausula-Nvel2-1dezena"/>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qua</w:t>
      </w:r>
      <w:r w:rsidR="004C2515">
        <w:t>isquer</w:t>
      </w:r>
      <w:r w:rsidRPr="00345793">
        <w:t xml:space="preserve"> trabalho</w:t>
      </w:r>
      <w:r w:rsidR="004C2515">
        <w:t>s, operações ou antecipação da produção dependerão de</w:t>
      </w:r>
      <w:r w:rsidRPr="00345793">
        <w:t xml:space="preserve"> prévia </w:t>
      </w:r>
      <w:r w:rsidR="004C2515">
        <w:t>autorização</w:t>
      </w:r>
      <w:r w:rsidR="004C2515" w:rsidRPr="00345793">
        <w:t xml:space="preserve"> </w:t>
      </w:r>
      <w:r w:rsidRPr="00345793">
        <w:t>da ANP</w:t>
      </w:r>
      <w:r w:rsidR="004C2515">
        <w:t>, conforme Legislação Aplicável</w:t>
      </w:r>
      <w:r w:rsidRPr="00345793">
        <w:t>.</w:t>
      </w:r>
    </w:p>
    <w:p w:rsidR="00F85014" w:rsidRPr="00345793" w:rsidRDefault="00F85014" w:rsidP="00A820BF">
      <w:pPr>
        <w:pStyle w:val="Contrato-Clausula-Nvel3-1dezena"/>
      </w:pPr>
      <w:r w:rsidRPr="00345793">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rsidR="00F85014" w:rsidRPr="00A820BF" w:rsidRDefault="00403BC8" w:rsidP="007D2323">
      <w:pPr>
        <w:pStyle w:val="Contrato-Clausula-Nivel2-2dezenas"/>
      </w:pPr>
      <w:r w:rsidRPr="00345793">
        <w:t xml:space="preserve">O </w:t>
      </w:r>
      <w:r w:rsidR="00F769F8" w:rsidRPr="00345793">
        <w:t>Concessionário</w:t>
      </w:r>
      <w:r w:rsidRPr="00345793">
        <w:t xml:space="preserve"> conduzirá todas as </w:t>
      </w:r>
      <w:r w:rsidR="00A106F4" w:rsidRPr="00345793">
        <w:t>Operações</w:t>
      </w:r>
      <w:r w:rsidRPr="00345793">
        <w:t xml:space="preserve"> de acordo com o </w:t>
      </w:r>
      <w:r w:rsidR="000B346C" w:rsidRPr="00345793">
        <w:t xml:space="preserve">Plano </w:t>
      </w:r>
      <w:r w:rsidR="006148B8" w:rsidRPr="00345793">
        <w:t xml:space="preserve">de </w:t>
      </w:r>
      <w:r w:rsidR="000B346C" w:rsidRPr="00345793">
        <w:t>Desenvolvimento</w:t>
      </w:r>
      <w:r w:rsidR="00713743" w:rsidRPr="00345793">
        <w:t xml:space="preserve"> aprovado pela ANP</w:t>
      </w:r>
      <w:r w:rsidRPr="00345793">
        <w:t>.</w:t>
      </w:r>
    </w:p>
    <w:p w:rsidR="00813AD7" w:rsidRPr="00813AD7" w:rsidRDefault="00813AD7" w:rsidP="00A310F7">
      <w:pPr>
        <w:pStyle w:val="Contrato-Normal"/>
      </w:pPr>
      <w:bookmarkStart w:id="643" w:name="_Toc135208008"/>
    </w:p>
    <w:p w:rsidR="00C2057B" w:rsidRPr="00345793" w:rsidRDefault="00403BC8" w:rsidP="00D035BE">
      <w:pPr>
        <w:pStyle w:val="Contrato-Clausula-Subtitulo"/>
      </w:pPr>
      <w:bookmarkStart w:id="644" w:name="_Toc425775417"/>
      <w:bookmarkStart w:id="645" w:name="_Toc421863421"/>
      <w:bookmarkStart w:id="646" w:name="_Toc434933250"/>
      <w:bookmarkStart w:id="647" w:name="_Toc434942593"/>
      <w:bookmarkStart w:id="648" w:name="_Toc435440020"/>
      <w:bookmarkStart w:id="649" w:name="_Toc36214973"/>
      <w:r w:rsidRPr="00345793">
        <w:lastRenderedPageBreak/>
        <w:t>Revisões e Alterações</w:t>
      </w:r>
      <w:bookmarkEnd w:id="643"/>
      <w:bookmarkEnd w:id="644"/>
      <w:bookmarkEnd w:id="645"/>
      <w:bookmarkEnd w:id="646"/>
      <w:bookmarkEnd w:id="647"/>
      <w:bookmarkEnd w:id="648"/>
      <w:bookmarkEnd w:id="649"/>
    </w:p>
    <w:p w:rsidR="00416985" w:rsidRDefault="00416985" w:rsidP="0001488C">
      <w:pPr>
        <w:pStyle w:val="Contrato-Clausula-Nivel2-2dezenas"/>
      </w:pPr>
      <w:bookmarkStart w:id="650" w:name="_Hlt102893314"/>
      <w:bookmarkStart w:id="651" w:name="_Ref473087009"/>
      <w:bookmarkEnd w:id="650"/>
      <w:r>
        <w:t xml:space="preserve">O Plano de Desenvolvimento </w:t>
      </w:r>
      <w:r w:rsidR="003E3215">
        <w:t>poderá</w:t>
      </w:r>
      <w:r>
        <w:t xml:space="preserve"> ser revisto ou alterado nas seguintes hipóteses:</w:t>
      </w:r>
    </w:p>
    <w:p w:rsidR="00441D4C" w:rsidRPr="0001488C" w:rsidRDefault="0001488C" w:rsidP="0001488C">
      <w:pPr>
        <w:pStyle w:val="Contrato-Alnea"/>
        <w:numPr>
          <w:ilvl w:val="0"/>
          <w:numId w:val="68"/>
        </w:numPr>
        <w:ind w:left="993" w:hanging="284"/>
      </w:pPr>
      <w:r>
        <w:t>p</w:t>
      </w:r>
      <w:r w:rsidR="00416985" w:rsidRPr="0001488C">
        <w:t>or exigência da</w:t>
      </w:r>
      <w:r w:rsidR="00441D4C" w:rsidRPr="0001488C">
        <w:t xml:space="preserve"> ANP </w:t>
      </w:r>
      <w:r w:rsidR="00416985" w:rsidRPr="0001488C">
        <w:t>ou por solicitação do Concessionário</w:t>
      </w:r>
      <w:r w:rsidR="00EC4ECA">
        <w:t>,</w:t>
      </w:r>
      <w:r w:rsidR="00416985" w:rsidRPr="0001488C">
        <w:t xml:space="preserve"> </w:t>
      </w:r>
      <w:r w:rsidR="00441D4C" w:rsidRPr="0001488C">
        <w:t>caso deixe de atender à Legislação Aplicável</w:t>
      </w:r>
      <w:r w:rsidR="00781E7C">
        <w:t xml:space="preserve"> </w:t>
      </w:r>
      <w:r w:rsidR="00F87428">
        <w:t>ou</w:t>
      </w:r>
      <w:r w:rsidR="00441D4C" w:rsidRPr="0001488C">
        <w:t xml:space="preserve"> às Melhores Práticas da Indústria do </w:t>
      </w:r>
      <w:r w:rsidR="00441D4C" w:rsidRPr="005C171C">
        <w:t>Petróleo</w:t>
      </w:r>
      <w:r w:rsidR="00927B69" w:rsidRPr="005C171C">
        <w:t>;</w:t>
      </w:r>
      <w:r w:rsidR="00E3678A" w:rsidRPr="0001488C">
        <w:t xml:space="preserve"> </w:t>
      </w:r>
    </w:p>
    <w:p w:rsidR="00C2057B" w:rsidRPr="0001488C" w:rsidRDefault="00927B69" w:rsidP="0001488C">
      <w:pPr>
        <w:pStyle w:val="Contrato-Alnea"/>
        <w:numPr>
          <w:ilvl w:val="0"/>
          <w:numId w:val="68"/>
        </w:numPr>
        <w:ind w:left="993" w:hanging="284"/>
      </w:pPr>
      <w:r w:rsidRPr="0001488C">
        <w:t>por solicitação do</w:t>
      </w:r>
      <w:r w:rsidR="00441D4C" w:rsidRPr="0001488C">
        <w:t xml:space="preserve"> Concessionário</w:t>
      </w:r>
      <w:r w:rsidRPr="0001488C">
        <w:t>,</w:t>
      </w:r>
      <w:r w:rsidR="00441D4C" w:rsidRPr="0001488C">
        <w:t xml:space="preserve"> </w:t>
      </w:r>
      <w:r w:rsidR="00E3678A" w:rsidRPr="0001488C">
        <w:t xml:space="preserve">caso ocorram </w:t>
      </w:r>
      <w:r w:rsidR="002B57A4">
        <w:t xml:space="preserve">comprovadas </w:t>
      </w:r>
      <w:r w:rsidR="00E3678A" w:rsidRPr="0001488C">
        <w:t>mudanças nas condições técnicas ou econômicas assumidas na sua elaboração.</w:t>
      </w:r>
    </w:p>
    <w:p w:rsidR="004C1AE9" w:rsidRPr="00345793" w:rsidRDefault="004823FC" w:rsidP="00013A4C">
      <w:pPr>
        <w:pStyle w:val="Contrato-Clausula-Nivel3-2dezenas"/>
      </w:pPr>
      <w:r w:rsidRPr="00345793">
        <w:t xml:space="preserve">Aplicar-se-ão às revisões do </w:t>
      </w:r>
      <w:r w:rsidR="000B346C" w:rsidRPr="00345793">
        <w:t>Plano</w:t>
      </w:r>
      <w:r w:rsidR="006148B8" w:rsidRPr="00345793">
        <w:t xml:space="preserve"> de</w:t>
      </w:r>
      <w:r w:rsidR="000B346C" w:rsidRPr="00345793">
        <w:t xml:space="preserve"> Desenvolvimento</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51"/>
      <w:r w:rsidR="00D53BA2" w:rsidRPr="00345793">
        <w:t>diz respeito</w:t>
      </w:r>
      <w:r w:rsidR="00C90A24" w:rsidRPr="00345793">
        <w:t xml:space="preserve"> à não aprovação </w:t>
      </w:r>
      <w:r w:rsidR="00D404C6" w:rsidRPr="00345793">
        <w:t>das revisões pela ANP.</w:t>
      </w:r>
      <w:r w:rsidR="004C1AE9" w:rsidRPr="00345793">
        <w:t xml:space="preserve"> </w:t>
      </w:r>
    </w:p>
    <w:p w:rsidR="00D53BA2" w:rsidRPr="00345793" w:rsidRDefault="00D53BA2" w:rsidP="00A310F7">
      <w:pPr>
        <w:pStyle w:val="Contrato-Normal"/>
      </w:pPr>
      <w:bookmarkStart w:id="652" w:name="_Toc135208009"/>
    </w:p>
    <w:p w:rsidR="00C902C8" w:rsidRPr="00A310F7" w:rsidRDefault="00403BC8" w:rsidP="00D035BE">
      <w:pPr>
        <w:pStyle w:val="Contrato-Clausula-Subtitulo"/>
      </w:pPr>
      <w:bookmarkStart w:id="653" w:name="_Toc425775418"/>
      <w:bookmarkStart w:id="654" w:name="_Toc421863422"/>
      <w:bookmarkStart w:id="655" w:name="_Toc434933251"/>
      <w:bookmarkStart w:id="656" w:name="_Toc434942594"/>
      <w:bookmarkStart w:id="657" w:name="_Toc435440021"/>
      <w:bookmarkStart w:id="658" w:name="_Toc36214974"/>
      <w:r w:rsidRPr="00A310F7">
        <w:t>Construções, Instalações e Equipamentos</w:t>
      </w:r>
      <w:bookmarkEnd w:id="652"/>
      <w:bookmarkEnd w:id="653"/>
      <w:bookmarkEnd w:id="654"/>
      <w:bookmarkEnd w:id="655"/>
      <w:bookmarkEnd w:id="656"/>
      <w:bookmarkEnd w:id="657"/>
      <w:bookmarkEnd w:id="658"/>
      <w:r w:rsidR="00C902C8" w:rsidRPr="00A310F7">
        <w:t xml:space="preserve"> </w:t>
      </w:r>
    </w:p>
    <w:p w:rsidR="00C2057B" w:rsidRPr="00345793" w:rsidRDefault="00DE1699" w:rsidP="00013A4C">
      <w:pPr>
        <w:pStyle w:val="Contrato-Clausula-Nivel2-2dezenas"/>
      </w:pPr>
      <w:bookmarkStart w:id="659" w:name="_Ref343767449"/>
      <w:bookmarkStart w:id="660"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4B13D7" w:rsidRPr="00345793">
        <w:t>T</w:t>
      </w:r>
      <w:r w:rsidR="00B12C06" w:rsidRPr="00345793">
        <w:t>ratamento</w:t>
      </w:r>
      <w:r w:rsidR="001265B9">
        <w:t xml:space="preserve"> de Gás Natural</w:t>
      </w:r>
      <w:r w:rsidR="00403BC8" w:rsidRPr="00345793">
        <w:t xml:space="preserve">, coleta,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59"/>
      <w:r w:rsidR="00403BC8" w:rsidRPr="00345793">
        <w:t xml:space="preserve"> </w:t>
      </w:r>
      <w:bookmarkEnd w:id="660"/>
    </w:p>
    <w:p w:rsidR="00C2057B" w:rsidRPr="00345793" w:rsidRDefault="00E05443" w:rsidP="00013A4C">
      <w:pPr>
        <w:pStyle w:val="Contrato-Clausula-Nivel3-2dezenas"/>
      </w:pPr>
      <w:r>
        <w:t xml:space="preserve">A definição </w:t>
      </w:r>
      <w:r w:rsidR="00723F0D">
        <w:t xml:space="preserve">pelo </w:t>
      </w:r>
      <w:r w:rsidR="00F769F8">
        <w:t>Concessionário</w:t>
      </w:r>
      <w:r w:rsidR="00723F0D">
        <w:t xml:space="preserve"> das ações relacionadas </w:t>
      </w:r>
      <w:r>
        <w:t>ao parágrafo</w:t>
      </w:r>
      <w:r w:rsidR="00A310F7">
        <w:t xml:space="preserve"> </w:t>
      </w:r>
      <w:r w:rsidR="00773D07">
        <w:t>10.1</w:t>
      </w:r>
      <w:r w:rsidR="47AAABC8">
        <w:t>2</w:t>
      </w:r>
      <w:r w:rsidR="00DE1699">
        <w:t xml:space="preserve">, inclusive com relação ao aporte dos recursos necessários, será obrigatória para </w:t>
      </w:r>
      <w:r w:rsidR="001265B9">
        <w:t xml:space="preserve">a caracterização da comercialidade e o Desenvolvimento da </w:t>
      </w:r>
      <w:r w:rsidR="00FC7503">
        <w:t>Descoberta</w:t>
      </w:r>
      <w:r w:rsidR="00DE1699">
        <w:t>.</w:t>
      </w:r>
    </w:p>
    <w:p w:rsidR="008A760E" w:rsidRDefault="008A760E" w:rsidP="00A310F7">
      <w:pPr>
        <w:pStyle w:val="Contrato-Normal"/>
      </w:pPr>
    </w:p>
    <w:p w:rsidR="00C2057B" w:rsidRPr="00AC7DC0" w:rsidRDefault="00AC7DC0" w:rsidP="00BA5615">
      <w:pPr>
        <w:pStyle w:val="Contrato-Clausula-Nvel1"/>
      </w:pPr>
      <w:bookmarkStart w:id="661" w:name="_Toc3452312"/>
      <w:bookmarkStart w:id="662" w:name="_Toc4151834"/>
      <w:bookmarkStart w:id="663" w:name="_Toc4152038"/>
      <w:bookmarkStart w:id="664" w:name="_Toc6495460"/>
      <w:bookmarkStart w:id="665" w:name="_Toc6495665"/>
      <w:bookmarkStart w:id="666" w:name="_Toc6495872"/>
      <w:bookmarkStart w:id="667" w:name="_Toc6496078"/>
      <w:bookmarkStart w:id="668" w:name="_Toc6497162"/>
      <w:bookmarkStart w:id="669" w:name="_Hlt102880423"/>
      <w:bookmarkStart w:id="670" w:name="_Hlt112646780"/>
      <w:bookmarkStart w:id="671" w:name="_Toc473903587"/>
      <w:bookmarkStart w:id="672" w:name="_Ref475950587"/>
      <w:bookmarkStart w:id="673" w:name="_Toc480774549"/>
      <w:bookmarkStart w:id="674" w:name="_Toc509834811"/>
      <w:bookmarkStart w:id="675" w:name="_Toc513615244"/>
      <w:bookmarkStart w:id="676" w:name="_Ref343761160"/>
      <w:bookmarkStart w:id="677" w:name="_Toc135208010"/>
      <w:bookmarkStart w:id="678" w:name="_Toc425775419"/>
      <w:bookmarkStart w:id="679" w:name="_Toc421863423"/>
      <w:bookmarkStart w:id="680" w:name="_Toc434942595"/>
      <w:bookmarkStart w:id="681" w:name="_Toc435440022"/>
      <w:bookmarkStart w:id="682" w:name="_Toc36214975"/>
      <w:bookmarkEnd w:id="661"/>
      <w:bookmarkEnd w:id="662"/>
      <w:bookmarkEnd w:id="663"/>
      <w:bookmarkEnd w:id="664"/>
      <w:bookmarkEnd w:id="665"/>
      <w:bookmarkEnd w:id="666"/>
      <w:bookmarkEnd w:id="667"/>
      <w:bookmarkEnd w:id="668"/>
      <w:bookmarkEnd w:id="669"/>
      <w:bookmarkEnd w:id="670"/>
      <w:r w:rsidRPr="00AC7DC0">
        <w:t xml:space="preserve">Cláusula </w:t>
      </w:r>
      <w:bookmarkStart w:id="683" w:name="_Toc473903588"/>
      <w:bookmarkStart w:id="684" w:name="_Toc476656812"/>
      <w:bookmarkStart w:id="685" w:name="_Toc476742701"/>
      <w:bookmarkEnd w:id="671"/>
      <w:bookmarkEnd w:id="672"/>
      <w:bookmarkEnd w:id="673"/>
      <w:bookmarkEnd w:id="674"/>
      <w:bookmarkEnd w:id="675"/>
      <w:r w:rsidR="00F27D71">
        <w:t>Décima Primeira</w:t>
      </w:r>
      <w:r w:rsidR="002C3AB6" w:rsidRPr="00AC7DC0">
        <w:t xml:space="preserve"> - </w:t>
      </w:r>
      <w:r w:rsidRPr="00AC7DC0">
        <w:t>data de início da produção e programas anuais</w:t>
      </w:r>
      <w:bookmarkEnd w:id="676"/>
      <w:bookmarkEnd w:id="677"/>
      <w:bookmarkEnd w:id="678"/>
      <w:bookmarkEnd w:id="679"/>
      <w:bookmarkEnd w:id="680"/>
      <w:bookmarkEnd w:id="681"/>
      <w:bookmarkEnd w:id="682"/>
      <w:bookmarkEnd w:id="683"/>
      <w:bookmarkEnd w:id="684"/>
      <w:bookmarkEnd w:id="685"/>
    </w:p>
    <w:p w:rsidR="00C2057B" w:rsidRPr="00A310F7" w:rsidRDefault="00403BC8" w:rsidP="00D035BE">
      <w:pPr>
        <w:pStyle w:val="Contrato-Clausula-Subtitulo"/>
      </w:pPr>
      <w:bookmarkStart w:id="686" w:name="_Toc135208011"/>
      <w:bookmarkStart w:id="687" w:name="_Toc425775420"/>
      <w:bookmarkStart w:id="688" w:name="_Toc421863424"/>
      <w:bookmarkStart w:id="689" w:name="_Toc434933252"/>
      <w:bookmarkStart w:id="690" w:name="_Toc434942596"/>
      <w:bookmarkStart w:id="691" w:name="_Toc435440023"/>
      <w:bookmarkStart w:id="692" w:name="_Toc36214976"/>
      <w:r w:rsidRPr="00A310F7">
        <w:t>Início da Produção</w:t>
      </w:r>
      <w:bookmarkEnd w:id="686"/>
      <w:bookmarkEnd w:id="687"/>
      <w:bookmarkEnd w:id="688"/>
      <w:bookmarkEnd w:id="689"/>
      <w:bookmarkEnd w:id="690"/>
      <w:bookmarkEnd w:id="691"/>
      <w:bookmarkEnd w:id="692"/>
    </w:p>
    <w:p w:rsidR="00534F72" w:rsidRPr="00345793" w:rsidRDefault="0073474C" w:rsidP="00013A4C">
      <w:pPr>
        <w:pStyle w:val="Contrato-Clausula-Nvel2-1dezena"/>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r w:rsidR="00D14077" w:rsidRPr="00345793">
        <w:t>5 (</w:t>
      </w:r>
      <w:r w:rsidRPr="00345793">
        <w:t>cinco</w:t>
      </w:r>
      <w:r w:rsidR="00D14077" w:rsidRPr="00345793">
        <w:t>)</w:t>
      </w:r>
      <w:r w:rsidRPr="00345793">
        <w:t xml:space="preserve"> anos, prorrogáveis a critério da ANP, contados da data de apresentação da </w:t>
      </w:r>
      <w:r w:rsidR="004E0CC8" w:rsidRPr="00345793">
        <w:t>Declaração de Comercialidade</w:t>
      </w:r>
      <w:r w:rsidRPr="00345793">
        <w:t>.</w:t>
      </w:r>
    </w:p>
    <w:p w:rsidR="00C2057B" w:rsidRDefault="00786CF4" w:rsidP="00AD4852">
      <w:pPr>
        <w:pStyle w:val="Contrato-Clausula-Nvel3-1dezena"/>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w:t>
      </w:r>
      <w:r w:rsidR="00166898">
        <w:t>72 (setenta e duas)</w:t>
      </w:r>
      <w:r w:rsidRPr="00345793">
        <w:t xml:space="preserve"> horas após </w:t>
      </w:r>
      <w:r w:rsidR="0073474C" w:rsidRPr="00345793">
        <w:t xml:space="preserve">a </w:t>
      </w:r>
      <w:r w:rsidRPr="00345793">
        <w:t>sua ocorrência.</w:t>
      </w:r>
    </w:p>
    <w:p w:rsidR="00927B69" w:rsidRDefault="00927B69" w:rsidP="00DB1A87">
      <w:pPr>
        <w:pStyle w:val="Contrato-Clausula-Nvel2-1dezena"/>
      </w:pPr>
      <w:r>
        <w:t>A</w:t>
      </w:r>
      <w:r w:rsidRPr="00B06083">
        <w:t xml:space="preserve"> Produção de Petróleo e Gás Natural em uma </w:t>
      </w:r>
      <w:r w:rsidR="001265B9">
        <w:t>i</w:t>
      </w:r>
      <w:r w:rsidRPr="00B06083">
        <w:t>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rsidR="00A310F7" w:rsidRPr="00345793" w:rsidRDefault="00A310F7" w:rsidP="00AF60EE">
      <w:pPr>
        <w:pStyle w:val="Contrato-Normal"/>
        <w:ind w:left="567"/>
      </w:pPr>
    </w:p>
    <w:p w:rsidR="00927B69" w:rsidRPr="00345793" w:rsidRDefault="00403BC8" w:rsidP="00021931">
      <w:pPr>
        <w:pStyle w:val="Contrato-Clausula-Subtitulo"/>
      </w:pPr>
      <w:bookmarkStart w:id="693" w:name="_Toc135208012"/>
      <w:bookmarkStart w:id="694" w:name="_Toc425775421"/>
      <w:bookmarkStart w:id="695" w:name="_Toc421863425"/>
      <w:bookmarkStart w:id="696" w:name="_Toc434933253"/>
      <w:bookmarkStart w:id="697" w:name="_Toc434942597"/>
      <w:bookmarkStart w:id="698" w:name="_Toc435440024"/>
      <w:bookmarkStart w:id="699" w:name="_Toc36214977"/>
      <w:r w:rsidRPr="00345793">
        <w:t>Programa Anual de Produção</w:t>
      </w:r>
      <w:bookmarkStart w:id="700" w:name="_Ref473081778"/>
      <w:bookmarkEnd w:id="693"/>
      <w:bookmarkEnd w:id="694"/>
      <w:bookmarkEnd w:id="695"/>
      <w:bookmarkEnd w:id="696"/>
      <w:bookmarkEnd w:id="697"/>
      <w:bookmarkEnd w:id="698"/>
      <w:bookmarkEnd w:id="699"/>
    </w:p>
    <w:p w:rsidR="005B0729" w:rsidRDefault="005B0729" w:rsidP="00470E07">
      <w:pPr>
        <w:pStyle w:val="Contrato-Clausula-Nvel2-1dezena"/>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p>
    <w:p w:rsidR="00565782" w:rsidRDefault="00565782" w:rsidP="00565782">
      <w:pPr>
        <w:pStyle w:val="Contrato-Clausula-Nvel3-1dezena"/>
      </w:pPr>
      <w:r w:rsidRPr="00565782">
        <w:t>Eventual variação igual ou superior a 10% (dez por cento)</w:t>
      </w:r>
      <w:r>
        <w:t xml:space="preserve"> </w:t>
      </w:r>
      <w:r w:rsidRPr="00565782">
        <w:t>no Programa Anual de Produção em relação ao previsto no Plano de Desenvolvimento, deverá ser fundamentada nas Melhores Práticas da Indústria do Petróleo.</w:t>
      </w:r>
    </w:p>
    <w:p w:rsidR="00534F72" w:rsidRPr="00345793" w:rsidRDefault="005B0729" w:rsidP="00470E07">
      <w:pPr>
        <w:pStyle w:val="Contrato-Clausula-Nvel2-1dezena"/>
      </w:pPr>
      <w:r>
        <w:lastRenderedPageBreak/>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t xml:space="preserve"> a</w:t>
      </w:r>
      <w:r w:rsidRPr="00345793">
        <w:t xml:space="preserve">té o dia 31 de outubro de cada ano civil, </w:t>
      </w:r>
      <w:r w:rsidR="009D36E0">
        <w:t>nos termos da</w:t>
      </w:r>
      <w:r w:rsidR="009D36E0" w:rsidRPr="00345793">
        <w:t xml:space="preserve"> Legislação Aplicável.</w:t>
      </w:r>
    </w:p>
    <w:bookmarkEnd w:id="700"/>
    <w:p w:rsidR="00534F72" w:rsidRPr="00345793" w:rsidRDefault="00534F72" w:rsidP="00A310F7">
      <w:pPr>
        <w:pStyle w:val="Contrato-Normal"/>
      </w:pPr>
    </w:p>
    <w:p w:rsidR="00C2057B" w:rsidRPr="00A310F7" w:rsidRDefault="0076426F" w:rsidP="00D035BE">
      <w:pPr>
        <w:pStyle w:val="Contrato-Clausula-Subtitulo"/>
      </w:pPr>
      <w:bookmarkStart w:id="701" w:name="_Toc425775422"/>
      <w:bookmarkStart w:id="702" w:name="_Toc421863426"/>
      <w:bookmarkStart w:id="703" w:name="_Toc434933254"/>
      <w:bookmarkStart w:id="704" w:name="_Toc434942598"/>
      <w:bookmarkStart w:id="705" w:name="_Toc435440025"/>
      <w:bookmarkStart w:id="706" w:name="_Toc36214978"/>
      <w:r w:rsidRPr="00A310F7">
        <w:t>Aprovação</w:t>
      </w:r>
      <w:r w:rsidR="00403BC8" w:rsidRPr="00A310F7">
        <w:t xml:space="preserve"> </w:t>
      </w:r>
      <w:r w:rsidR="00DF4939" w:rsidRPr="00A310F7">
        <w:t xml:space="preserve">do </w:t>
      </w:r>
      <w:r w:rsidR="00781614" w:rsidRPr="00A310F7">
        <w:t>Programa Anual de Produção</w:t>
      </w:r>
      <w:bookmarkEnd w:id="701"/>
      <w:bookmarkEnd w:id="702"/>
      <w:bookmarkEnd w:id="703"/>
      <w:bookmarkEnd w:id="704"/>
      <w:bookmarkEnd w:id="705"/>
      <w:bookmarkEnd w:id="706"/>
    </w:p>
    <w:p w:rsidR="00534F72" w:rsidRPr="00345793" w:rsidRDefault="00403BC8" w:rsidP="00470E07">
      <w:pPr>
        <w:pStyle w:val="Contrato-Clausula-Nvel2-1dezena"/>
      </w:pPr>
      <w:bookmarkStart w:id="707" w:name="_Hlt102893317"/>
      <w:bookmarkStart w:id="708" w:name="_Ref295249290"/>
      <w:bookmarkStart w:id="709" w:name="_Ref8158680"/>
      <w:bookmarkEnd w:id="707"/>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708"/>
      <w:r w:rsidRPr="00345793">
        <w:t xml:space="preserve"> </w:t>
      </w:r>
    </w:p>
    <w:p w:rsidR="00534F72" w:rsidRPr="005C0574" w:rsidRDefault="00B43D08" w:rsidP="004F0CD1">
      <w:pPr>
        <w:pStyle w:val="Contrato-Clausula-Nvel3-1dezena"/>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w:t>
      </w:r>
      <w:r w:rsidR="00021931">
        <w:t>5</w:t>
      </w:r>
      <w:r w:rsidR="00E05C52" w:rsidRPr="005C0574">
        <w:t>.</w:t>
      </w:r>
    </w:p>
    <w:p w:rsidR="00C2057B" w:rsidRPr="00345793" w:rsidRDefault="004C1EF6" w:rsidP="00470E07">
      <w:pPr>
        <w:pStyle w:val="Contrato-Clausula-Nvel3-1dezena"/>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ajustar as modificações a serem implementadas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rsidR="00534F72" w:rsidRPr="00345793" w:rsidRDefault="00DF4939" w:rsidP="00470E07">
      <w:pPr>
        <w:pStyle w:val="Contrato-Clausula-Nvel2-1dezena"/>
      </w:pPr>
      <w:bookmarkStart w:id="710"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710"/>
      <w:r w:rsidR="00534F72" w:rsidRPr="00345793">
        <w:t xml:space="preserve"> </w:t>
      </w:r>
      <w:bookmarkStart w:id="711" w:name="_Ref343775594"/>
    </w:p>
    <w:p w:rsidR="00C2057B" w:rsidRPr="00A310F7" w:rsidRDefault="004C1EF6" w:rsidP="00470E07">
      <w:pPr>
        <w:pStyle w:val="Contrato-Clausula-Nvel2-1dezena"/>
      </w:pPr>
      <w:r w:rsidRPr="00A310F7">
        <w:t>Caso</w:t>
      </w:r>
      <w:r w:rsidR="00403BC8" w:rsidRPr="00A310F7">
        <w:t xml:space="preserve">, </w:t>
      </w:r>
      <w:r w:rsidRPr="00A310F7">
        <w:t xml:space="preserve">no </w:t>
      </w:r>
      <w:bookmarkEnd w:id="709"/>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w:t>
      </w:r>
      <w:r w:rsidR="00021931">
        <w:t>5</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711"/>
    </w:p>
    <w:p w:rsidR="00534F72" w:rsidRPr="00345793" w:rsidRDefault="00534F72" w:rsidP="00A310F7">
      <w:pPr>
        <w:pStyle w:val="Contrato-Normal"/>
      </w:pPr>
    </w:p>
    <w:p w:rsidR="00C2057B" w:rsidRPr="00A310F7" w:rsidRDefault="00403BC8" w:rsidP="00D035BE">
      <w:pPr>
        <w:pStyle w:val="Contrato-Clausula-Subtitulo"/>
      </w:pPr>
      <w:bookmarkStart w:id="712" w:name="_Toc135208014"/>
      <w:bookmarkStart w:id="713" w:name="_Toc425775423"/>
      <w:bookmarkStart w:id="714" w:name="_Toc421863427"/>
      <w:bookmarkStart w:id="715" w:name="_Toc434933255"/>
      <w:bookmarkStart w:id="716" w:name="_Toc434942599"/>
      <w:bookmarkStart w:id="717" w:name="_Toc435440026"/>
      <w:bookmarkStart w:id="718" w:name="_Toc36214979"/>
      <w:r w:rsidRPr="00A310F7">
        <w:t>Revisão</w:t>
      </w:r>
      <w:bookmarkEnd w:id="712"/>
      <w:bookmarkEnd w:id="713"/>
      <w:bookmarkEnd w:id="714"/>
      <w:bookmarkEnd w:id="715"/>
      <w:bookmarkEnd w:id="716"/>
      <w:bookmarkEnd w:id="717"/>
      <w:bookmarkEnd w:id="718"/>
    </w:p>
    <w:p w:rsidR="009F1AD7" w:rsidRPr="00345793" w:rsidRDefault="00403BC8" w:rsidP="00470E07">
      <w:pPr>
        <w:pStyle w:val="Contrato-Clausula-Nvel2-1dezena"/>
      </w:pPr>
      <w:bookmarkStart w:id="719" w:name="_Hlt102893320"/>
      <w:bookmarkStart w:id="720" w:name="_Ref8158682"/>
      <w:bookmarkEnd w:id="719"/>
      <w:r w:rsidRPr="00345793">
        <w:t xml:space="preserve">As </w:t>
      </w:r>
      <w:r w:rsidR="00781614" w:rsidRPr="00345793">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t xml:space="preserve">11.3 </w:t>
      </w:r>
      <w:r w:rsidR="00021931">
        <w:t>e</w:t>
      </w:r>
      <w:r w:rsidR="00DB1A87">
        <w:t xml:space="preserve"> 11.</w:t>
      </w:r>
      <w:r w:rsidR="00021931">
        <w:t>4</w:t>
      </w:r>
      <w:r w:rsidR="0013799B" w:rsidRPr="00345793">
        <w:t>.</w:t>
      </w:r>
    </w:p>
    <w:p w:rsidR="009F1AD7" w:rsidRPr="00345793" w:rsidRDefault="00403BC8" w:rsidP="006C31C5">
      <w:pPr>
        <w:pStyle w:val="Contrato-Clausula-Nvel2-1dezena"/>
      </w:pPr>
      <w:r w:rsidRPr="00345793">
        <w:t xml:space="preserve">Quando </w:t>
      </w:r>
      <w:r w:rsidR="007917CD" w:rsidRPr="00345793">
        <w:t xml:space="preserve">a </w:t>
      </w:r>
      <w:r w:rsidRPr="00345793">
        <w:t xml:space="preserve">revisão for proposta </w:t>
      </w:r>
      <w:r w:rsidR="003567D0" w:rsidRPr="00345793">
        <w:t xml:space="preserve">pela </w:t>
      </w:r>
      <w:r w:rsidRPr="00345793">
        <w:t xml:space="preserve">ANP, o </w:t>
      </w:r>
      <w:r w:rsidR="00F769F8" w:rsidRPr="00345793">
        <w:t>Concessionário</w:t>
      </w:r>
      <w:r w:rsidRPr="00345793">
        <w:t xml:space="preserve"> terá 30 (trinta) dias contados do recebimento da notificação para discuti-la com a ANP e apresentar um </w:t>
      </w:r>
      <w:r w:rsidR="00781614" w:rsidRPr="00345793">
        <w:t>Programa Anual de Produção</w:t>
      </w:r>
      <w:r w:rsidRPr="00345793">
        <w:t xml:space="preserve"> revisto. </w:t>
      </w:r>
    </w:p>
    <w:p w:rsidR="00C2057B" w:rsidRPr="00345793" w:rsidRDefault="00403BC8" w:rsidP="006C31C5">
      <w:pPr>
        <w:pStyle w:val="Contrato-Clausula-Nvel3-1dezena"/>
      </w:pPr>
      <w:r w:rsidRPr="00345793">
        <w:t xml:space="preserve">A quaisquer revisões serão aplicáveis, </w:t>
      </w:r>
      <w:r w:rsidR="00BB62FA" w:rsidRPr="00345793">
        <w:t xml:space="preserve">no que </w:t>
      </w:r>
      <w:r w:rsidR="00C27246" w:rsidRPr="00345793">
        <w:t>couberem</w:t>
      </w:r>
      <w:r w:rsidRPr="00345793">
        <w:t xml:space="preserve">, as disposições </w:t>
      </w:r>
      <w:bookmarkEnd w:id="720"/>
      <w:r w:rsidR="00C27246" w:rsidRPr="00345793">
        <w:t>do parágrafo</w:t>
      </w:r>
      <w:r w:rsidR="00F40BE0">
        <w:t xml:space="preserve"> </w:t>
      </w:r>
      <w:r w:rsidR="00DB1A87">
        <w:t>11.</w:t>
      </w:r>
      <w:r w:rsidR="00021931">
        <w:t>5</w:t>
      </w:r>
      <w:r w:rsidR="002A5A7C" w:rsidRPr="00345793">
        <w:t>.</w:t>
      </w:r>
    </w:p>
    <w:p w:rsidR="009F1AD7" w:rsidRPr="00345793" w:rsidRDefault="009F1AD7" w:rsidP="00F40BE0">
      <w:pPr>
        <w:pStyle w:val="Contrato-Normal"/>
      </w:pPr>
      <w:bookmarkStart w:id="721" w:name="_Toc135208015"/>
    </w:p>
    <w:p w:rsidR="00C2057B" w:rsidRPr="00345793" w:rsidRDefault="00403BC8" w:rsidP="00D035BE">
      <w:pPr>
        <w:pStyle w:val="Contrato-Clausula-Subtitulo"/>
      </w:pPr>
      <w:bookmarkStart w:id="722" w:name="_Toc425775424"/>
      <w:bookmarkStart w:id="723" w:name="_Toc421863428"/>
      <w:bookmarkStart w:id="724" w:name="_Toc434933256"/>
      <w:bookmarkStart w:id="725" w:name="_Toc434942600"/>
      <w:bookmarkStart w:id="726" w:name="_Toc435440027"/>
      <w:bookmarkStart w:id="727" w:name="_Toc36214980"/>
      <w:r w:rsidRPr="00345793">
        <w:t xml:space="preserve">Variação </w:t>
      </w:r>
      <w:bookmarkEnd w:id="721"/>
      <w:r w:rsidR="00471A45" w:rsidRPr="00345793">
        <w:t>do Volume Produzido</w:t>
      </w:r>
      <w:bookmarkEnd w:id="722"/>
      <w:bookmarkEnd w:id="723"/>
      <w:bookmarkEnd w:id="724"/>
      <w:bookmarkEnd w:id="725"/>
      <w:bookmarkEnd w:id="726"/>
      <w:bookmarkEnd w:id="727"/>
    </w:p>
    <w:p w:rsidR="009F1AD7" w:rsidRPr="00345793" w:rsidRDefault="0088716D" w:rsidP="00CF5FB5">
      <w:pPr>
        <w:pStyle w:val="Contrato-Clausula-Nivel2-2dezenas"/>
      </w:pPr>
      <w:bookmarkStart w:id="728" w:name="_Hlt102531963"/>
      <w:bookmarkStart w:id="729" w:name="_Ref343770909"/>
      <w:bookmarkStart w:id="730" w:name="_Ref473087123"/>
      <w:bookmarkEnd w:id="728"/>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729"/>
    </w:p>
    <w:p w:rsidR="00BF21B8" w:rsidRPr="00345793" w:rsidRDefault="00BF21B8" w:rsidP="00BF21B8">
      <w:pPr>
        <w:pStyle w:val="Contrato-Clausula-Nivel3-2dezenas"/>
      </w:pPr>
      <w:r w:rsidRPr="00345793">
        <w:t xml:space="preserve">Caso ocorra variação superior </w:t>
      </w:r>
      <w:r>
        <w:t>ao referido percentual</w:t>
      </w:r>
      <w:r w:rsidRPr="00345793">
        <w:t>, o Concessionário deverá apresentar justificativa à ANP até o 15º (décimo quinto) dia do mês seguinte</w:t>
      </w:r>
      <w:r w:rsidR="008B29EC">
        <w:t xml:space="preserve"> à variação</w:t>
      </w:r>
      <w:r w:rsidRPr="00345793">
        <w:t>.</w:t>
      </w:r>
    </w:p>
    <w:p w:rsidR="009F1AD7" w:rsidRPr="00345793" w:rsidRDefault="00B77EFD" w:rsidP="00AD4852">
      <w:pPr>
        <w:pStyle w:val="Contrato-Clausula-Nivel3-2dezenas"/>
      </w:pPr>
      <w:r w:rsidRPr="00345793">
        <w:lastRenderedPageBreak/>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rsidR="00FB3018" w:rsidRPr="00345793" w:rsidRDefault="00FB3018" w:rsidP="00F40BE0">
      <w:pPr>
        <w:pStyle w:val="Contrato-Normal"/>
      </w:pPr>
      <w:bookmarkStart w:id="731" w:name="_Toc135208016"/>
      <w:bookmarkEnd w:id="730"/>
    </w:p>
    <w:p w:rsidR="00C2057B" w:rsidRPr="00345793" w:rsidRDefault="00403BC8" w:rsidP="00D035BE">
      <w:pPr>
        <w:pStyle w:val="Contrato-Clausula-Subtitulo"/>
      </w:pPr>
      <w:bookmarkStart w:id="732" w:name="_Toc425775425"/>
      <w:bookmarkStart w:id="733" w:name="_Toc421863429"/>
      <w:bookmarkStart w:id="734" w:name="_Toc434933257"/>
      <w:bookmarkStart w:id="735" w:name="_Toc434942601"/>
      <w:bookmarkStart w:id="736" w:name="_Toc435440028"/>
      <w:bookmarkStart w:id="737" w:name="_Toc36214981"/>
      <w:r w:rsidRPr="00345793">
        <w:t>Interrupção Temporária da Produção</w:t>
      </w:r>
      <w:bookmarkEnd w:id="731"/>
      <w:bookmarkEnd w:id="732"/>
      <w:bookmarkEnd w:id="733"/>
      <w:bookmarkEnd w:id="734"/>
      <w:bookmarkEnd w:id="735"/>
      <w:bookmarkEnd w:id="736"/>
      <w:bookmarkEnd w:id="737"/>
    </w:p>
    <w:p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r>
        <w:t>1 (</w:t>
      </w:r>
      <w:r w:rsidRPr="00E73196">
        <w:t>um</w:t>
      </w:r>
      <w:r>
        <w:t>)</w:t>
      </w:r>
      <w:r w:rsidRPr="00E73196">
        <w:t xml:space="preserve"> ano</w:t>
      </w:r>
      <w:r>
        <w:t>, prorrogável a critério da ANP.</w:t>
      </w:r>
    </w:p>
    <w:p w:rsidR="00C9389E" w:rsidRDefault="00EC19EE" w:rsidP="00901259">
      <w:pPr>
        <w:pStyle w:val="Contrato-Clausula-Nivel3-2dezenas"/>
      </w:pPr>
      <w:r w:rsidRPr="00FB179C">
        <w:t>A ANP avaliará a solicitação no prazo de 60 (sessenta) dias, renovável por igual período, e poderá solicitar esclarecimentos ao Concessionário.</w:t>
      </w:r>
    </w:p>
    <w:p w:rsidR="00C9389E" w:rsidRDefault="00A14DF5" w:rsidP="00901259">
      <w:pPr>
        <w:pStyle w:val="Contrato-Clausula-Nivel3-2dezenas"/>
      </w:pPr>
      <w:r w:rsidRPr="00FB179C">
        <w:t>O prazo para avaliação será reiniciado após a apresentação dos esclarecimentos solicitados.</w:t>
      </w:r>
    </w:p>
    <w:p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rsidR="00581EBC" w:rsidRDefault="00581EBC" w:rsidP="00F40BE0">
      <w:pPr>
        <w:pStyle w:val="Contrato-Normal"/>
      </w:pPr>
    </w:p>
    <w:p w:rsidR="00813AD7" w:rsidRDefault="00581EBC" w:rsidP="00581EBC">
      <w:pPr>
        <w:pStyle w:val="Contrato-Clausula-Subtitulo"/>
      </w:pPr>
      <w:bookmarkStart w:id="738" w:name="_Toc36214982"/>
      <w:r>
        <w:t xml:space="preserve">Programa Anual de Trabalho e Orçamento </w:t>
      </w:r>
      <w:r w:rsidR="00317355">
        <w:t>d</w:t>
      </w:r>
      <w:r>
        <w:t>a Fase de Produção</w:t>
      </w:r>
      <w:bookmarkEnd w:id="738"/>
    </w:p>
    <w:p w:rsidR="00581EBC" w:rsidRDefault="00D369EE" w:rsidP="00F40BE0">
      <w:pPr>
        <w:pStyle w:val="Contrato-Clausula-Nivel2-2dezenas"/>
      </w:pPr>
      <w:r w:rsidRPr="00D369EE">
        <w:t>Ao Programa</w:t>
      </w:r>
      <w:r w:rsidR="00317355">
        <w:t xml:space="preserve"> Anual de Trabalho e Orçamento d</w:t>
      </w:r>
      <w:r w:rsidRPr="00D369EE">
        <w:t>a Fase de Produção aplicam-se as mesmas disposições referentes ao Programa Anual de Produção no que tange aos procedimentos de entrega, aprovação e revisão.</w:t>
      </w:r>
    </w:p>
    <w:p w:rsidR="00A13BBD" w:rsidRDefault="00A13BBD" w:rsidP="00A13BBD">
      <w:pPr>
        <w:pStyle w:val="Contrato-Clausula-Nivel2-2dezenas"/>
      </w:pPr>
      <w:r>
        <w:t>O primeiro Programa Anual de Trabalho deverá contemplar o restante do ano em curso e ser apresentado pelos Consorciados no prazo máximo de 60 (sessenta) dias contados da data da Declaração de Comercialidade.</w:t>
      </w:r>
    </w:p>
    <w:p w:rsidR="00A13BBD" w:rsidRDefault="00A13BBD" w:rsidP="00A13BBD">
      <w:pPr>
        <w:pStyle w:val="Contrato-Clausula-Nivel3-2dezenas"/>
      </w:pPr>
      <w:bookmarkStart w:id="739" w:name="_Hlk35261296"/>
      <w:r w:rsidRPr="00007E40">
        <w:t>Caso faltem mais de 6 (seis) meses para o fim do ano, deverá ser enviado o Programa Anual de Trabalho que tenha como ano de referência o ano em curso.</w:t>
      </w:r>
    </w:p>
    <w:p w:rsidR="00A13BBD" w:rsidRDefault="00A13BBD" w:rsidP="00A13BBD">
      <w:pPr>
        <w:pStyle w:val="Contrato-Clausula-Nivel3-2dezenas"/>
      </w:pPr>
      <w:r w:rsidRPr="00007E40">
        <w:t xml:space="preserve">Caso faltem menos de 6 (seis) meses para o fim do ano, deverá ser enviado, até o dia 31 de outubro daquele ano, ou até o prazo estabelecido em </w:t>
      </w:r>
      <w:r>
        <w:t>11</w:t>
      </w:r>
      <w:r w:rsidRPr="00007E40">
        <w:t>.1</w:t>
      </w:r>
      <w:r>
        <w:t>4</w:t>
      </w:r>
      <w:r w:rsidRPr="00007E40">
        <w:t>, caso este ultrapasse 31 de outubro, apenas o Programa Anual de Trabalho que tenha como ano de referência o ano subsequente.</w:t>
      </w:r>
    </w:p>
    <w:p w:rsidR="00A13BBD" w:rsidRDefault="00A13BBD" w:rsidP="00A13BBD">
      <w:pPr>
        <w:pStyle w:val="Contrato-Clausula-Nivel3-2dezenas"/>
      </w:pPr>
      <w:r>
        <w:t>Poderá ser aberta uma exceção ao parágrafo 11.14.2 caso existam atividades a serem efetivamente realizadas pelo concessionário no segundo semestre do ano vigente, desde que a apresentação do Programa Anual de Trabalho seja precedida de uma prévia consulta à ANP quanto à sua real necessidade.</w:t>
      </w:r>
    </w:p>
    <w:bookmarkEnd w:id="739"/>
    <w:p w:rsidR="00FF627B" w:rsidRDefault="00FF627B" w:rsidP="006759F8">
      <w:pPr>
        <w:pStyle w:val="Contrato-Clausula-Nivel2-2dezenas"/>
        <w:numPr>
          <w:ilvl w:val="1"/>
          <w:numId w:val="0"/>
        </w:numPr>
      </w:pPr>
    </w:p>
    <w:p w:rsidR="00D369EE" w:rsidRDefault="00D369EE" w:rsidP="00D369EE">
      <w:pPr>
        <w:pStyle w:val="Contrato-Clausula-Nivel2-2dezenas"/>
        <w:numPr>
          <w:ilvl w:val="0"/>
          <w:numId w:val="0"/>
        </w:numPr>
      </w:pPr>
    </w:p>
    <w:p w:rsidR="00C2057B" w:rsidRPr="00AC7DC0" w:rsidRDefault="00AC7DC0" w:rsidP="00BA5615">
      <w:pPr>
        <w:pStyle w:val="Contrato-Clausula-Nvel1"/>
      </w:pPr>
      <w:bookmarkStart w:id="740" w:name="_Toc3452321"/>
      <w:bookmarkStart w:id="741" w:name="_Toc4151843"/>
      <w:bookmarkStart w:id="742" w:name="_Toc4152047"/>
      <w:bookmarkStart w:id="743" w:name="_Toc6495469"/>
      <w:bookmarkStart w:id="744" w:name="_Toc6495674"/>
      <w:bookmarkStart w:id="745" w:name="_Toc6495881"/>
      <w:bookmarkStart w:id="746" w:name="_Toc6496087"/>
      <w:bookmarkStart w:id="747" w:name="_Toc6497171"/>
      <w:bookmarkStart w:id="748" w:name="_Ref473110894"/>
      <w:bookmarkStart w:id="749" w:name="_Toc473903589"/>
      <w:bookmarkStart w:id="750" w:name="_Toc480774557"/>
      <w:bookmarkStart w:id="751" w:name="_Toc509834819"/>
      <w:bookmarkStart w:id="752" w:name="_Toc513615252"/>
      <w:bookmarkStart w:id="753" w:name="_Toc135208017"/>
      <w:bookmarkStart w:id="754" w:name="_Toc425775426"/>
      <w:bookmarkStart w:id="755" w:name="_Toc421863430"/>
      <w:bookmarkStart w:id="756" w:name="_Toc434942602"/>
      <w:bookmarkStart w:id="757" w:name="_Toc435440029"/>
      <w:bookmarkStart w:id="758" w:name="_Toc36214983"/>
      <w:bookmarkEnd w:id="740"/>
      <w:bookmarkEnd w:id="741"/>
      <w:bookmarkEnd w:id="742"/>
      <w:bookmarkEnd w:id="743"/>
      <w:bookmarkEnd w:id="744"/>
      <w:bookmarkEnd w:id="745"/>
      <w:bookmarkEnd w:id="746"/>
      <w:bookmarkEnd w:id="747"/>
      <w:r w:rsidRPr="00AC7DC0">
        <w:lastRenderedPageBreak/>
        <w:t xml:space="preserve">Cláusula </w:t>
      </w:r>
      <w:bookmarkStart w:id="759" w:name="_Toc473903590"/>
      <w:bookmarkStart w:id="760" w:name="_Toc476656820"/>
      <w:bookmarkStart w:id="761" w:name="_Toc476742709"/>
      <w:bookmarkEnd w:id="748"/>
      <w:bookmarkEnd w:id="749"/>
      <w:bookmarkEnd w:id="750"/>
      <w:bookmarkEnd w:id="751"/>
      <w:bookmarkEnd w:id="752"/>
      <w:r w:rsidR="00F27D71">
        <w:t>Décima Segunda</w:t>
      </w:r>
      <w:r w:rsidR="002C3AB6" w:rsidRPr="00AC7DC0">
        <w:t xml:space="preserve"> - </w:t>
      </w:r>
      <w:r w:rsidRPr="00AC7DC0">
        <w:t xml:space="preserve">medição, </w:t>
      </w:r>
      <w:bookmarkEnd w:id="759"/>
      <w:bookmarkEnd w:id="760"/>
      <w:bookmarkEnd w:id="761"/>
      <w:r w:rsidRPr="00AC7DC0">
        <w:t>boletins mensais e disponibilização da produção</w:t>
      </w:r>
      <w:bookmarkEnd w:id="753"/>
      <w:bookmarkEnd w:id="754"/>
      <w:bookmarkEnd w:id="755"/>
      <w:bookmarkEnd w:id="756"/>
      <w:bookmarkEnd w:id="757"/>
      <w:bookmarkEnd w:id="758"/>
    </w:p>
    <w:p w:rsidR="00C2057B" w:rsidRPr="00F40BE0" w:rsidRDefault="00403BC8" w:rsidP="00D035BE">
      <w:pPr>
        <w:pStyle w:val="Contrato-Clausula-Subtitulo"/>
      </w:pPr>
      <w:bookmarkStart w:id="762" w:name="_Toc135208018"/>
      <w:bookmarkStart w:id="763" w:name="_Toc425775427"/>
      <w:bookmarkStart w:id="764" w:name="_Toc421863431"/>
      <w:bookmarkStart w:id="765" w:name="_Toc434933258"/>
      <w:bookmarkStart w:id="766" w:name="_Toc434942603"/>
      <w:bookmarkStart w:id="767" w:name="_Toc435440030"/>
      <w:bookmarkStart w:id="768" w:name="_Toc36214984"/>
      <w:r w:rsidRPr="00F40BE0">
        <w:t>Medição</w:t>
      </w:r>
      <w:bookmarkEnd w:id="762"/>
      <w:bookmarkEnd w:id="763"/>
      <w:bookmarkEnd w:id="764"/>
      <w:bookmarkEnd w:id="765"/>
      <w:bookmarkEnd w:id="766"/>
      <w:bookmarkEnd w:id="767"/>
      <w:bookmarkEnd w:id="768"/>
    </w:p>
    <w:p w:rsidR="00321586" w:rsidRPr="00345793" w:rsidRDefault="00CD74DF" w:rsidP="00CD7ACD">
      <w:pPr>
        <w:pStyle w:val="Contrato-Clausula-Nvel2-1dezena"/>
      </w:pPr>
      <w:bookmarkStart w:id="769" w:name="_Hlt473876415"/>
      <w:bookmarkStart w:id="770" w:name="_Ref343789307"/>
      <w:bookmarkStart w:id="771" w:name="_Ref473087375"/>
      <w:bookmarkEnd w:id="769"/>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70"/>
    </w:p>
    <w:p w:rsidR="00C2057B" w:rsidRPr="00345793" w:rsidRDefault="00F71AD6" w:rsidP="00CD7ACD">
      <w:pPr>
        <w:pStyle w:val="Contrato-Clausula-Nvel3-1dezena"/>
      </w:pPr>
      <w:r w:rsidRPr="00345793">
        <w:t>Deverão ser utilizado</w:t>
      </w:r>
      <w:r w:rsidR="001463A5">
        <w:t>s</w:t>
      </w:r>
      <w:r w:rsidRPr="00345793">
        <w:t xml:space="preserve"> os métodos, equipamentos e instrumentos de medição previstos no </w:t>
      </w:r>
      <w:r w:rsidR="00A64E38">
        <w:t xml:space="preserve">respectivo </w:t>
      </w:r>
      <w:r w:rsidR="000B346C" w:rsidRPr="00345793">
        <w:t xml:space="preserve">Plano </w:t>
      </w:r>
      <w:r w:rsidR="006148B8" w:rsidRPr="00345793">
        <w:t xml:space="preserve">de </w:t>
      </w:r>
      <w:r w:rsidR="000B346C" w:rsidRPr="00345793">
        <w:t>Desenvolvimento</w:t>
      </w:r>
      <w:r w:rsidRPr="00345793">
        <w:t xml:space="preserve"> e conforme a </w:t>
      </w:r>
      <w:r w:rsidR="00A106F4" w:rsidRPr="00345793">
        <w:t>Legislação Aplicável</w:t>
      </w:r>
      <w:r w:rsidRPr="00345793">
        <w:t>.</w:t>
      </w:r>
      <w:bookmarkEnd w:id="771"/>
    </w:p>
    <w:p w:rsidR="00321586" w:rsidRPr="00345793" w:rsidRDefault="00321586" w:rsidP="00F40BE0">
      <w:pPr>
        <w:pStyle w:val="Contrato-Normal"/>
      </w:pPr>
    </w:p>
    <w:p w:rsidR="00C2057B" w:rsidRPr="00F40BE0" w:rsidRDefault="00403BC8" w:rsidP="00D035BE">
      <w:pPr>
        <w:pStyle w:val="Contrato-Clausula-Subtitulo"/>
      </w:pPr>
      <w:bookmarkStart w:id="772" w:name="_Toc425775428"/>
      <w:bookmarkStart w:id="773" w:name="_Toc421863432"/>
      <w:bookmarkStart w:id="774" w:name="_Toc434933259"/>
      <w:bookmarkStart w:id="775" w:name="_Toc434942604"/>
      <w:bookmarkStart w:id="776" w:name="_Toc435440031"/>
      <w:bookmarkStart w:id="777" w:name="_Toc36214985"/>
      <w:r w:rsidRPr="00F40BE0">
        <w:t>Boletins Mensais</w:t>
      </w:r>
      <w:bookmarkEnd w:id="772"/>
      <w:bookmarkEnd w:id="773"/>
      <w:bookmarkEnd w:id="774"/>
      <w:bookmarkEnd w:id="775"/>
      <w:bookmarkEnd w:id="776"/>
      <w:r w:rsidR="00A64E38">
        <w:t xml:space="preserve"> de Produção</w:t>
      </w:r>
      <w:bookmarkEnd w:id="777"/>
    </w:p>
    <w:p w:rsidR="00C2057B" w:rsidRPr="00345793" w:rsidRDefault="009A6517" w:rsidP="00CD7ACD">
      <w:pPr>
        <w:pStyle w:val="Contrato-Clausula-Nvel2-1dezena"/>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 xml:space="preserve">, conforme a </w:t>
      </w:r>
      <w:r w:rsidR="00A106F4" w:rsidRPr="00345793">
        <w:t>Legislação Aplicável</w:t>
      </w:r>
      <w:r w:rsidRPr="00345793">
        <w:t>.</w:t>
      </w:r>
    </w:p>
    <w:p w:rsidR="00C2057B" w:rsidRPr="00345793" w:rsidRDefault="009A6517" w:rsidP="00CD7ACD">
      <w:pPr>
        <w:pStyle w:val="Contrato-Clausula-Nvel3-1dezena"/>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rsidR="00321586" w:rsidRPr="00345793" w:rsidRDefault="00321586" w:rsidP="00F40BE0">
      <w:pPr>
        <w:pStyle w:val="Contrato-Normal"/>
      </w:pPr>
    </w:p>
    <w:p w:rsidR="00C2057B" w:rsidRPr="00F40BE0" w:rsidRDefault="00240107" w:rsidP="00D035BE">
      <w:pPr>
        <w:pStyle w:val="Contrato-Clausula-Subtitulo"/>
      </w:pPr>
      <w:bookmarkStart w:id="778" w:name="_Toc425775429"/>
      <w:bookmarkStart w:id="779" w:name="_Toc421863433"/>
      <w:bookmarkStart w:id="780" w:name="_Toc434933260"/>
      <w:bookmarkStart w:id="781" w:name="_Toc434942605"/>
      <w:bookmarkStart w:id="782" w:name="_Toc435440032"/>
      <w:bookmarkStart w:id="783" w:name="_Toc36214986"/>
      <w:r w:rsidRPr="00F40BE0">
        <w:t>Disponibilização da Produção</w:t>
      </w:r>
      <w:bookmarkEnd w:id="778"/>
      <w:bookmarkEnd w:id="779"/>
      <w:bookmarkEnd w:id="780"/>
      <w:bookmarkEnd w:id="781"/>
      <w:bookmarkEnd w:id="782"/>
      <w:bookmarkEnd w:id="783"/>
    </w:p>
    <w:p w:rsidR="00C2057B" w:rsidRPr="00345793" w:rsidRDefault="00C27E20" w:rsidP="00CD7ACD">
      <w:pPr>
        <w:pStyle w:val="Contrato-Clausula-Nvel2-1dezena"/>
      </w:pPr>
      <w:bookmarkStart w:id="784" w:name="_Ref343789406"/>
      <w:bookmarkStart w:id="785"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84"/>
    </w:p>
    <w:p w:rsidR="00A41DF1" w:rsidRDefault="00403BC8" w:rsidP="00CD7ACD">
      <w:pPr>
        <w:pStyle w:val="Contrato-Clausula-Nvel3-1dezena"/>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86" w:name="_Toc135208021"/>
      <w:bookmarkEnd w:id="785"/>
    </w:p>
    <w:p w:rsidR="00CC0F9E" w:rsidRPr="00345793" w:rsidRDefault="00CC0F9E" w:rsidP="00F40BE0">
      <w:pPr>
        <w:pStyle w:val="Contrato-Normal"/>
      </w:pPr>
    </w:p>
    <w:p w:rsidR="00C2057B" w:rsidRPr="00F40BE0" w:rsidRDefault="00403BC8" w:rsidP="00D035BE">
      <w:pPr>
        <w:pStyle w:val="Contrato-Clausula-Subtitulo"/>
      </w:pPr>
      <w:bookmarkStart w:id="787" w:name="_Toc425775430"/>
      <w:bookmarkStart w:id="788" w:name="_Toc421863434"/>
      <w:bookmarkStart w:id="789" w:name="_Toc434933261"/>
      <w:bookmarkStart w:id="790" w:name="_Toc434942606"/>
      <w:bookmarkStart w:id="791" w:name="_Toc435440033"/>
      <w:bookmarkStart w:id="792" w:name="_Toc36214987"/>
      <w:r w:rsidRPr="00F40BE0">
        <w:t>Livre Disposição</w:t>
      </w:r>
      <w:bookmarkEnd w:id="786"/>
      <w:bookmarkEnd w:id="787"/>
      <w:bookmarkEnd w:id="788"/>
      <w:bookmarkEnd w:id="789"/>
      <w:bookmarkEnd w:id="790"/>
      <w:bookmarkEnd w:id="791"/>
      <w:bookmarkEnd w:id="792"/>
    </w:p>
    <w:p w:rsidR="00C2057B" w:rsidRDefault="00956079" w:rsidP="00CD7ACD">
      <w:pPr>
        <w:pStyle w:val="Contrato-Clausula-Nvel2-1dezena"/>
      </w:pPr>
      <w:r w:rsidRPr="00345793">
        <w:t>É</w:t>
      </w:r>
      <w:r w:rsidR="00240107" w:rsidRPr="00345793">
        <w:t xml:space="preserve"> assegurado</w:t>
      </w:r>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rsidR="00CC0F9E" w:rsidRDefault="00CC0F9E" w:rsidP="00F40BE0">
      <w:pPr>
        <w:pStyle w:val="Contrato-Normal"/>
      </w:pPr>
    </w:p>
    <w:p w:rsidR="00C2057B" w:rsidRPr="00F40BE0" w:rsidRDefault="00403BC8" w:rsidP="00D035BE">
      <w:pPr>
        <w:pStyle w:val="Contrato-Clausula-Subtitulo"/>
      </w:pPr>
      <w:bookmarkStart w:id="793" w:name="_Toc135208022"/>
      <w:bookmarkStart w:id="794" w:name="_Toc425775431"/>
      <w:bookmarkStart w:id="795" w:name="_Toc421863435"/>
      <w:bookmarkStart w:id="796" w:name="_Toc434933262"/>
      <w:bookmarkStart w:id="797" w:name="_Toc434942607"/>
      <w:bookmarkStart w:id="798" w:name="_Toc435440034"/>
      <w:bookmarkStart w:id="799" w:name="_Toc36214988"/>
      <w:r w:rsidRPr="00F40BE0">
        <w:t>Abastecimento do Mercado Nacional</w:t>
      </w:r>
      <w:bookmarkEnd w:id="793"/>
      <w:bookmarkEnd w:id="794"/>
      <w:bookmarkEnd w:id="795"/>
      <w:bookmarkEnd w:id="796"/>
      <w:bookmarkEnd w:id="797"/>
      <w:bookmarkEnd w:id="798"/>
      <w:bookmarkEnd w:id="799"/>
      <w:r w:rsidRPr="00F40BE0">
        <w:t xml:space="preserve"> </w:t>
      </w:r>
    </w:p>
    <w:p w:rsidR="00321586" w:rsidRPr="00345793" w:rsidRDefault="00FA3BE5" w:rsidP="00CD7ACD">
      <w:pPr>
        <w:pStyle w:val="Contrato-Clausula-Nvel2-1dezena"/>
      </w:pPr>
      <w:bookmarkStart w:id="800" w:name="_Ref343776074"/>
      <w:bookmarkStart w:id="801" w:name="_Ref473087932"/>
      <w:r w:rsidRPr="00345793">
        <w:t xml:space="preserve">Em situações de emergência que possam colocar em risco o abastecimento nacional de </w:t>
      </w:r>
      <w:r w:rsidR="006558C5" w:rsidRPr="00345793">
        <w:t>Petróleo</w:t>
      </w:r>
      <w:r w:rsidRPr="00345793">
        <w:t xml:space="preserve"> 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800"/>
      <w:r w:rsidR="00403BC8" w:rsidRPr="00345793">
        <w:t xml:space="preserve"> </w:t>
      </w:r>
    </w:p>
    <w:p w:rsidR="00321586" w:rsidRPr="00345793" w:rsidRDefault="00FA3BE5" w:rsidP="00CD7ACD">
      <w:pPr>
        <w:pStyle w:val="Contrato-Clausula-Nvel3-1dezena"/>
      </w:pPr>
      <w:r w:rsidRPr="00345793">
        <w:t xml:space="preserve">Considera-se situação de emergência aquela assim </w:t>
      </w:r>
      <w:r w:rsidR="00B12338" w:rsidRPr="00345793">
        <w:t xml:space="preserve">decretada </w:t>
      </w:r>
      <w:r w:rsidRPr="00345793">
        <w:t>pel</w:t>
      </w:r>
      <w:r w:rsidR="00D3416A" w:rsidRPr="00345793">
        <w:t>o</w:t>
      </w:r>
      <w:r w:rsidRPr="00345793">
        <w:t xml:space="preserve"> Presidente da República</w:t>
      </w:r>
      <w:r w:rsidR="00403BC8" w:rsidRPr="00345793">
        <w:t>.</w:t>
      </w:r>
      <w:bookmarkEnd w:id="801"/>
    </w:p>
    <w:p w:rsidR="00321586" w:rsidRPr="00345793" w:rsidRDefault="00FA3BE5" w:rsidP="00CD7ACD">
      <w:pPr>
        <w:pStyle w:val="Contrato-Clausula-Nvel3-1dezena"/>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rsidR="00321586" w:rsidRPr="00345793" w:rsidRDefault="00746ECA" w:rsidP="00CD7ACD">
      <w:pPr>
        <w:pStyle w:val="Contrato-Clausula-Nvel3-1dezena"/>
      </w:pPr>
      <w:r w:rsidRPr="00345793">
        <w:lastRenderedPageBreak/>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rsidR="00C2057B" w:rsidRPr="00345793" w:rsidRDefault="00FA3BE5" w:rsidP="00CD7ACD">
      <w:pPr>
        <w:pStyle w:val="Contrato-Clausula-Nvel3-1dezena"/>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rsidR="00321586" w:rsidRPr="00345793" w:rsidRDefault="00321586" w:rsidP="00F40BE0">
      <w:pPr>
        <w:pStyle w:val="Contrato-Normal"/>
      </w:pPr>
    </w:p>
    <w:p w:rsidR="00C2057B" w:rsidRPr="00345793" w:rsidRDefault="00403BC8" w:rsidP="00D035BE">
      <w:pPr>
        <w:pStyle w:val="Contrato-Clausula-Subtitulo"/>
      </w:pPr>
      <w:bookmarkStart w:id="802" w:name="_Toc135208023"/>
      <w:bookmarkStart w:id="803" w:name="_Toc425775432"/>
      <w:bookmarkStart w:id="804" w:name="_Toc421863436"/>
      <w:bookmarkStart w:id="805" w:name="_Toc434933263"/>
      <w:bookmarkStart w:id="806" w:name="_Toc434942608"/>
      <w:bookmarkStart w:id="807" w:name="_Toc435440035"/>
      <w:bookmarkStart w:id="808" w:name="_Toc36214989"/>
      <w:r w:rsidRPr="00345793">
        <w:t>Consumo nas Operações</w:t>
      </w:r>
      <w:bookmarkEnd w:id="802"/>
      <w:bookmarkEnd w:id="803"/>
      <w:bookmarkEnd w:id="804"/>
      <w:bookmarkEnd w:id="805"/>
      <w:bookmarkEnd w:id="806"/>
      <w:bookmarkEnd w:id="807"/>
      <w:bookmarkEnd w:id="808"/>
    </w:p>
    <w:p w:rsidR="00321586" w:rsidRPr="00345793" w:rsidRDefault="00403BC8" w:rsidP="00CD7ACD">
      <w:pPr>
        <w:pStyle w:val="Contrato-Clausula-Nvel2-1dezena"/>
      </w:pPr>
      <w:bookmarkStart w:id="809" w:name="_Hlt102535746"/>
      <w:bookmarkStart w:id="810" w:name="_Ref343790896"/>
      <w:bookmarkStart w:id="811" w:name="_Ref473087744"/>
      <w:bookmarkEnd w:id="809"/>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810"/>
      <w:r w:rsidRPr="00345793">
        <w:t xml:space="preserve"> </w:t>
      </w:r>
    </w:p>
    <w:p w:rsidR="00321586" w:rsidRPr="00345793" w:rsidRDefault="00A240EC" w:rsidP="00A240EC">
      <w:pPr>
        <w:pStyle w:val="Contrato-Clausula-Nvel3-1dezena"/>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rsidR="00321586" w:rsidRPr="00345793" w:rsidRDefault="00F407CF" w:rsidP="00CD7ACD">
      <w:pPr>
        <w:pStyle w:val="Contrato-Clausula-Nvel3-1dezena"/>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rsidR="00C2057B" w:rsidRPr="00345793" w:rsidRDefault="00B8777F" w:rsidP="00CD7ACD">
      <w:pPr>
        <w:pStyle w:val="Contrato-Clausula-Nvel3-1dezena"/>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r w:rsidR="00AB0433">
        <w:t>t</w:t>
      </w:r>
      <w:r w:rsidR="00AB0433" w:rsidRPr="00345793">
        <w:t xml:space="preserve">erceiros </w:t>
      </w:r>
      <w:r w:rsidRPr="00345793">
        <w:t>devidas</w:t>
      </w:r>
      <w:r w:rsidR="00403BC8" w:rsidRPr="00345793">
        <w:t xml:space="preserve">, previstas na </w:t>
      </w:r>
      <w:r w:rsidR="00F40BE0">
        <w:t xml:space="preserve">Cláusula Vigésima </w:t>
      </w:r>
      <w:r w:rsidR="008D00B2">
        <w:t>Terceira</w:t>
      </w:r>
      <w:r w:rsidR="00403BC8" w:rsidRPr="00345793">
        <w:t>.</w:t>
      </w:r>
      <w:bookmarkEnd w:id="811"/>
    </w:p>
    <w:p w:rsidR="00321586" w:rsidRPr="00345793" w:rsidRDefault="00321586" w:rsidP="00F40BE0">
      <w:pPr>
        <w:pStyle w:val="Contrato-Normal"/>
      </w:pPr>
      <w:bookmarkStart w:id="812" w:name="_Toc135208024"/>
    </w:p>
    <w:p w:rsidR="00C2057B" w:rsidRPr="00F40BE0" w:rsidRDefault="004872FB" w:rsidP="00D035BE">
      <w:pPr>
        <w:pStyle w:val="Contrato-Clausula-Subtitulo"/>
      </w:pPr>
      <w:bookmarkStart w:id="813" w:name="_Toc425775433"/>
      <w:bookmarkStart w:id="814" w:name="_Toc421863437"/>
      <w:bookmarkStart w:id="815" w:name="_Toc434933264"/>
      <w:bookmarkStart w:id="816" w:name="_Toc434942609"/>
      <w:bookmarkStart w:id="817" w:name="_Toc435440036"/>
      <w:bookmarkStart w:id="818" w:name="_Toc36214990"/>
      <w:r>
        <w:t>Resultados</w:t>
      </w:r>
      <w:r w:rsidRPr="00F40BE0">
        <w:t xml:space="preserve"> </w:t>
      </w:r>
      <w:r w:rsidR="00403BC8" w:rsidRPr="00F40BE0">
        <w:t>de Teste</w:t>
      </w:r>
      <w:bookmarkEnd w:id="812"/>
      <w:bookmarkEnd w:id="813"/>
      <w:bookmarkEnd w:id="814"/>
      <w:bookmarkEnd w:id="815"/>
      <w:bookmarkEnd w:id="816"/>
      <w:bookmarkEnd w:id="817"/>
      <w:bookmarkEnd w:id="818"/>
    </w:p>
    <w:p w:rsidR="005A03E7" w:rsidRPr="00345793" w:rsidRDefault="007B22AE" w:rsidP="00CD7ACD">
      <w:pPr>
        <w:pStyle w:val="Contrato-Clausula-Nvel2-1dezena"/>
      </w:pPr>
      <w:r w:rsidRPr="00345793">
        <w:t>Os dados, informações, resultados</w:t>
      </w:r>
      <w:r w:rsidR="00A64E38">
        <w:t>,</w:t>
      </w:r>
      <w:r w:rsidRPr="00345793">
        <w:t xml:space="preserve"> interpretações</w:t>
      </w:r>
      <w:r w:rsidR="00A64E38">
        <w:t>, modelos de Reservatório estático e dinâmico e os regimes de fluxo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imediatamente após a sua </w:t>
      </w:r>
      <w:r w:rsidR="007163A1">
        <w:t xml:space="preserve">obtenção, </w:t>
      </w:r>
      <w:r w:rsidRPr="00345793">
        <w:t>conclusão</w:t>
      </w:r>
      <w:r w:rsidR="007163A1">
        <w:t xml:space="preserve"> ou conforme prazo definido na Legislação Aplicável</w:t>
      </w:r>
      <w:r w:rsidR="005A03E7" w:rsidRPr="00345793">
        <w:t>.</w:t>
      </w:r>
    </w:p>
    <w:p w:rsidR="005A03E7" w:rsidRPr="00345793" w:rsidRDefault="007B22AE" w:rsidP="00CD7ACD">
      <w:pPr>
        <w:pStyle w:val="Contrato-Clausula-Nvel3-1dezena"/>
      </w:pPr>
      <w:r w:rsidRPr="00345793">
        <w:t>As informações deverão contemplar, inclusive, os volumes de Petróleo, Gás Natural e água produzidos</w:t>
      </w:r>
      <w:r w:rsidR="002637A9" w:rsidRPr="00345793">
        <w:t>.</w:t>
      </w:r>
    </w:p>
    <w:p w:rsidR="005A03E7" w:rsidRPr="00345793" w:rsidRDefault="007B22AE" w:rsidP="00CD7ACD">
      <w:pPr>
        <w:pStyle w:val="Contrato-Clausula-Nvel3-1dezena"/>
      </w:pPr>
      <w:r w:rsidRPr="00345793">
        <w:t xml:space="preserve">Em se tratando de Testes de Longa Duração, os dados, informações, resultados e interpretações deverão ser </w:t>
      </w:r>
      <w:r w:rsidR="00453E85" w:rsidRPr="00345793">
        <w:t xml:space="preserve">enviados </w:t>
      </w:r>
      <w:r w:rsidRPr="00345793">
        <w:t>à ANP de acordo com a periodicidade estabelecida nos Planos de Avaliação de Descoberta aprovados</w:t>
      </w:r>
      <w:r w:rsidR="00F93B16" w:rsidRPr="00345793">
        <w:t>.</w:t>
      </w:r>
    </w:p>
    <w:p w:rsidR="0048201F" w:rsidRPr="00345793" w:rsidRDefault="0048201F" w:rsidP="00CD7ACD">
      <w:pPr>
        <w:pStyle w:val="Contrato-Clausula-Nvel3-1dezena"/>
      </w:pPr>
      <w:r w:rsidRPr="00345793">
        <w:t>A Produç</w:t>
      </w:r>
      <w:r w:rsidR="007163A1">
        <w:t>ão</w:t>
      </w:r>
      <w:r w:rsidRPr="00345793">
        <w:t xml:space="preserve"> e movimentações oriundas de Testes de Longa Duração</w:t>
      </w:r>
      <w:r w:rsidR="007163A1">
        <w:t xml:space="preserve"> e 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333136">
        <w:t>P</w:t>
      </w:r>
      <w:r w:rsidR="007B22AE" w:rsidRPr="00345793">
        <w:t>rodução</w:t>
      </w:r>
      <w:r w:rsidRPr="00345793">
        <w:t>.</w:t>
      </w:r>
    </w:p>
    <w:p w:rsidR="00C2057B" w:rsidRPr="00345793" w:rsidRDefault="00403BC8" w:rsidP="00CD7ACD">
      <w:pPr>
        <w:pStyle w:val="Contrato-Clausula-Nvel2-1dezena"/>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Gás Natural</w:t>
      </w:r>
      <w:r w:rsidRPr="00345793">
        <w:t xml:space="preserve"> </w:t>
      </w:r>
      <w:r w:rsidR="00956079" w:rsidRPr="00345793">
        <w:t xml:space="preserve">produzidos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 xml:space="preserve">Cláusula Vigésima </w:t>
      </w:r>
      <w:r w:rsidR="008D00B2">
        <w:t>Terceira</w:t>
      </w:r>
      <w:r w:rsidRPr="00345793">
        <w:t xml:space="preserve">. </w:t>
      </w:r>
    </w:p>
    <w:p w:rsidR="00904CBC" w:rsidRDefault="00904CBC" w:rsidP="004E3A70">
      <w:pPr>
        <w:pStyle w:val="Contrato-Normal"/>
      </w:pPr>
      <w:bookmarkStart w:id="819" w:name="_Toc135208025"/>
    </w:p>
    <w:p w:rsidR="00C2057B" w:rsidRPr="00345793" w:rsidRDefault="00403BC8" w:rsidP="00D035BE">
      <w:pPr>
        <w:pStyle w:val="Contrato-Clausula-Subtitulo"/>
      </w:pPr>
      <w:bookmarkStart w:id="820" w:name="_Toc135208026"/>
      <w:bookmarkStart w:id="821" w:name="_Toc425775435"/>
      <w:bookmarkStart w:id="822" w:name="_Toc421863439"/>
      <w:bookmarkStart w:id="823" w:name="_Toc434933266"/>
      <w:bookmarkStart w:id="824" w:name="_Toc434942611"/>
      <w:bookmarkStart w:id="825" w:name="_Toc435440038"/>
      <w:bookmarkStart w:id="826" w:name="_Toc36214991"/>
      <w:bookmarkEnd w:id="819"/>
      <w:r w:rsidRPr="00345793">
        <w:lastRenderedPageBreak/>
        <w:t>Perdas</w:t>
      </w:r>
      <w:bookmarkEnd w:id="820"/>
      <w:bookmarkEnd w:id="821"/>
      <w:bookmarkEnd w:id="822"/>
      <w:bookmarkEnd w:id="823"/>
      <w:bookmarkEnd w:id="824"/>
      <w:bookmarkEnd w:id="825"/>
      <w:r w:rsidR="009B40CE">
        <w:t xml:space="preserve"> de Petróleo e Gás Natural e Q</w:t>
      </w:r>
      <w:r w:rsidR="009B40CE" w:rsidRPr="007C648C">
        <w:t>ueima do Gás Natural</w:t>
      </w:r>
      <w:bookmarkEnd w:id="826"/>
    </w:p>
    <w:p w:rsidR="009B40CE" w:rsidRDefault="00956079" w:rsidP="009B40CE">
      <w:pPr>
        <w:pStyle w:val="Contrato-Clausula-Nvel2-1dezena"/>
      </w:pPr>
      <w:r w:rsidRPr="00345793">
        <w:t xml:space="preserve">As </w:t>
      </w:r>
      <w:r w:rsidR="00403BC8" w:rsidRPr="00345793">
        <w:t xml:space="preserve">perdas de </w:t>
      </w:r>
      <w:r w:rsidR="006558C5" w:rsidRPr="00345793">
        <w:t>Petróleo</w:t>
      </w:r>
      <w:r w:rsidR="00630263" w:rsidRPr="00345793">
        <w:t xml:space="preserve"> </w:t>
      </w:r>
      <w:r w:rsidR="00D30A2D" w:rsidRPr="00345793">
        <w:t>ou Gás Natural</w:t>
      </w:r>
      <w:r w:rsidR="00403BC8" w:rsidRPr="00345793">
        <w:t xml:space="preserve"> ocorridas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 xml:space="preserve">em </w:t>
      </w:r>
      <w:r w:rsidRPr="00333136">
        <w:rPr>
          <w:i/>
        </w:rPr>
        <w:t>flare</w:t>
      </w:r>
      <w:r w:rsidR="00333136" w:rsidRPr="00333136">
        <w:rPr>
          <w:i/>
        </w:rPr>
        <w:t>s</w:t>
      </w:r>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calculada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 xml:space="preserve">Cláusula Vigésima </w:t>
      </w:r>
      <w:r w:rsidR="008D00B2">
        <w:t>Nona</w:t>
      </w:r>
      <w:r w:rsidR="008D00B2" w:rsidRPr="005870C1">
        <w:t xml:space="preserve"> </w:t>
      </w:r>
      <w:r w:rsidR="00403BC8" w:rsidRPr="005870C1">
        <w:t xml:space="preserve">e na </w:t>
      </w:r>
      <w:r w:rsidR="00C27246" w:rsidRPr="005870C1">
        <w:t>Cláusula</w:t>
      </w:r>
      <w:r w:rsidR="00310AD9" w:rsidRPr="005870C1">
        <w:t xml:space="preserve"> </w:t>
      </w:r>
      <w:r w:rsidR="008D00B2">
        <w:t>Trigésima</w:t>
      </w:r>
      <w:r w:rsidR="00A41DF1" w:rsidRPr="005870C1">
        <w:t>.</w:t>
      </w:r>
    </w:p>
    <w:p w:rsidR="009B40CE" w:rsidRDefault="009B40CE" w:rsidP="009B40CE">
      <w:pPr>
        <w:pStyle w:val="Contrato-Clausula-Nvel2-1dezena"/>
      </w:pPr>
      <w:r w:rsidRPr="00345793">
        <w:t xml:space="preserve">A queima </w:t>
      </w:r>
      <w:r>
        <w:t xml:space="preserve">de Gás Natural </w:t>
      </w:r>
      <w:r w:rsidRPr="00345793">
        <w:t xml:space="preserve">em flares </w:t>
      </w:r>
      <w:r>
        <w:t>s</w:t>
      </w:r>
      <w:r w:rsidRPr="00345793">
        <w:t>omente será permitida</w:t>
      </w:r>
      <w:r>
        <w:t xml:space="preserve"> </w:t>
      </w:r>
      <w:r w:rsidRPr="00345793">
        <w:t xml:space="preserve">por motivos de segurança, emergência e comissionamento </w:t>
      </w:r>
      <w:r>
        <w:t xml:space="preserve">e </w:t>
      </w:r>
      <w:r w:rsidRPr="00345793">
        <w:t>deverá restringir-se aos volumes pr</w:t>
      </w:r>
      <w:r>
        <w:t>é</w:t>
      </w:r>
      <w:r w:rsidRPr="00345793">
        <w:t>via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rsidR="00904CBC" w:rsidRDefault="00904CBC" w:rsidP="00B14143">
      <w:pPr>
        <w:pStyle w:val="Contrato-Normal"/>
      </w:pPr>
      <w:bookmarkStart w:id="827" w:name="_Ref102829242"/>
      <w:bookmarkStart w:id="828" w:name="_Toc135208027"/>
      <w:bookmarkStart w:id="829" w:name="_Ref473111013"/>
      <w:bookmarkStart w:id="830" w:name="_Toc473903591"/>
      <w:bookmarkStart w:id="831" w:name="_Toc480774568"/>
      <w:bookmarkStart w:id="832" w:name="_Toc509834830"/>
      <w:bookmarkStart w:id="833" w:name="_Toc513615263"/>
      <w:bookmarkStart w:id="834" w:name="_Ref101924621"/>
    </w:p>
    <w:p w:rsidR="00C2057B" w:rsidRPr="00AC7DC0" w:rsidRDefault="00AC7DC0" w:rsidP="00BA5615">
      <w:pPr>
        <w:pStyle w:val="Contrato-Clausula-Nvel1"/>
      </w:pPr>
      <w:bookmarkStart w:id="835" w:name="_Toc425775436"/>
      <w:bookmarkStart w:id="836" w:name="_Toc421863440"/>
      <w:bookmarkStart w:id="837" w:name="_Toc434942612"/>
      <w:bookmarkStart w:id="838" w:name="_Toc435440039"/>
      <w:bookmarkStart w:id="839" w:name="_Toc36214992"/>
      <w:r w:rsidRPr="00AC7DC0">
        <w:t xml:space="preserve">Cláusula </w:t>
      </w:r>
      <w:bookmarkStart w:id="840" w:name="_Toc473903592"/>
      <w:bookmarkStart w:id="841" w:name="_Toc476656831"/>
      <w:bookmarkStart w:id="842" w:name="_Toc476742720"/>
      <w:bookmarkEnd w:id="827"/>
      <w:bookmarkEnd w:id="828"/>
      <w:bookmarkEnd w:id="829"/>
      <w:bookmarkEnd w:id="830"/>
      <w:bookmarkEnd w:id="831"/>
      <w:bookmarkEnd w:id="832"/>
      <w:bookmarkEnd w:id="833"/>
      <w:r w:rsidR="00F27D71">
        <w:t>Décima Terceira</w:t>
      </w:r>
      <w:r w:rsidR="002C3AB6" w:rsidRPr="00AC7DC0">
        <w:t xml:space="preserve"> - </w:t>
      </w:r>
      <w:bookmarkEnd w:id="834"/>
      <w:bookmarkEnd w:id="840"/>
      <w:bookmarkEnd w:id="841"/>
      <w:bookmarkEnd w:id="842"/>
      <w:r w:rsidRPr="00AC7DC0">
        <w:t>individualização da produção</w:t>
      </w:r>
      <w:bookmarkEnd w:id="835"/>
      <w:bookmarkEnd w:id="836"/>
      <w:bookmarkEnd w:id="837"/>
      <w:bookmarkEnd w:id="838"/>
      <w:bookmarkEnd w:id="839"/>
    </w:p>
    <w:p w:rsidR="00C2057B" w:rsidRPr="00B14143" w:rsidRDefault="005C7624" w:rsidP="00D035BE">
      <w:pPr>
        <w:pStyle w:val="Contrato-Clausula-Subtitulo"/>
      </w:pPr>
      <w:bookmarkStart w:id="843" w:name="_Toc135208028"/>
      <w:bookmarkStart w:id="844" w:name="_Toc425775437"/>
      <w:bookmarkStart w:id="845" w:name="_Toc421863441"/>
      <w:bookmarkStart w:id="846" w:name="_Toc434933267"/>
      <w:bookmarkStart w:id="847" w:name="_Toc434942613"/>
      <w:bookmarkStart w:id="848" w:name="_Toc435440040"/>
      <w:bookmarkStart w:id="849" w:name="_Toc36214993"/>
      <w:r w:rsidRPr="00B14143">
        <w:t xml:space="preserve">Acordo de </w:t>
      </w:r>
      <w:bookmarkEnd w:id="843"/>
      <w:r w:rsidRPr="00B14143">
        <w:t>Individualização da Produção</w:t>
      </w:r>
      <w:bookmarkEnd w:id="844"/>
      <w:bookmarkEnd w:id="845"/>
      <w:bookmarkEnd w:id="846"/>
      <w:bookmarkEnd w:id="847"/>
      <w:bookmarkEnd w:id="848"/>
      <w:bookmarkEnd w:id="849"/>
    </w:p>
    <w:p w:rsidR="00535D47" w:rsidRDefault="00413A8D" w:rsidP="00535D47">
      <w:pPr>
        <w:pStyle w:val="Contrato-Clausula-Nvel2-1dezena"/>
      </w:pPr>
      <w:bookmarkStart w:id="850" w:name="_Hlt102556560"/>
      <w:bookmarkStart w:id="851" w:name="_Hlt102558408"/>
      <w:bookmarkStart w:id="852" w:name="_Hlt102558430"/>
      <w:bookmarkStart w:id="853" w:name="_Hlt102892665"/>
      <w:bookmarkStart w:id="854" w:name="_Hlt102898973"/>
      <w:bookmarkStart w:id="855" w:name="_Ref473086741"/>
      <w:bookmarkStart w:id="856" w:name="_Ref102556522"/>
      <w:bookmarkStart w:id="857" w:name="_Ref295249652"/>
      <w:bookmarkStart w:id="858" w:name="_Ref7241660"/>
      <w:bookmarkEnd w:id="850"/>
      <w:bookmarkEnd w:id="851"/>
      <w:bookmarkEnd w:id="852"/>
      <w:bookmarkEnd w:id="853"/>
      <w:bookmarkEnd w:id="854"/>
      <w:r w:rsidRPr="00345793">
        <w:t xml:space="preserve">Deverá ser instaurado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855"/>
      <w:bookmarkEnd w:id="856"/>
      <w:r w:rsidR="00D033D0" w:rsidRPr="00345793">
        <w:t>.</w:t>
      </w:r>
      <w:bookmarkEnd w:id="857"/>
    </w:p>
    <w:p w:rsidR="001173C5" w:rsidRDefault="001173C5" w:rsidP="001173C5">
      <w:pPr>
        <w:pStyle w:val="Contrato-Clausula-Nvel2-1dezena"/>
        <w:numPr>
          <w:ilvl w:val="0"/>
          <w:numId w:val="0"/>
        </w:numPr>
        <w:ind w:left="567"/>
      </w:pPr>
    </w:p>
    <w:p w:rsidR="001173C5" w:rsidRDefault="001173C5" w:rsidP="001173C5">
      <w:pPr>
        <w:pStyle w:val="Contrato-Clausula-Nvel1"/>
      </w:pPr>
      <w:bookmarkStart w:id="859" w:name="_Toc36214994"/>
      <w:r>
        <w:t>C</w:t>
      </w:r>
      <w:r w:rsidR="001B0CCD">
        <w:t xml:space="preserve">láusula Décima Quarta </w:t>
      </w:r>
      <w:r w:rsidR="009713F0">
        <w:t>–</w:t>
      </w:r>
      <w:r w:rsidR="001B0CCD">
        <w:t xml:space="preserve"> </w:t>
      </w:r>
      <w:r w:rsidR="008C68C2">
        <w:t>d</w:t>
      </w:r>
      <w:r w:rsidR="001B0CCD">
        <w:t xml:space="preserve">escoberta, </w:t>
      </w:r>
      <w:r w:rsidR="008C68C2">
        <w:t>a</w:t>
      </w:r>
      <w:r w:rsidR="001B0CCD">
        <w:t xml:space="preserve">valiação e </w:t>
      </w:r>
      <w:r w:rsidR="008C68C2">
        <w:t>d</w:t>
      </w:r>
      <w:r w:rsidR="001B0CCD">
        <w:t xml:space="preserve">esenvolvimento </w:t>
      </w:r>
      <w:r w:rsidR="008C68C2">
        <w:t>d</w:t>
      </w:r>
      <w:r w:rsidR="001B0CCD">
        <w:t xml:space="preserve">e </w:t>
      </w:r>
      <w:r w:rsidR="008C68C2">
        <w:t>n</w:t>
      </w:r>
      <w:r w:rsidR="001B0CCD">
        <w:t xml:space="preserve">ovo </w:t>
      </w:r>
      <w:r w:rsidR="008C68C2">
        <w:t>r</w:t>
      </w:r>
      <w:r w:rsidR="001B0CCD">
        <w:t xml:space="preserve">eservatório </w:t>
      </w:r>
      <w:r w:rsidR="008C68C2">
        <w:t>n</w:t>
      </w:r>
      <w:r w:rsidR="001B0CCD">
        <w:t xml:space="preserve">a </w:t>
      </w:r>
      <w:r w:rsidR="008C68C2">
        <w:t>f</w:t>
      </w:r>
      <w:r w:rsidR="001B0CCD">
        <w:t xml:space="preserve">ase </w:t>
      </w:r>
      <w:r w:rsidR="008C68C2">
        <w:t>d</w:t>
      </w:r>
      <w:r w:rsidR="001B0CCD">
        <w:t xml:space="preserve">e </w:t>
      </w:r>
      <w:r w:rsidR="008C68C2">
        <w:t>p</w:t>
      </w:r>
      <w:r w:rsidR="001B0CCD">
        <w:t>rodução</w:t>
      </w:r>
      <w:bookmarkEnd w:id="859"/>
      <w:r>
        <w:t xml:space="preserve"> </w:t>
      </w:r>
    </w:p>
    <w:p w:rsidR="009713F0" w:rsidRDefault="009713F0" w:rsidP="009713F0">
      <w:pPr>
        <w:pStyle w:val="Contrato-Clausula-Nvel2-1dezena"/>
      </w:pPr>
      <w:r w:rsidRPr="00A820BF">
        <w:t>Qualquer Descoberta de Novo Reservatório de Petróleo e Gás Natural deverá ser notificada pelo Concessionário à ANP, em caráter exclusivo, no prazo máximo de 72 (setenta e duas) horas. A notificação deverá ser acompanhada de todos os dados e informações pertinentes disponíveis</w:t>
      </w:r>
      <w:r>
        <w:t>.</w:t>
      </w:r>
    </w:p>
    <w:p w:rsidR="009713F0" w:rsidRDefault="009713F0" w:rsidP="009713F0">
      <w:pPr>
        <w:pStyle w:val="Contrato-Clausula-Nvel2-1dezena"/>
      </w:pPr>
      <w:r w:rsidRPr="009713F0">
        <w:t>O Concessionário poderá, a seu critério, proceder à Avaliação da Descoberta de Novo Reservatório a qualquer momento durante a Fase de Produção.</w:t>
      </w:r>
    </w:p>
    <w:p w:rsidR="009713F0" w:rsidRDefault="009713F0" w:rsidP="009713F0">
      <w:pPr>
        <w:pStyle w:val="Contrato-Clausula-Nvel3-1dezena"/>
      </w:pPr>
      <w:r w:rsidRPr="009713F0">
        <w:t>Caso o Concessionário decida proceder à Avaliação da Descoberta de Novo Reservatório, deverá apresentar as atividades de Avaliação no Programa Anual de Trabalho e Orçamento da Fase de Produção, observando os procedimentos da Cláusula Décima Primeira.</w:t>
      </w:r>
    </w:p>
    <w:p w:rsidR="009713F0" w:rsidRDefault="009713F0" w:rsidP="009713F0">
      <w:pPr>
        <w:pStyle w:val="Contrato-Clausula-Nvel2-1dezena"/>
      </w:pPr>
      <w:r w:rsidRPr="009713F0">
        <w:t>Caso o Concessionário decida proceder ao Desenvolvimento de Novo Reservatório, deverá comunicar à ANP e, em até 180 (cento e oitenta) dias após a comunicação, apresentar à ANP um Plano de Desenvolvimento, na forma da Legislação Aplicável.</w:t>
      </w:r>
    </w:p>
    <w:p w:rsidR="009713F0" w:rsidRPr="009713F0" w:rsidRDefault="009713F0" w:rsidP="009713F0">
      <w:pPr>
        <w:pStyle w:val="Contrato-Clausula-Nvel2-1dezena"/>
      </w:pPr>
      <w:r w:rsidRPr="009713F0">
        <w:t>O Desenvolvimento ou Produção de Novo Reservatório somente será autorizado após aprovação pela ANP, nos termos da Legislação Aplicável.</w:t>
      </w:r>
    </w:p>
    <w:p w:rsidR="00C2057B" w:rsidRDefault="004A1EA8" w:rsidP="00F6358A">
      <w:pPr>
        <w:pStyle w:val="Contrato-Captulo"/>
      </w:pPr>
      <w:bookmarkStart w:id="860" w:name="_Toc425517770"/>
      <w:bookmarkStart w:id="861" w:name="_Toc425519053"/>
      <w:bookmarkStart w:id="862" w:name="_Toc425519257"/>
      <w:bookmarkStart w:id="863" w:name="_Toc425519463"/>
      <w:bookmarkStart w:id="864" w:name="_Toc425519667"/>
      <w:bookmarkStart w:id="865" w:name="_Toc425775438"/>
      <w:bookmarkStart w:id="866" w:name="_Toc421863442"/>
      <w:bookmarkStart w:id="867" w:name="_Toc434933268"/>
      <w:bookmarkStart w:id="868" w:name="_Toc434942614"/>
      <w:bookmarkStart w:id="869" w:name="_Toc435440041"/>
      <w:bookmarkStart w:id="870" w:name="_Toc36214995"/>
      <w:bookmarkStart w:id="871" w:name="_Toc473903593"/>
      <w:bookmarkStart w:id="872" w:name="_Toc480774575"/>
      <w:bookmarkStart w:id="873" w:name="_Toc509834837"/>
      <w:bookmarkStart w:id="874" w:name="_Toc513615270"/>
      <w:bookmarkStart w:id="875" w:name="_Toc135208035"/>
      <w:bookmarkEnd w:id="858"/>
      <w:bookmarkEnd w:id="860"/>
      <w:bookmarkEnd w:id="861"/>
      <w:bookmarkEnd w:id="862"/>
      <w:bookmarkEnd w:id="863"/>
      <w:bookmarkEnd w:id="864"/>
      <w:r w:rsidRPr="00345793">
        <w:lastRenderedPageBreak/>
        <w:t>e</w:t>
      </w:r>
      <w:r w:rsidR="00B9133A" w:rsidRPr="00345793">
        <w:t>xecução das operações</w:t>
      </w:r>
      <w:bookmarkEnd w:id="865"/>
      <w:bookmarkEnd w:id="866"/>
      <w:bookmarkEnd w:id="867"/>
      <w:bookmarkEnd w:id="868"/>
      <w:bookmarkEnd w:id="869"/>
      <w:bookmarkEnd w:id="870"/>
    </w:p>
    <w:p w:rsidR="002C3AB6" w:rsidRPr="002C3AB6" w:rsidRDefault="002C3AB6" w:rsidP="00B14143">
      <w:pPr>
        <w:pStyle w:val="Contrato-Normal"/>
      </w:pPr>
    </w:p>
    <w:p w:rsidR="00C2057B" w:rsidRPr="00AC7DC0" w:rsidRDefault="00AC7DC0" w:rsidP="00BA5615">
      <w:pPr>
        <w:pStyle w:val="Contrato-Clausula-Nvel1"/>
      </w:pPr>
      <w:bookmarkStart w:id="876" w:name="_Toc425775439"/>
      <w:bookmarkStart w:id="877" w:name="_Toc421863443"/>
      <w:bookmarkStart w:id="878" w:name="_Toc434942615"/>
      <w:bookmarkStart w:id="879" w:name="_Toc435440042"/>
      <w:bookmarkStart w:id="880" w:name="_Toc36214996"/>
      <w:r w:rsidRPr="00AC7DC0">
        <w:t xml:space="preserve">Cláusula </w:t>
      </w:r>
      <w:bookmarkStart w:id="881" w:name="_Toc473903594"/>
      <w:bookmarkStart w:id="882" w:name="_Toc476656838"/>
      <w:bookmarkStart w:id="883" w:name="_Toc476742727"/>
      <w:bookmarkEnd w:id="871"/>
      <w:bookmarkEnd w:id="872"/>
      <w:bookmarkEnd w:id="873"/>
      <w:bookmarkEnd w:id="874"/>
      <w:r w:rsidR="00F27D71">
        <w:t xml:space="preserve">Décima </w:t>
      </w:r>
      <w:r w:rsidR="00FA4870">
        <w:t>Quinta</w:t>
      </w:r>
      <w:r w:rsidR="002C3AB6" w:rsidRPr="00AC7DC0">
        <w:t xml:space="preserve">- </w:t>
      </w:r>
      <w:r w:rsidRPr="00AC7DC0">
        <w:t>execução pelo concessionário</w:t>
      </w:r>
      <w:bookmarkEnd w:id="875"/>
      <w:bookmarkEnd w:id="876"/>
      <w:bookmarkEnd w:id="877"/>
      <w:bookmarkEnd w:id="878"/>
      <w:bookmarkEnd w:id="879"/>
      <w:bookmarkEnd w:id="880"/>
      <w:bookmarkEnd w:id="881"/>
      <w:bookmarkEnd w:id="882"/>
      <w:bookmarkEnd w:id="883"/>
    </w:p>
    <w:p w:rsidR="00C2057B" w:rsidRPr="00E276C5" w:rsidRDefault="00403BC8" w:rsidP="00D035BE">
      <w:pPr>
        <w:pStyle w:val="Contrato-Clausula-Subtitulo"/>
      </w:pPr>
      <w:bookmarkStart w:id="884" w:name="_Toc135208036"/>
      <w:bookmarkStart w:id="885" w:name="_Toc425775440"/>
      <w:bookmarkStart w:id="886" w:name="_Toc421863444"/>
      <w:bookmarkStart w:id="887" w:name="_Toc434933269"/>
      <w:bookmarkStart w:id="888" w:name="_Toc434942616"/>
      <w:bookmarkStart w:id="889" w:name="_Toc435440043"/>
      <w:bookmarkStart w:id="890" w:name="_Toc36214997"/>
      <w:r w:rsidRPr="00E276C5">
        <w:t>Exclusividade do Concessionário</w:t>
      </w:r>
      <w:bookmarkEnd w:id="884"/>
      <w:bookmarkEnd w:id="885"/>
      <w:bookmarkEnd w:id="886"/>
      <w:bookmarkEnd w:id="887"/>
      <w:bookmarkEnd w:id="888"/>
      <w:bookmarkEnd w:id="889"/>
      <w:bookmarkEnd w:id="890"/>
    </w:p>
    <w:p w:rsidR="00C2057B" w:rsidRDefault="00653FEA" w:rsidP="00CD7ACD">
      <w:pPr>
        <w:pStyle w:val="Contrato-Clausula-Nvel2-1dezena"/>
      </w:pPr>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rsidR="00686026" w:rsidRPr="00345793" w:rsidRDefault="003F0396" w:rsidP="003F0396">
      <w:pPr>
        <w:pStyle w:val="Contrato-Normal"/>
        <w:tabs>
          <w:tab w:val="left" w:pos="5397"/>
        </w:tabs>
      </w:pPr>
      <w:r>
        <w:tab/>
      </w:r>
    </w:p>
    <w:p w:rsidR="006622A1" w:rsidRPr="00345793" w:rsidRDefault="00C2057B" w:rsidP="00D035BE">
      <w:pPr>
        <w:pStyle w:val="Contrato-Clausula-Subtitulo"/>
      </w:pPr>
      <w:bookmarkStart w:id="891" w:name="_Toc425775441"/>
      <w:bookmarkStart w:id="892" w:name="_Toc421863445"/>
      <w:bookmarkStart w:id="893" w:name="_Toc434933270"/>
      <w:bookmarkStart w:id="894" w:name="_Toc434942617"/>
      <w:bookmarkStart w:id="895" w:name="_Toc435440044"/>
      <w:bookmarkStart w:id="896" w:name="_Toc36214998"/>
      <w:r w:rsidRPr="00345793">
        <w:t>Designação do Operador pelo Concessionário</w:t>
      </w:r>
      <w:bookmarkStart w:id="897" w:name="_Ref343705734"/>
      <w:bookmarkStart w:id="898" w:name="_Ref101926521"/>
      <w:bookmarkEnd w:id="891"/>
      <w:bookmarkEnd w:id="892"/>
      <w:bookmarkEnd w:id="893"/>
      <w:bookmarkEnd w:id="894"/>
      <w:bookmarkEnd w:id="895"/>
      <w:bookmarkEnd w:id="896"/>
    </w:p>
    <w:p w:rsidR="00C2057B" w:rsidRPr="00345793" w:rsidRDefault="007B05BB" w:rsidP="001B2892">
      <w:pPr>
        <w:pStyle w:val="Contrato-Clausula-Nvel2-1dezena"/>
      </w:pPr>
      <w:r w:rsidRPr="00345793">
        <w:t>O</w:t>
      </w:r>
      <w:r w:rsidR="00A103A7" w:rsidRPr="00345793">
        <w:t xml:space="preserve"> </w:t>
      </w:r>
      <w:r w:rsidR="00A106F4" w:rsidRPr="00345793">
        <w:t>Operador</w:t>
      </w:r>
      <w:r w:rsidR="00A103A7" w:rsidRPr="00345793">
        <w:t xml:space="preserve"> </w:t>
      </w:r>
      <w:r w:rsidRPr="00345793">
        <w:t>é</w:t>
      </w:r>
      <w:r w:rsidR="00A103A7" w:rsidRPr="00345793">
        <w:t xml:space="preserve"> designado pelo </w:t>
      </w:r>
      <w:r w:rsidR="00F769F8" w:rsidRPr="00345793">
        <w:t>Concessionário</w:t>
      </w:r>
      <w:r w:rsidR="00A103A7" w:rsidRPr="00345793">
        <w:t xml:space="preserve"> para, em </w:t>
      </w:r>
      <w:r w:rsidR="00981D22">
        <w:t xml:space="preserve">seu </w:t>
      </w:r>
      <w:r w:rsidR="00A103A7" w:rsidRPr="00345793">
        <w:t>nome:</w:t>
      </w:r>
      <w:bookmarkEnd w:id="897"/>
      <w:r w:rsidR="00A103A7" w:rsidRPr="00345793">
        <w:t xml:space="preserve"> </w:t>
      </w:r>
    </w:p>
    <w:p w:rsidR="00C2057B" w:rsidRPr="00345793" w:rsidRDefault="009137A6" w:rsidP="001B2892">
      <w:pPr>
        <w:pStyle w:val="Contrato-Alnea"/>
        <w:numPr>
          <w:ilvl w:val="0"/>
          <w:numId w:val="42"/>
        </w:numPr>
        <w:ind w:left="851" w:hanging="284"/>
      </w:pPr>
      <w:r w:rsidRPr="00345793">
        <w:t>c</w:t>
      </w:r>
      <w:r w:rsidR="00A103A7" w:rsidRPr="00345793">
        <w:t xml:space="preserve">onduzir e executar as </w:t>
      </w:r>
      <w:r w:rsidR="00A106F4" w:rsidRPr="00345793">
        <w:t>Operações</w:t>
      </w:r>
      <w:r w:rsidR="00A103A7" w:rsidRPr="00345793">
        <w:t xml:space="preserve"> previstas neste </w:t>
      </w:r>
      <w:r w:rsidR="00F769F8" w:rsidRPr="00345793">
        <w:t>Contrato</w:t>
      </w:r>
      <w:r w:rsidR="00A103A7" w:rsidRPr="00345793">
        <w:t>;</w:t>
      </w:r>
    </w:p>
    <w:p w:rsidR="00C2057B" w:rsidRPr="00345793" w:rsidRDefault="009137A6" w:rsidP="001B2892">
      <w:pPr>
        <w:pStyle w:val="Contrato-Alnea"/>
        <w:numPr>
          <w:ilvl w:val="0"/>
          <w:numId w:val="42"/>
        </w:numPr>
        <w:ind w:left="851" w:hanging="284"/>
      </w:pPr>
      <w:r w:rsidRPr="00345793">
        <w:t>s</w:t>
      </w:r>
      <w:r w:rsidR="00A103A7" w:rsidRPr="00345793">
        <w:t xml:space="preserve">ubmeter planos, programas, </w:t>
      </w:r>
      <w:r w:rsidR="00453E85" w:rsidRPr="00345793">
        <w:t xml:space="preserve">garantias, </w:t>
      </w:r>
      <w:r w:rsidR="00A103A7" w:rsidRPr="00345793">
        <w:t xml:space="preserve">propostas e comunicações à ANP; </w:t>
      </w:r>
    </w:p>
    <w:p w:rsidR="00C2057B" w:rsidRPr="00345793" w:rsidRDefault="009137A6" w:rsidP="001B2892">
      <w:pPr>
        <w:pStyle w:val="Contrato-Alnea"/>
        <w:numPr>
          <w:ilvl w:val="0"/>
          <w:numId w:val="42"/>
        </w:numPr>
        <w:ind w:left="851" w:hanging="284"/>
      </w:pPr>
      <w:r w:rsidRPr="00345793">
        <w:t>r</w:t>
      </w:r>
      <w:r w:rsidR="00A103A7" w:rsidRPr="00345793">
        <w:t>eceber respostas, solicitações, propostas e outras comunicações da ANP.</w:t>
      </w:r>
    </w:p>
    <w:p w:rsidR="00BF5D70" w:rsidRDefault="00403BC8" w:rsidP="00C84CA4">
      <w:pPr>
        <w:pStyle w:val="Contrato-Clausula-Nvel2-1dezena"/>
      </w:pPr>
      <w:bookmarkStart w:id="899" w:name="_Ref346442012"/>
      <w:r w:rsidRPr="00345793">
        <w:t xml:space="preserve">O </w:t>
      </w:r>
      <w:r w:rsidR="00A106F4" w:rsidRPr="00345793">
        <w:t>Operador</w:t>
      </w:r>
      <w:r w:rsidRPr="00345793">
        <w:t xml:space="preserve"> será responsável pelo integral cumprimento de todas as obrigações do </w:t>
      </w:r>
      <w:r w:rsidR="00F769F8" w:rsidRPr="00345793">
        <w:t>Concessionário</w:t>
      </w:r>
      <w:r w:rsidRPr="00345793">
        <w:t xml:space="preserve"> estabelecidas neste </w:t>
      </w:r>
      <w:r w:rsidR="00F769F8" w:rsidRPr="00345793">
        <w:t>Contrato</w:t>
      </w:r>
      <w:r w:rsidRPr="00345793">
        <w:t xml:space="preserve"> relativas a qualquer aspecto das </w:t>
      </w:r>
      <w:r w:rsidR="00A106F4" w:rsidRPr="00345793">
        <w:t>Operações</w:t>
      </w:r>
      <w:r w:rsidRPr="00345793">
        <w:t xml:space="preserve"> e </w:t>
      </w:r>
      <w:r w:rsidR="00E735AF" w:rsidRPr="00345793">
        <w:t xml:space="preserve">ao </w:t>
      </w:r>
      <w:r w:rsidR="00D93A23" w:rsidRPr="00345793">
        <w:t xml:space="preserve">pagamento </w:t>
      </w:r>
      <w:r w:rsidRPr="00345793">
        <w:t>das Participações Governamentais</w:t>
      </w:r>
      <w:r w:rsidR="00E735AF" w:rsidRPr="00345793">
        <w:t>.</w:t>
      </w:r>
      <w:bookmarkEnd w:id="899"/>
    </w:p>
    <w:p w:rsidR="00C2057B" w:rsidRPr="00345793" w:rsidRDefault="00BF5D70" w:rsidP="00BF5D70">
      <w:pPr>
        <w:pStyle w:val="Contrato-Clausula-Nvel3-1dezena"/>
      </w:pPr>
      <w:r>
        <w:t>Em caso de consórcio, todos os Concessionários s</w:t>
      </w:r>
      <w:r w:rsidR="00760391">
        <w:t>erão</w:t>
      </w:r>
      <w:r>
        <w:t xml:space="preserve"> solidariamente responsáveis pelo integral cumprimento de todas as obriga</w:t>
      </w:r>
      <w:bookmarkEnd w:id="898"/>
      <w:r>
        <w:t>ções do Contrato.</w:t>
      </w:r>
    </w:p>
    <w:p w:rsidR="00A646D5" w:rsidRPr="00345793" w:rsidRDefault="00A646D5" w:rsidP="00C84CA4">
      <w:pPr>
        <w:pStyle w:val="Contrato-Clausula-Nvel2-1dezena"/>
      </w:pPr>
      <w:r w:rsidRPr="00345793">
        <w:t xml:space="preserve">O Concessionário consorciado deverá arcar com os investimentos relativos a sua parcela na participação no </w:t>
      </w:r>
      <w:r w:rsidR="0087624C">
        <w:t>c</w:t>
      </w:r>
      <w:r w:rsidRPr="00345793">
        <w:t>onsórcio, sem prejuízo da responsabilidade solidária.</w:t>
      </w:r>
    </w:p>
    <w:p w:rsidR="00C2057B" w:rsidRPr="00345793" w:rsidRDefault="00C2057B" w:rsidP="00C84CA4">
      <w:pPr>
        <w:pStyle w:val="Contrato-Clausula-Nvel2-1dezena"/>
      </w:pPr>
      <w:bookmarkStart w:id="900" w:name="_Ref343779411"/>
      <w:r w:rsidRPr="00345793">
        <w:t xml:space="preserve">O </w:t>
      </w:r>
      <w:r w:rsidR="00A106F4" w:rsidRPr="00345793">
        <w:t>Operador</w:t>
      </w:r>
      <w:r w:rsidRPr="00345793">
        <w:t xml:space="preserve"> poderá </w:t>
      </w:r>
      <w:r w:rsidR="00981D22">
        <w:t>transferir a responsabilidade pela Operação</w:t>
      </w:r>
      <w:r w:rsidRPr="00345793">
        <w:t xml:space="preserve"> a qualquer momento, </w:t>
      </w:r>
      <w:r w:rsidR="007163A1">
        <w:t>mediante apresentação de requerimento</w:t>
      </w:r>
      <w:r w:rsidRPr="00345793">
        <w:t xml:space="preserve"> </w:t>
      </w:r>
      <w:r w:rsidR="00BB43DF" w:rsidRPr="00345793">
        <w:t>à ANP</w:t>
      </w:r>
      <w:r w:rsidR="007163A1">
        <w:t xml:space="preserve"> nos termos da Cláusula Vigésima </w:t>
      </w:r>
      <w:r w:rsidR="00F90E91">
        <w:t xml:space="preserve">Oitava </w:t>
      </w:r>
      <w:r w:rsidR="007163A1">
        <w:t>e da Legislação Aplicável</w:t>
      </w:r>
      <w:r w:rsidRPr="00345793">
        <w:t>.</w:t>
      </w:r>
      <w:bookmarkEnd w:id="900"/>
    </w:p>
    <w:p w:rsidR="00C2057B" w:rsidRPr="00345793" w:rsidRDefault="00C2057B" w:rsidP="00C84CA4">
      <w:pPr>
        <w:pStyle w:val="Contrato-Clausula-Nvel2-1dezena"/>
      </w:pPr>
      <w:bookmarkStart w:id="901" w:name="_Ref343779418"/>
      <w:r w:rsidRPr="00345793">
        <w:t xml:space="preserve">O </w:t>
      </w:r>
      <w:r w:rsidR="00A106F4" w:rsidRPr="00345793">
        <w:t>Operador</w:t>
      </w:r>
      <w:r w:rsidRPr="00345793">
        <w:t xml:space="preserve"> poderá ser destituído pela ANP em caso de descumprimento de qualquer das cláusulas deste </w:t>
      </w:r>
      <w:r w:rsidR="00F769F8" w:rsidRPr="00345793">
        <w:t>Contrato</w:t>
      </w:r>
      <w:r w:rsidRPr="00345793">
        <w:t>, caso não corrija sua falta no prazo de 90 (noventa) dias</w:t>
      </w:r>
      <w:r w:rsidR="005772AE" w:rsidRPr="00345793">
        <w:t xml:space="preserve"> conta</w:t>
      </w:r>
      <w:r w:rsidR="00A769DD">
        <w:t>dos</w:t>
      </w:r>
      <w:r w:rsidR="005772AE" w:rsidRPr="00345793">
        <w:t xml:space="preserve"> </w:t>
      </w:r>
      <w:r w:rsidRPr="00345793">
        <w:t>do recebimento de notificação da A</w:t>
      </w:r>
      <w:r w:rsidR="00A769DD">
        <w:t>NP</w:t>
      </w:r>
      <w:r w:rsidRPr="00345793">
        <w:t xml:space="preserve"> indicando o</w:t>
      </w:r>
      <w:r w:rsidR="00333136">
        <w:t xml:space="preserve"> alegado</w:t>
      </w:r>
      <w:r w:rsidRPr="00345793">
        <w:t xml:space="preserve"> descumprimento</w:t>
      </w:r>
      <w:bookmarkEnd w:id="901"/>
      <w:r w:rsidR="00686026">
        <w:t>.</w:t>
      </w:r>
    </w:p>
    <w:p w:rsidR="006622A1" w:rsidRPr="00345793" w:rsidRDefault="00C2057B" w:rsidP="00C84CA4">
      <w:pPr>
        <w:pStyle w:val="Contrato-Clausula-Nvel2-1dezena"/>
      </w:pPr>
      <w:r w:rsidRPr="00345793">
        <w:t xml:space="preserve">Nas hipóteses </w:t>
      </w:r>
      <w:r w:rsidR="00A769DD">
        <w:t>de transferência da responsabilidade pela Operação e destituição do Operador,</w:t>
      </w:r>
      <w:r w:rsidRPr="00345793">
        <w:t xml:space="preserve"> o </w:t>
      </w:r>
      <w:r w:rsidR="00F769F8" w:rsidRPr="00345793">
        <w:t>Concessionário</w:t>
      </w:r>
      <w:r w:rsidRPr="00345793">
        <w:t xml:space="preserve"> deverá </w:t>
      </w:r>
      <w:r w:rsidR="00A769DD">
        <w:t xml:space="preserve">designar </w:t>
      </w:r>
      <w:r w:rsidRPr="00345793">
        <w:t xml:space="preserve">um novo </w:t>
      </w:r>
      <w:r w:rsidR="00A106F4" w:rsidRPr="00345793">
        <w:t>Operador</w:t>
      </w:r>
      <w:r w:rsidRPr="00345793">
        <w:t xml:space="preserve">, observado o disposto na </w:t>
      </w:r>
      <w:r w:rsidR="00F66D35">
        <w:t>Legislação Aplicável</w:t>
      </w:r>
      <w:bookmarkStart w:id="902" w:name="_Ref30321525"/>
      <w:r w:rsidR="00E276C5">
        <w:t>.</w:t>
      </w:r>
    </w:p>
    <w:p w:rsidR="00C2057B" w:rsidRPr="00345793" w:rsidRDefault="00BF5AB4" w:rsidP="00C84CA4">
      <w:pPr>
        <w:pStyle w:val="Contrato-Clausula-Nvel3-1dezena"/>
      </w:pPr>
      <w:r w:rsidRPr="00345793">
        <w:t xml:space="preserve">O </w:t>
      </w:r>
      <w:r w:rsidR="00403BC8" w:rsidRPr="00345793">
        <w:t xml:space="preserve">novo </w:t>
      </w:r>
      <w:r w:rsidR="00A106F4" w:rsidRPr="00345793">
        <w:t>Operador</w:t>
      </w:r>
      <w:r w:rsidR="00403BC8" w:rsidRPr="00345793">
        <w:t xml:space="preserve"> </w:t>
      </w:r>
      <w:r w:rsidRPr="00345793">
        <w:t xml:space="preserve">somente poderá </w:t>
      </w:r>
      <w:r w:rsidR="009A065D" w:rsidRPr="00345793">
        <w:t xml:space="preserve">realizar </w:t>
      </w:r>
      <w:r w:rsidR="00403BC8" w:rsidRPr="00345793">
        <w:t>suas atividades</w:t>
      </w:r>
      <w:r w:rsidR="00A769DD">
        <w:t xml:space="preserve">, </w:t>
      </w:r>
      <w:r w:rsidR="00A769DD" w:rsidRPr="00345793">
        <w:t>assumindo todos os direitos e obrigações previstos neste Contrato</w:t>
      </w:r>
      <w:r w:rsidR="00A769DD">
        <w:t>,</w:t>
      </w:r>
      <w:r w:rsidRPr="00345793">
        <w:t xml:space="preserve"> após </w:t>
      </w:r>
      <w:r w:rsidR="00A769DD">
        <w:t>autorização da</w:t>
      </w:r>
      <w:r w:rsidRPr="00345793">
        <w:t xml:space="preserve"> ANP</w:t>
      </w:r>
      <w:r w:rsidR="00A769DD">
        <w:t xml:space="preserve"> e assinatura do respectivo termo aditivo ao Contrato</w:t>
      </w:r>
      <w:r w:rsidR="00E8674A">
        <w:t>.</w:t>
      </w:r>
    </w:p>
    <w:p w:rsidR="00C2057B" w:rsidRPr="001B6A41" w:rsidRDefault="00BF5AB4" w:rsidP="00C84CA4">
      <w:pPr>
        <w:pStyle w:val="Contrato-Clausula-Nvel2-1dezena"/>
      </w:pPr>
      <w:r w:rsidRPr="002C15D6">
        <w:t>O</w:t>
      </w:r>
      <w:r w:rsidR="00403BC8" w:rsidRPr="002C15D6">
        <w:t xml:space="preserve"> </w:t>
      </w:r>
      <w:r w:rsidR="00A106F4" w:rsidRPr="002C15D6">
        <w:t>Operador</w:t>
      </w:r>
      <w:r w:rsidR="00403BC8" w:rsidRPr="002C15D6">
        <w:t xml:space="preserve"> </w:t>
      </w:r>
      <w:r w:rsidR="00A769DD" w:rsidRPr="002C15D6">
        <w:t xml:space="preserve">referido nos parágrafos </w:t>
      </w:r>
      <w:r w:rsidR="001837EA">
        <w:t>15</w:t>
      </w:r>
      <w:r w:rsidR="00A769DD" w:rsidRPr="002C15D6">
        <w:t>.</w:t>
      </w:r>
      <w:r w:rsidR="00E031A5">
        <w:t>5</w:t>
      </w:r>
      <w:r w:rsidR="00A769DD" w:rsidRPr="002C15D6">
        <w:t xml:space="preserve"> ou </w:t>
      </w:r>
      <w:r w:rsidR="001837EA">
        <w:t>15</w:t>
      </w:r>
      <w:r w:rsidR="00A769DD" w:rsidRPr="002C15D6">
        <w:t>.</w:t>
      </w:r>
      <w:r w:rsidR="00E031A5">
        <w:t>6</w:t>
      </w:r>
      <w:r w:rsidR="004C3BA2" w:rsidRPr="002C15D6">
        <w:t xml:space="preserve"> </w:t>
      </w:r>
      <w:r w:rsidRPr="002C15D6">
        <w:t xml:space="preserve">deverá </w:t>
      </w:r>
      <w:r w:rsidR="00403BC8" w:rsidRPr="002C15D6">
        <w:t>transferir</w:t>
      </w:r>
      <w:r w:rsidRPr="002C15D6">
        <w:t xml:space="preserve"> ao novo</w:t>
      </w:r>
      <w:r w:rsidR="00403BC8" w:rsidRPr="002C15D6">
        <w:t xml:space="preserve"> </w:t>
      </w:r>
      <w:r w:rsidR="00A106F4" w:rsidRPr="002C15D6">
        <w:t>Operador</w:t>
      </w:r>
      <w:r w:rsidR="006E6DA5" w:rsidRPr="002C15D6">
        <w:t xml:space="preserve"> </w:t>
      </w:r>
      <w:r w:rsidR="00403BC8" w:rsidRPr="002C15D6">
        <w:t xml:space="preserve">a custódia de todos os bens utilizados nas </w:t>
      </w:r>
      <w:r w:rsidR="00A106F4" w:rsidRPr="002C15D6">
        <w:t>Operações</w:t>
      </w:r>
      <w:r w:rsidR="00403BC8" w:rsidRPr="002C15D6">
        <w:t xml:space="preserve">, os registros de contabilidade, </w:t>
      </w:r>
      <w:r w:rsidR="00117BBD" w:rsidRPr="002C15D6">
        <w:t xml:space="preserve">os </w:t>
      </w:r>
      <w:r w:rsidR="00403BC8" w:rsidRPr="002C15D6">
        <w:t xml:space="preserve">arquivos e outros documentos </w:t>
      </w:r>
      <w:r w:rsidRPr="002C15D6">
        <w:t>relativos</w:t>
      </w:r>
      <w:r w:rsidR="00403BC8" w:rsidRPr="002C15D6">
        <w:t xml:space="preserve"> à </w:t>
      </w:r>
      <w:r w:rsidR="00587CA7" w:rsidRPr="002C15D6">
        <w:t>Área de Concessão</w:t>
      </w:r>
      <w:r w:rsidR="00403BC8" w:rsidRPr="002C15D6">
        <w:t xml:space="preserve"> e às </w:t>
      </w:r>
      <w:r w:rsidR="00A106F4" w:rsidRPr="002C15D6">
        <w:t>Operações</w:t>
      </w:r>
      <w:r w:rsidR="00403BC8" w:rsidRPr="002C15D6">
        <w:t xml:space="preserve"> em </w:t>
      </w:r>
      <w:r w:rsidR="00403BC8" w:rsidRPr="001B6A41">
        <w:t>questão.</w:t>
      </w:r>
      <w:bookmarkEnd w:id="902"/>
    </w:p>
    <w:p w:rsidR="00F968F1" w:rsidRDefault="001B6A41">
      <w:pPr>
        <w:pStyle w:val="Contrato-Clausula-Nvel2-1dezena"/>
      </w:pPr>
      <w:r>
        <w:t xml:space="preserve">O Operador referido nos parágrafos </w:t>
      </w:r>
      <w:r w:rsidR="001837EA">
        <w:t>15</w:t>
      </w:r>
      <w:r>
        <w:t>.</w:t>
      </w:r>
      <w:r w:rsidR="00E031A5">
        <w:t>5</w:t>
      </w:r>
      <w:r>
        <w:t xml:space="preserve"> ou </w:t>
      </w:r>
      <w:r w:rsidR="001837EA">
        <w:t>15</w:t>
      </w:r>
      <w:r>
        <w:t>.</w:t>
      </w:r>
      <w:r w:rsidR="00E031A5">
        <w:t>6</w:t>
      </w:r>
      <w:r>
        <w:t xml:space="preserve"> permanecerá responsável por quaisquer atos, ocorrências ou circunstâncias </w:t>
      </w:r>
      <w:r w:rsidR="0066707C">
        <w:t>relacionad</w:t>
      </w:r>
      <w:r w:rsidR="00AD6A1C">
        <w:t>a</w:t>
      </w:r>
      <w:r w:rsidR="0066707C">
        <w:t xml:space="preserve">s à sua condição de Operador ocorridos </w:t>
      </w:r>
      <w:r>
        <w:t>durante a sua gestão</w:t>
      </w:r>
      <w:r w:rsidR="005325F2">
        <w:t>.</w:t>
      </w:r>
    </w:p>
    <w:p w:rsidR="001B6A41" w:rsidRPr="001B6A41" w:rsidRDefault="005325F2" w:rsidP="005325F2">
      <w:pPr>
        <w:pStyle w:val="Contrato-Clausula-Nvel3-1dezena"/>
      </w:pPr>
      <w:r>
        <w:lastRenderedPageBreak/>
        <w:t>O referido Operador permanecerá responsável, ainda, por todas as obrigações e responsabilidades decorrentes de sua condição de Operador até a</w:t>
      </w:r>
      <w:r w:rsidR="001B6A41" w:rsidRPr="001B6A41">
        <w:t xml:space="preserve"> transferência</w:t>
      </w:r>
      <w:r w:rsidR="0066707C">
        <w:t xml:space="preserve"> </w:t>
      </w:r>
      <w:r>
        <w:t>prevista</w:t>
      </w:r>
      <w:r w:rsidR="0066707C">
        <w:t xml:space="preserve"> no parágrafo </w:t>
      </w:r>
      <w:r w:rsidR="001837EA">
        <w:t>15</w:t>
      </w:r>
      <w:r w:rsidR="0066707C">
        <w:t>.8</w:t>
      </w:r>
      <w:r w:rsidR="001B6A41" w:rsidRPr="001B6A41">
        <w:t>.</w:t>
      </w:r>
    </w:p>
    <w:p w:rsidR="00F968F1" w:rsidRDefault="00C2057B" w:rsidP="007222EB">
      <w:pPr>
        <w:pStyle w:val="Contrato-Clausula-Nivel2-2dezenas"/>
      </w:pPr>
      <w:r w:rsidRPr="001B6A41">
        <w:t xml:space="preserve">A ANP poderá, como condição para aprovação de um novo </w:t>
      </w:r>
      <w:r w:rsidR="00A106F4" w:rsidRPr="001B6A41">
        <w:t>Operador</w:t>
      </w:r>
      <w:r w:rsidRPr="001B6A41">
        <w:t xml:space="preserve">, exigir que este e o </w:t>
      </w:r>
      <w:r w:rsidR="00A106F4" w:rsidRPr="001B6A41">
        <w:t>Operador</w:t>
      </w:r>
      <w:r w:rsidRPr="001B6A41">
        <w:t xml:space="preserve"> renunciante ou destituído adotem as providências necessárias para a total transferência de informações e demais aspectos relacionados a este </w:t>
      </w:r>
      <w:r w:rsidR="00F769F8" w:rsidRPr="001B6A41">
        <w:t>Contrato</w:t>
      </w:r>
      <w:r w:rsidR="009A2229" w:rsidRPr="001B6A41">
        <w:t>.</w:t>
      </w:r>
      <w:r w:rsidRPr="001B6A41">
        <w:t xml:space="preserve"> </w:t>
      </w:r>
    </w:p>
    <w:p w:rsidR="00C2057B" w:rsidRPr="00345793" w:rsidRDefault="00066EC0" w:rsidP="00C84CA4">
      <w:pPr>
        <w:pStyle w:val="Contrato-Clausula-Nivel3-2dezenas"/>
      </w:pPr>
      <w:r w:rsidRPr="00345793">
        <w:t xml:space="preserve">A ANP poderá exigir a realização de auditoria e inventário até a transferência das </w:t>
      </w:r>
      <w:r w:rsidR="00A106F4" w:rsidRPr="00345793">
        <w:t>Operações</w:t>
      </w:r>
      <w:r w:rsidRPr="00345793">
        <w:t xml:space="preserve"> para o novo </w:t>
      </w:r>
      <w:r w:rsidR="00A106F4" w:rsidRPr="00345793">
        <w:t>Operador</w:t>
      </w:r>
      <w:r w:rsidRPr="00345793">
        <w:t>.</w:t>
      </w:r>
    </w:p>
    <w:p w:rsidR="00C2057B" w:rsidRPr="00345793" w:rsidRDefault="00403BC8" w:rsidP="00C84CA4">
      <w:pPr>
        <w:pStyle w:val="Contrato-Clausula-Nivel3-2dezenas"/>
      </w:pPr>
      <w:r w:rsidRPr="00345793">
        <w:t xml:space="preserve">Os custos da auditoria e do inventário </w:t>
      </w:r>
      <w:r w:rsidR="00D860C8" w:rsidRPr="00345793">
        <w:t xml:space="preserve">deverão ser </w:t>
      </w:r>
      <w:r w:rsidRPr="00345793">
        <w:t xml:space="preserve">pagos pelo </w:t>
      </w:r>
      <w:r w:rsidR="00F769F8" w:rsidRPr="00345793">
        <w:t>Concessionário</w:t>
      </w:r>
      <w:r w:rsidRPr="00345793">
        <w:t>.</w:t>
      </w:r>
    </w:p>
    <w:p w:rsidR="00F07454" w:rsidRPr="00345793" w:rsidRDefault="00BA7673" w:rsidP="00C84CA4">
      <w:pPr>
        <w:pStyle w:val="Contrato-Clausula-Nivel2-2dezenas"/>
      </w:pPr>
      <w:bookmarkStart w:id="903" w:name="_Toc135208037"/>
      <w:r>
        <w:t>No c</w:t>
      </w:r>
      <w:r w:rsidR="00F07454" w:rsidRPr="00345793">
        <w:t xml:space="preserve">aso </w:t>
      </w:r>
      <w:r>
        <w:t>de</w:t>
      </w:r>
      <w:r w:rsidR="00F07454" w:rsidRPr="00345793">
        <w:t xml:space="preserve"> </w:t>
      </w:r>
      <w:r w:rsidR="001F48B9">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xml:space="preserve">, para fins deste Contrato, o Operador designado </w:t>
      </w:r>
      <w:r>
        <w:t>d</w:t>
      </w:r>
      <w:r w:rsidR="00F07454" w:rsidRPr="00345793">
        <w:t>a Área de Concessão.</w:t>
      </w:r>
    </w:p>
    <w:p w:rsidR="006622A1" w:rsidRPr="00345793" w:rsidRDefault="006622A1" w:rsidP="00E276C5">
      <w:pPr>
        <w:pStyle w:val="Contrato-Normal"/>
      </w:pPr>
    </w:p>
    <w:p w:rsidR="00C2057B" w:rsidRPr="00E276C5" w:rsidRDefault="00403BC8" w:rsidP="00D035BE">
      <w:pPr>
        <w:pStyle w:val="Contrato-Clausula-Subtitulo"/>
      </w:pPr>
      <w:bookmarkStart w:id="904" w:name="_Toc425775442"/>
      <w:bookmarkStart w:id="905" w:name="_Toc421863446"/>
      <w:bookmarkStart w:id="906" w:name="_Toc434933271"/>
      <w:bookmarkStart w:id="907" w:name="_Toc434942618"/>
      <w:bookmarkStart w:id="908" w:name="_Toc435440045"/>
      <w:bookmarkStart w:id="909" w:name="_Toc36214999"/>
      <w:r w:rsidRPr="00E276C5">
        <w:t>Diligência na Condução das Operações</w:t>
      </w:r>
      <w:bookmarkEnd w:id="903"/>
      <w:bookmarkEnd w:id="904"/>
      <w:bookmarkEnd w:id="905"/>
      <w:bookmarkEnd w:id="906"/>
      <w:bookmarkEnd w:id="907"/>
      <w:bookmarkEnd w:id="908"/>
      <w:bookmarkEnd w:id="909"/>
    </w:p>
    <w:p w:rsidR="00C2057B" w:rsidRPr="00345793" w:rsidRDefault="00403BC8" w:rsidP="00C84CA4">
      <w:pPr>
        <w:pStyle w:val="Contrato-Clausula-Nivel2-2dezenas"/>
      </w:pPr>
      <w:r w:rsidRPr="00345793">
        <w:t xml:space="preserve">O </w:t>
      </w:r>
      <w:r w:rsidR="00F769F8" w:rsidRPr="00345793">
        <w:t>Concessionário</w:t>
      </w:r>
      <w:r w:rsidRPr="00345793">
        <w:t xml:space="preserve"> </w:t>
      </w:r>
      <w:r w:rsidR="00F965DD" w:rsidRPr="00345793">
        <w:t xml:space="preserve">deverá </w:t>
      </w:r>
      <w:r w:rsidRPr="00345793">
        <w:t xml:space="preserve">planejar, preparar, executar e controlar as </w:t>
      </w:r>
      <w:r w:rsidR="00A106F4" w:rsidRPr="00345793">
        <w:t>Operações</w:t>
      </w:r>
      <w:r w:rsidRPr="00345793">
        <w:t xml:space="preserve"> de maneira diligente, eficiente e apropriada, de acordo com a </w:t>
      </w:r>
      <w:r w:rsidR="00A106F4" w:rsidRPr="00345793">
        <w:t>Legislação Aplicável</w:t>
      </w:r>
      <w:r w:rsidRPr="00345793">
        <w:t xml:space="preserve"> e com as </w:t>
      </w:r>
      <w:r w:rsidR="00A106F4" w:rsidRPr="00345793">
        <w:t xml:space="preserve">Melhores Práticas da Indústria do </w:t>
      </w:r>
      <w:r w:rsidR="006558C5" w:rsidRPr="00345793">
        <w:t>Petróleo</w:t>
      </w:r>
      <w:r w:rsidRPr="00345793">
        <w:t xml:space="preserve">, respeitando as disposições deste </w:t>
      </w:r>
      <w:r w:rsidR="00F769F8" w:rsidRPr="00345793">
        <w:t>Contrato</w:t>
      </w:r>
      <w:r w:rsidRPr="00345793">
        <w:t xml:space="preserve"> e não praticando qualquer ato que configure ou possa configurar infração </w:t>
      </w:r>
      <w:r w:rsidR="006A4760">
        <w:t>à</w:t>
      </w:r>
      <w:r w:rsidRPr="00345793">
        <w:t xml:space="preserve"> ordem econômica.</w:t>
      </w:r>
    </w:p>
    <w:p w:rsidR="00C2057B" w:rsidRPr="00345793" w:rsidRDefault="00176858" w:rsidP="00995CEE">
      <w:pPr>
        <w:pStyle w:val="Contrato-Clausula-Nivel3-2dezenas"/>
      </w:pPr>
      <w:r w:rsidRPr="00345793">
        <w:t xml:space="preserve">O </w:t>
      </w:r>
      <w:r w:rsidR="0018339F" w:rsidRPr="00345793">
        <w:t xml:space="preserve">Concessionário </w:t>
      </w:r>
      <w:r w:rsidRPr="00345793">
        <w:t xml:space="preserve">deverá, em todas as </w:t>
      </w:r>
      <w:r w:rsidR="00A106F4" w:rsidRPr="00345793">
        <w:t>Operações</w:t>
      </w:r>
      <w:r w:rsidRPr="00345793">
        <w:t>:</w:t>
      </w:r>
    </w:p>
    <w:p w:rsidR="00C2057B" w:rsidRPr="00345793" w:rsidRDefault="009137A6" w:rsidP="00995CEE">
      <w:pPr>
        <w:pStyle w:val="Contrato-Alnea"/>
        <w:numPr>
          <w:ilvl w:val="0"/>
          <w:numId w:val="43"/>
        </w:numPr>
        <w:ind w:left="1843" w:hanging="283"/>
      </w:pPr>
      <w:r w:rsidRPr="00345793">
        <w:t>a</w:t>
      </w:r>
      <w:r w:rsidR="00176858" w:rsidRPr="00345793">
        <w:t>dotar as medidas necessárias para a conservação dos recursos petrolíferos e de outros recursos naturais</w:t>
      </w:r>
      <w:r w:rsidR="007B22AE" w:rsidRPr="00345793">
        <w:t xml:space="preserve"> e</w:t>
      </w:r>
      <w:r w:rsidR="00176858" w:rsidRPr="00345793">
        <w:t xml:space="preserve"> para a proteção da vida humana, do patrimônio e do meio ambiente, nos termos da </w:t>
      </w:r>
      <w:r w:rsidR="00E276C5">
        <w:t>Cláusula Vigésima</w:t>
      </w:r>
      <w:r w:rsidR="000E4457">
        <w:t xml:space="preserve"> Primeira</w:t>
      </w:r>
      <w:r w:rsidR="00176858" w:rsidRPr="00345793">
        <w:t>;</w:t>
      </w:r>
    </w:p>
    <w:p w:rsidR="00C2057B" w:rsidRPr="00345793" w:rsidRDefault="009137A6" w:rsidP="00995CEE">
      <w:pPr>
        <w:pStyle w:val="Contrato-Alnea"/>
        <w:numPr>
          <w:ilvl w:val="0"/>
          <w:numId w:val="43"/>
        </w:numPr>
        <w:ind w:left="1843" w:hanging="283"/>
      </w:pPr>
      <w:r w:rsidRPr="00345793">
        <w:t>o</w:t>
      </w:r>
      <w:r w:rsidR="00176858" w:rsidRPr="00345793">
        <w:t xml:space="preserve">bedecer as normas e procedimentos técnicos, científicos e de segurança pertinentes, inclusive quanto à recuperação de fluidos, objetivando a racionalização da </w:t>
      </w:r>
      <w:r w:rsidR="00C95141" w:rsidRPr="00345793">
        <w:t>Produção</w:t>
      </w:r>
      <w:r w:rsidR="00176858" w:rsidRPr="00345793">
        <w:t xml:space="preserve"> e o controle do declínio das reservas; </w:t>
      </w:r>
    </w:p>
    <w:p w:rsidR="00C2057B" w:rsidRPr="00345793" w:rsidRDefault="009137A6" w:rsidP="00995CEE">
      <w:pPr>
        <w:pStyle w:val="Contrato-Alnea"/>
        <w:numPr>
          <w:ilvl w:val="0"/>
          <w:numId w:val="43"/>
        </w:numPr>
        <w:ind w:left="1843" w:hanging="283"/>
      </w:pPr>
      <w:r w:rsidRPr="00345793">
        <w:t>e</w:t>
      </w:r>
      <w:r w:rsidR="00176858" w:rsidRPr="00345793">
        <w:t>mpregar, sempre que apropriadas e economicamente justificáveis, a</w:t>
      </w:r>
      <w:r w:rsidR="0063433D" w:rsidRPr="00345793">
        <w:t xml:space="preserve"> critério </w:t>
      </w:r>
      <w:r w:rsidR="00176858" w:rsidRPr="00345793">
        <w:t>da ANP, experiências técnicas e tecnologias mais avançadas, inclusive aquelas que melhor increment</w:t>
      </w:r>
      <w:r w:rsidR="00C6677F">
        <w:t>em</w:t>
      </w:r>
      <w:r w:rsidR="00176858" w:rsidRPr="00345793">
        <w:t xml:space="preserve"> o rendimento econômico e a </w:t>
      </w:r>
      <w:r w:rsidR="00C95141" w:rsidRPr="00345793">
        <w:t>Produção</w:t>
      </w:r>
      <w:r w:rsidR="00176858" w:rsidRPr="00345793">
        <w:t xml:space="preserve"> das </w:t>
      </w:r>
      <w:r w:rsidR="00461AC9" w:rsidRPr="00345793">
        <w:t>Jazidas</w:t>
      </w:r>
      <w:r w:rsidR="00176858" w:rsidRPr="00345793">
        <w:t>.</w:t>
      </w:r>
    </w:p>
    <w:p w:rsidR="00C2057B" w:rsidRPr="00345793" w:rsidRDefault="00333136" w:rsidP="00EC0792">
      <w:pPr>
        <w:pStyle w:val="Contrato-Clausula-Nivel2-2dezenas"/>
      </w:pPr>
      <w:bookmarkStart w:id="910" w:name="_Ref343786374"/>
      <w:r>
        <w:t>São</w:t>
      </w:r>
      <w:r w:rsidR="007D2EEF" w:rsidRPr="00345793">
        <w:t xml:space="preserve"> dever</w:t>
      </w:r>
      <w:r>
        <w:t>es</w:t>
      </w:r>
      <w:r w:rsidR="007D2EEF" w:rsidRPr="00345793">
        <w:t xml:space="preserve"> do </w:t>
      </w:r>
      <w:r w:rsidR="0018339F" w:rsidRPr="00345793">
        <w:t>Operador</w:t>
      </w:r>
      <w:r w:rsidR="007D2EEF" w:rsidRPr="00345793">
        <w:t>:</w:t>
      </w:r>
      <w:bookmarkEnd w:id="910"/>
    </w:p>
    <w:p w:rsidR="00A6253D" w:rsidRDefault="001F48B9">
      <w:pPr>
        <w:pStyle w:val="Contrato-Alnea"/>
        <w:ind w:left="993" w:hanging="284"/>
      </w:pPr>
      <w:r>
        <w:t xml:space="preserve">a) </w:t>
      </w:r>
      <w:r w:rsidR="007D2EEF" w:rsidRPr="00345793">
        <w:t>mant</w:t>
      </w:r>
      <w:r w:rsidR="005A5BC2" w:rsidRPr="00345793">
        <w:t>er um quadro de pessoal mínimo</w:t>
      </w:r>
      <w:r w:rsidR="002F373B" w:rsidRPr="00345793">
        <w:t xml:space="preserve"> </w:t>
      </w:r>
      <w:r w:rsidR="007D2EEF" w:rsidRPr="00345793">
        <w:t xml:space="preserve">domiciliado no Brasil, fluente na língua portuguesa e capaz de conduzir de maneira eficiente e eficaz as </w:t>
      </w:r>
      <w:r w:rsidR="00A106F4" w:rsidRPr="00345793">
        <w:t>Operações</w:t>
      </w:r>
      <w:r w:rsidR="008C4B59" w:rsidRPr="00345793">
        <w:t xml:space="preserve"> </w:t>
      </w:r>
      <w:r w:rsidR="00E730A4" w:rsidRPr="00345793">
        <w:t>cotidianas, bem como responder</w:t>
      </w:r>
      <w:r w:rsidR="00A94B5B" w:rsidRPr="00345793">
        <w:t xml:space="preserve"> a incidentes</w:t>
      </w:r>
      <w:r w:rsidR="00527F5B" w:rsidRPr="00345793">
        <w:t xml:space="preserve"> de forma adequada e imediata</w:t>
      </w:r>
      <w:r w:rsidR="007D2EEF" w:rsidRPr="00345793">
        <w:t xml:space="preserve">; </w:t>
      </w:r>
    </w:p>
    <w:p w:rsidR="00F968F1" w:rsidRDefault="0028705E" w:rsidP="04A269E2">
      <w:pPr>
        <w:pStyle w:val="Contrato-Alnea"/>
        <w:ind w:left="993" w:hanging="284"/>
      </w:pPr>
      <w:r>
        <w:t>b)</w:t>
      </w:r>
      <w:r w:rsidR="025CFFBD">
        <w:t xml:space="preserve"> </w:t>
      </w:r>
      <w:r>
        <w:tab/>
      </w:r>
      <w:r w:rsidR="007D2EEF" w:rsidRPr="00345793">
        <w:t>monitorar, de forma ininterrupta, todas as atividades que envolvam riscos operacionais, ambientais ou à saúde humana por intermédio de um centro de monitoramento</w:t>
      </w:r>
      <w:r w:rsidR="000D1AA0" w:rsidRPr="00345793">
        <w:t xml:space="preserve"> necessariamente localizado no Brasil</w:t>
      </w:r>
      <w:r>
        <w:t>;</w:t>
      </w:r>
    </w:p>
    <w:p w:rsidR="00F968F1" w:rsidRDefault="0028705E">
      <w:pPr>
        <w:pStyle w:val="Contrato-Alnea"/>
        <w:ind w:left="993" w:hanging="284"/>
      </w:pPr>
      <w:r>
        <w:t xml:space="preserve">c) </w:t>
      </w:r>
      <w:r w:rsidR="006B370E">
        <w:t>p</w:t>
      </w:r>
      <w:r w:rsidR="006B370E" w:rsidRPr="00CC3AE6">
        <w:t xml:space="preserve">articipar da elaboração e aprovar formalmente os procedimentos de resposta à emergência e os estudos de análise de risco das atividades conduzidas no escopo do presente Contrato, </w:t>
      </w:r>
      <w:r w:rsidR="00105D0F">
        <w:t>conforme as</w:t>
      </w:r>
      <w:r w:rsidR="006B370E" w:rsidRPr="00CC3AE6">
        <w:t xml:space="preserve"> Melhores Práticas da Indústria</w:t>
      </w:r>
      <w:r w:rsidR="006B370E">
        <w:t xml:space="preserve"> do Petróleo;</w:t>
      </w:r>
    </w:p>
    <w:p w:rsidR="00F968F1" w:rsidRDefault="0028705E">
      <w:pPr>
        <w:pStyle w:val="Contrato-Alnea"/>
        <w:ind w:left="993" w:hanging="284"/>
      </w:pPr>
      <w:r>
        <w:lastRenderedPageBreak/>
        <w:t xml:space="preserve">d) </w:t>
      </w:r>
      <w:r w:rsidR="006B370E">
        <w:t>e</w:t>
      </w:r>
      <w:r w:rsidR="006B370E" w:rsidRPr="00CC3AE6">
        <w:t>stabelecer estrutura organizacional e recursos no Brasil que possuam pessoa</w:t>
      </w:r>
      <w:r>
        <w:t>l</w:t>
      </w:r>
      <w:r w:rsidR="006B370E" w:rsidRPr="00CC3AE6">
        <w:t xml:space="preserve"> responsáve</w:t>
      </w:r>
      <w:r>
        <w:t>l</w:t>
      </w:r>
      <w:r w:rsidR="006B370E" w:rsidRPr="00CC3AE6">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006B370E" w:rsidRPr="00CC3AE6">
        <w:t xml:space="preserve"> </w:t>
      </w:r>
      <w:r w:rsidR="00105D0F">
        <w:t>prioridade</w:t>
      </w:r>
      <w:r w:rsidR="006B370E" w:rsidRPr="00CC3AE6">
        <w:t xml:space="preserve"> no proc</w:t>
      </w:r>
      <w:r w:rsidR="006B370E">
        <w:t xml:space="preserve">esso decisório do </w:t>
      </w:r>
      <w:r w:rsidR="001F48B9">
        <w:t>c</w:t>
      </w:r>
      <w:r w:rsidR="006B370E">
        <w:t>onsórcio.</w:t>
      </w:r>
    </w:p>
    <w:p w:rsidR="00C2057B" w:rsidRPr="00345793" w:rsidRDefault="002B7087" w:rsidP="00EC0792">
      <w:pPr>
        <w:pStyle w:val="Contrato-Clausula-Nivel3-2dezenas"/>
      </w:pPr>
      <w:r w:rsidRPr="00345793">
        <w:t>O quadro de pessoal referido na alínea “a”</w:t>
      </w:r>
      <w:r w:rsidR="008435B6">
        <w:t xml:space="preserve"> do parágrafo </w:t>
      </w:r>
      <w:r w:rsidR="001837EA">
        <w:t>15</w:t>
      </w:r>
      <w:r w:rsidR="008435B6">
        <w:t>.13</w:t>
      </w:r>
      <w:r w:rsidRPr="00345793">
        <w:t xml:space="preserve"> deve ser concebido </w:t>
      </w:r>
      <w:r w:rsidR="00926D58" w:rsidRPr="00345793">
        <w:t xml:space="preserve">segundo </w:t>
      </w:r>
      <w:r w:rsidRPr="00345793">
        <w:t xml:space="preserve">as </w:t>
      </w:r>
      <w:r w:rsidR="00A106F4" w:rsidRPr="00345793">
        <w:t xml:space="preserve">Melhores Práticas da Indústria do </w:t>
      </w:r>
      <w:r w:rsidR="006558C5" w:rsidRPr="00345793">
        <w:t>Petróleo</w:t>
      </w:r>
      <w:r w:rsidRPr="00345793">
        <w:t xml:space="preserve"> e guardar proporcionalidade direta com os riscos operacionais e ambientais assumidos pelo </w:t>
      </w:r>
      <w:r w:rsidR="00F769F8" w:rsidRPr="00345793">
        <w:t>Concessionário</w:t>
      </w:r>
      <w:r w:rsidR="005C1F9B" w:rsidRPr="00345793">
        <w:t xml:space="preserve"> </w:t>
      </w:r>
      <w:r w:rsidR="00A106F4" w:rsidRPr="00345793">
        <w:t>Operador</w:t>
      </w:r>
      <w:r w:rsidR="0028705E">
        <w:t>.</w:t>
      </w:r>
    </w:p>
    <w:p w:rsidR="00C2057B" w:rsidRPr="00345793" w:rsidRDefault="005C1F9B" w:rsidP="00EC0792">
      <w:pPr>
        <w:pStyle w:val="Contrato-Clausula-Nivel3-2dezenas"/>
      </w:pPr>
      <w:r w:rsidRPr="00345793">
        <w:t>O centro de monitoramento referido na alínea “b”</w:t>
      </w:r>
      <w:r w:rsidR="008435B6">
        <w:t xml:space="preserve"> do parágrafo </w:t>
      </w:r>
      <w:r w:rsidR="001837EA">
        <w:t>15</w:t>
      </w:r>
      <w:r w:rsidR="008435B6">
        <w:t>.13</w:t>
      </w:r>
      <w:r w:rsidRPr="00345793">
        <w:t xml:space="preserve"> deve ser localizado em terra e dotado de tecnologia e porte compatíveis com os riscos assumidos pelo </w:t>
      </w:r>
      <w:r w:rsidR="00F769F8" w:rsidRPr="00345793">
        <w:t>Concessionário</w:t>
      </w:r>
      <w:r w:rsidRPr="00345793">
        <w:t xml:space="preserve"> </w:t>
      </w:r>
      <w:r w:rsidR="00A106F4" w:rsidRPr="00345793">
        <w:t>Operador</w:t>
      </w:r>
      <w:r w:rsidR="007829C5" w:rsidRPr="00345793">
        <w:t>, segundo as Melhores Práticas da Indústria do Petróleo.</w:t>
      </w:r>
    </w:p>
    <w:p w:rsidR="00D634EF" w:rsidRPr="00345793" w:rsidRDefault="00D634EF" w:rsidP="00DB329D">
      <w:pPr>
        <w:pStyle w:val="Contrato-Normal"/>
      </w:pPr>
      <w:bookmarkStart w:id="911" w:name="_Toc135208038"/>
    </w:p>
    <w:p w:rsidR="00C2057B" w:rsidRPr="00345793" w:rsidRDefault="00403BC8" w:rsidP="00D035BE">
      <w:pPr>
        <w:pStyle w:val="Contrato-Clausula-Subtitulo"/>
      </w:pPr>
      <w:bookmarkStart w:id="912" w:name="_Toc425775443"/>
      <w:bookmarkStart w:id="913" w:name="_Toc421863447"/>
      <w:bookmarkStart w:id="914" w:name="_Toc434933272"/>
      <w:bookmarkStart w:id="915" w:name="_Toc434942619"/>
      <w:bookmarkStart w:id="916" w:name="_Toc435440046"/>
      <w:bookmarkStart w:id="917" w:name="_Toc36215000"/>
      <w:r w:rsidRPr="00345793">
        <w:t>Licenças, Autorizações e Permissões</w:t>
      </w:r>
      <w:bookmarkEnd w:id="911"/>
      <w:bookmarkEnd w:id="912"/>
      <w:bookmarkEnd w:id="913"/>
      <w:bookmarkEnd w:id="914"/>
      <w:bookmarkEnd w:id="915"/>
      <w:bookmarkEnd w:id="916"/>
      <w:bookmarkEnd w:id="917"/>
    </w:p>
    <w:p w:rsidR="00C2057B" w:rsidRPr="00345793" w:rsidRDefault="008E733A" w:rsidP="00EC0792">
      <w:pPr>
        <w:pStyle w:val="Contrato-Clausula-Nivel2-2dezenas"/>
      </w:pPr>
      <w:bookmarkStart w:id="918" w:name="_Hlt102801541"/>
      <w:bookmarkStart w:id="919" w:name="_Ref473089433"/>
      <w:bookmarkEnd w:id="918"/>
      <w:r w:rsidRPr="00345793">
        <w:t>O</w:t>
      </w:r>
      <w:r w:rsidR="00403BC8" w:rsidRPr="00345793">
        <w:t xml:space="preserve"> </w:t>
      </w:r>
      <w:r w:rsidR="00F769F8" w:rsidRPr="00345793">
        <w:t>Concessionário</w:t>
      </w:r>
      <w:r w:rsidRPr="00345793">
        <w:t xml:space="preserve"> deverá</w:t>
      </w:r>
      <w:r w:rsidR="00403BC8" w:rsidRPr="00345793">
        <w:t>, por sua conta e risco, obter todas as licenças, autorizações</w:t>
      </w:r>
      <w:r w:rsidR="00365979">
        <w:t xml:space="preserve"> e</w:t>
      </w:r>
      <w:r w:rsidR="00403BC8" w:rsidRPr="00345793">
        <w:t xml:space="preserve"> permissões </w:t>
      </w:r>
      <w:r w:rsidR="003F7931">
        <w:t>exigidas</w:t>
      </w:r>
      <w:r w:rsidR="00403BC8" w:rsidRPr="00345793">
        <w:t xml:space="preserve"> nos termos da </w:t>
      </w:r>
      <w:r w:rsidR="007B22AE" w:rsidRPr="00345793">
        <w:t>Legislação Aplicável</w:t>
      </w:r>
      <w:r w:rsidR="00403BC8" w:rsidRPr="00345793">
        <w:t>.</w:t>
      </w:r>
      <w:bookmarkEnd w:id="919"/>
    </w:p>
    <w:p w:rsidR="00C2057B" w:rsidRPr="00345793" w:rsidRDefault="00403BC8" w:rsidP="00EC0792">
      <w:pPr>
        <w:pStyle w:val="Contrato-Clausula-Nivel3-2dezenas"/>
      </w:pPr>
      <w:bookmarkStart w:id="920" w:name="_Hlt102801559"/>
      <w:bookmarkStart w:id="921" w:name="_Ref473089473"/>
      <w:bookmarkEnd w:id="920"/>
      <w:r w:rsidRPr="00345793">
        <w:t>Caso as licenças, autorizações</w:t>
      </w:r>
      <w:r w:rsidR="007B22AE" w:rsidRPr="00345793">
        <w:t xml:space="preserve"> e</w:t>
      </w:r>
      <w:r w:rsidRPr="00345793">
        <w:t xml:space="preserve"> permissões dependam de acordo com terceiros, </w:t>
      </w:r>
      <w:r w:rsidR="00FE60CA" w:rsidRPr="00345793">
        <w:t>a negociação e execução de tais acordos serão</w:t>
      </w:r>
      <w:r w:rsidRPr="00345793">
        <w:t xml:space="preserve"> da exclusiva responsabilidade do </w:t>
      </w:r>
      <w:r w:rsidR="00F769F8" w:rsidRPr="00345793">
        <w:t>Concessionário</w:t>
      </w:r>
      <w:r w:rsidRPr="00345793">
        <w:t xml:space="preserve">, podendo a ANP </w:t>
      </w:r>
      <w:r w:rsidR="00365979">
        <w:t>prestar</w:t>
      </w:r>
      <w:r w:rsidR="00365979" w:rsidRPr="00345793">
        <w:t xml:space="preserve"> </w:t>
      </w:r>
      <w:r w:rsidRPr="00345793">
        <w:t xml:space="preserve">assistência </w:t>
      </w:r>
      <w:r w:rsidR="00AD4C25">
        <w:t>conforme</w:t>
      </w:r>
      <w:r w:rsidRPr="00345793">
        <w:t xml:space="preserve"> parágrafo</w:t>
      </w:r>
      <w:bookmarkEnd w:id="921"/>
      <w:r w:rsidR="001C1F5B" w:rsidRPr="00345793">
        <w:t xml:space="preserve"> </w:t>
      </w:r>
      <w:r w:rsidR="001837EA">
        <w:t>16</w:t>
      </w:r>
      <w:r w:rsidR="007C07D2">
        <w:t>.</w:t>
      </w:r>
      <w:r w:rsidR="004574F2">
        <w:t>5</w:t>
      </w:r>
      <w:r w:rsidR="001C1F5B" w:rsidRPr="00345793">
        <w:t>.</w:t>
      </w:r>
    </w:p>
    <w:p w:rsidR="00C2057B" w:rsidRPr="00345793" w:rsidRDefault="00403BC8" w:rsidP="00EC0792">
      <w:pPr>
        <w:pStyle w:val="Contrato-Clausula-Nivel2-2dezenas"/>
      </w:pPr>
      <w:r w:rsidRPr="00345793">
        <w:t xml:space="preserve">O </w:t>
      </w:r>
      <w:r w:rsidR="00F769F8" w:rsidRPr="00345793">
        <w:t>Concessionário</w:t>
      </w:r>
      <w:r w:rsidRPr="00345793">
        <w:t xml:space="preserve"> responderá pela infração do direito de uso de materiais e processos de execução protegidos por marcas, patentes ou outros direitos, </w:t>
      </w:r>
      <w:r w:rsidR="00AD4C25">
        <w:t>devendo arcar com</w:t>
      </w:r>
      <w:r w:rsidRPr="00345793">
        <w:t xml:space="preserve"> o pagamento de quaisquer </w:t>
      </w:r>
      <w:r w:rsidR="00607695" w:rsidRPr="00345793">
        <w:t xml:space="preserve">obrigações, </w:t>
      </w:r>
      <w:r w:rsidRPr="00345793">
        <w:t>ônus, comissões, indenizações ou outras despesas decorrentes da referida infração, inclusive as judiciais.</w:t>
      </w:r>
    </w:p>
    <w:p w:rsidR="00D634EF" w:rsidRPr="00345793" w:rsidRDefault="00D634EF" w:rsidP="007C07D2">
      <w:pPr>
        <w:pStyle w:val="Contrato-Normal"/>
      </w:pPr>
      <w:bookmarkStart w:id="922" w:name="_Toc135208039"/>
    </w:p>
    <w:p w:rsidR="00C2057B" w:rsidRPr="00345793" w:rsidRDefault="00403BC8" w:rsidP="00D035BE">
      <w:pPr>
        <w:pStyle w:val="Contrato-Clausula-Subtitulo"/>
      </w:pPr>
      <w:bookmarkStart w:id="923" w:name="_Toc425775444"/>
      <w:bookmarkStart w:id="924" w:name="_Toc421863448"/>
      <w:bookmarkStart w:id="925" w:name="_Toc434933273"/>
      <w:bookmarkStart w:id="926" w:name="_Toc434942620"/>
      <w:bookmarkStart w:id="927" w:name="_Toc435440047"/>
      <w:bookmarkStart w:id="928" w:name="_Toc36215001"/>
      <w:r w:rsidRPr="00345793">
        <w:t xml:space="preserve">Livre Acesso à </w:t>
      </w:r>
      <w:r w:rsidR="005C7624" w:rsidRPr="00345793">
        <w:t>Área de Concessão</w:t>
      </w:r>
      <w:bookmarkEnd w:id="922"/>
      <w:bookmarkEnd w:id="923"/>
      <w:bookmarkEnd w:id="924"/>
      <w:bookmarkEnd w:id="925"/>
      <w:bookmarkEnd w:id="926"/>
      <w:bookmarkEnd w:id="927"/>
      <w:bookmarkEnd w:id="928"/>
    </w:p>
    <w:p w:rsidR="00C2057B" w:rsidRPr="00345793" w:rsidRDefault="00403BC8" w:rsidP="00EC0792">
      <w:pPr>
        <w:pStyle w:val="Contrato-Clausula-Nivel2-2dezenas"/>
      </w:pPr>
      <w:r w:rsidRPr="00345793">
        <w:t xml:space="preserve">Durante a vigência deste </w:t>
      </w:r>
      <w:r w:rsidR="00F769F8" w:rsidRPr="00345793">
        <w:t>Contrato</w:t>
      </w:r>
      <w:r w:rsidRPr="00345793">
        <w:t xml:space="preserve">, </w:t>
      </w:r>
      <w:r w:rsidR="005772AE" w:rsidRPr="00345793">
        <w:t xml:space="preserve">o </w:t>
      </w:r>
      <w:r w:rsidR="00F769F8" w:rsidRPr="00345793">
        <w:t>Concessionário</w:t>
      </w:r>
      <w:r w:rsidRPr="00345793">
        <w:t xml:space="preserve"> terá livre acesso à </w:t>
      </w:r>
      <w:r w:rsidR="00587CA7" w:rsidRPr="00345793">
        <w:t>Área de Concessão</w:t>
      </w:r>
      <w:r w:rsidRPr="00345793">
        <w:t xml:space="preserve"> e às instalações nela localizadas.</w:t>
      </w:r>
    </w:p>
    <w:p w:rsidR="00904CBC" w:rsidRPr="00345793" w:rsidRDefault="00904CBC" w:rsidP="007C07D2">
      <w:pPr>
        <w:pStyle w:val="Contrato-Normal"/>
      </w:pPr>
    </w:p>
    <w:p w:rsidR="00C2057B" w:rsidRPr="00345793" w:rsidRDefault="00403BC8" w:rsidP="00D035BE">
      <w:pPr>
        <w:pStyle w:val="Contrato-Clausula-Subtitulo"/>
      </w:pPr>
      <w:bookmarkStart w:id="929" w:name="_Toc425775445"/>
      <w:bookmarkStart w:id="930" w:name="_Toc421863449"/>
      <w:bookmarkStart w:id="931" w:name="_Toc434933274"/>
      <w:bookmarkStart w:id="932" w:name="_Toc434942621"/>
      <w:bookmarkStart w:id="933" w:name="_Toc435440048"/>
      <w:bookmarkStart w:id="934" w:name="_Toc36215002"/>
      <w:r w:rsidRPr="00345793">
        <w:t xml:space="preserve">Perfuração e </w:t>
      </w:r>
      <w:bookmarkStart w:id="935" w:name="_Toc135208040"/>
      <w:r w:rsidRPr="00345793">
        <w:t>Abandono de Poços</w:t>
      </w:r>
      <w:bookmarkEnd w:id="929"/>
      <w:bookmarkEnd w:id="930"/>
      <w:bookmarkEnd w:id="931"/>
      <w:bookmarkEnd w:id="932"/>
      <w:bookmarkEnd w:id="933"/>
      <w:bookmarkEnd w:id="934"/>
      <w:bookmarkEnd w:id="935"/>
    </w:p>
    <w:p w:rsidR="00C2057B" w:rsidRPr="00345793" w:rsidRDefault="00403BC8" w:rsidP="00313DAA">
      <w:pPr>
        <w:pStyle w:val="Contrato-Clausula-Nivel2-2dezenas"/>
      </w:pPr>
      <w:r w:rsidRPr="00345793">
        <w:t xml:space="preserve">O </w:t>
      </w:r>
      <w:r w:rsidR="00F769F8" w:rsidRPr="00345793">
        <w:t>Concessionário</w:t>
      </w:r>
      <w:r w:rsidRPr="00345793">
        <w:t xml:space="preserve"> notificará previamente </w:t>
      </w:r>
      <w:r w:rsidR="00AD4C25">
        <w:t>a</w:t>
      </w:r>
      <w:r w:rsidRPr="00345793">
        <w:t xml:space="preserve"> ANP</w:t>
      </w:r>
      <w:r w:rsidR="00AD4C25">
        <w:t xml:space="preserve"> sobre</w:t>
      </w:r>
      <w:r w:rsidRPr="00345793">
        <w:t xml:space="preserve"> o início da perfuração de qualquer poço na </w:t>
      </w:r>
      <w:r w:rsidR="00587CA7" w:rsidRPr="00345793">
        <w:t>Área de Concessão</w:t>
      </w:r>
      <w:r w:rsidRPr="00345793">
        <w:t>.</w:t>
      </w:r>
    </w:p>
    <w:p w:rsidR="00C9389E" w:rsidRDefault="00403BC8" w:rsidP="00B420AE">
      <w:pPr>
        <w:pStyle w:val="Contrato-Clausula-Nvel2-1dezena"/>
        <w:ind w:left="709" w:hanging="709"/>
      </w:pPr>
      <w:r w:rsidRPr="00345793">
        <w:t xml:space="preserve">O </w:t>
      </w:r>
      <w:r w:rsidR="00F769F8" w:rsidRPr="00345793">
        <w:t>Concessionário</w:t>
      </w:r>
      <w:r w:rsidRPr="00345793">
        <w:t xml:space="preserve"> poderá interromper a perfuração </w:t>
      </w:r>
      <w:r w:rsidR="00453E85" w:rsidRPr="00345793">
        <w:t>do</w:t>
      </w:r>
      <w:r w:rsidRPr="00345793">
        <w:t xml:space="preserve"> poço e abandoná-lo</w:t>
      </w:r>
      <w:r w:rsidR="00453E85" w:rsidRPr="00345793">
        <w:t xml:space="preserve"> </w:t>
      </w:r>
      <w:r w:rsidRPr="00345793">
        <w:t xml:space="preserve">observada a </w:t>
      </w:r>
      <w:r w:rsidR="00A106F4" w:rsidRPr="00345793">
        <w:t>Legislação Aplicável</w:t>
      </w:r>
      <w:r w:rsidR="009E25D7" w:rsidRPr="00345793">
        <w:t xml:space="preserve"> e </w:t>
      </w:r>
      <w:r w:rsidRPr="00345793">
        <w:t xml:space="preserve">de acordo com as </w:t>
      </w:r>
      <w:r w:rsidR="00A106F4" w:rsidRPr="00345793">
        <w:t xml:space="preserve">Melhores Práticas da Indústria do </w:t>
      </w:r>
      <w:r w:rsidR="006558C5" w:rsidRPr="00345793">
        <w:t>Petróleo</w:t>
      </w:r>
      <w:r w:rsidRPr="00345793">
        <w:t xml:space="preserve">. </w:t>
      </w:r>
    </w:p>
    <w:p w:rsidR="00C2057B" w:rsidRPr="00345793" w:rsidRDefault="009E25D7" w:rsidP="00B1679C">
      <w:pPr>
        <w:pStyle w:val="Contrato-Clausula-Nivel3-2dezenas"/>
      </w:pPr>
      <w:r w:rsidRPr="00345793">
        <w:t>C</w:t>
      </w:r>
      <w:r w:rsidR="007C3284" w:rsidRPr="00345793">
        <w:t>a</w:t>
      </w:r>
      <w:r w:rsidRPr="00345793">
        <w:t xml:space="preserve">so </w:t>
      </w:r>
      <w:r w:rsidR="00403BC8" w:rsidRPr="00345793">
        <w:t xml:space="preserve">o poço </w:t>
      </w:r>
      <w:r w:rsidR="00D96C9D" w:rsidRPr="00345793">
        <w:t xml:space="preserve">faça </w:t>
      </w:r>
      <w:r w:rsidR="00403BC8" w:rsidRPr="00345793">
        <w:t xml:space="preserve">parte do </w:t>
      </w:r>
      <w:r w:rsidR="00C95141" w:rsidRPr="00345793">
        <w:t>Programa Exploratório Mínimo</w:t>
      </w:r>
      <w:r w:rsidR="00403BC8" w:rsidRPr="00345793">
        <w:t xml:space="preserve"> e </w:t>
      </w:r>
      <w:r w:rsidR="00D96C9D" w:rsidRPr="00345793">
        <w:t>não alcance o</w:t>
      </w:r>
      <w:r w:rsidR="00403BC8" w:rsidRPr="00345793">
        <w:t xml:space="preserve"> </w:t>
      </w:r>
      <w:r w:rsidR="00B1679C" w:rsidRPr="00B1679C">
        <w:t>objetivo principal aprovado pela ANP n</w:t>
      </w:r>
      <w:r w:rsidR="004F0DC7">
        <w:t>a</w:t>
      </w:r>
      <w:r w:rsidR="00B1679C" w:rsidRPr="00B1679C">
        <w:t xml:space="preserve"> Notificação de Perfuração de Poço</w:t>
      </w:r>
      <w:r w:rsidR="00403BC8" w:rsidRPr="00345793">
        <w:t xml:space="preserve">, </w:t>
      </w:r>
      <w:r w:rsidR="00D96C9D" w:rsidRPr="00345793">
        <w:t xml:space="preserve">sua perfuração não será computada para fins de conversão em </w:t>
      </w:r>
      <w:r w:rsidR="00FE10F3" w:rsidRPr="00345793">
        <w:t xml:space="preserve">Unidades de Trabalho, </w:t>
      </w:r>
      <w:r w:rsidR="00403BC8" w:rsidRPr="00345793">
        <w:t>a menos que a ANP, a seu exclusivo critério, assim o decida.</w:t>
      </w:r>
    </w:p>
    <w:p w:rsidR="00A646D5" w:rsidRPr="00345793" w:rsidRDefault="00A646D5" w:rsidP="00313DAA">
      <w:pPr>
        <w:pStyle w:val="Contrato-Clausula-Nivel2-2dezenas"/>
      </w:pPr>
      <w:r w:rsidRPr="00345793">
        <w:lastRenderedPageBreak/>
        <w:t xml:space="preserve">A ANP poderá, excepcionalmente, autorizar a perfuração de poços em local externo à Área de Concessão, em razão de </w:t>
      </w:r>
      <w:r w:rsidR="002E1C0A">
        <w:t>a</w:t>
      </w:r>
      <w:r w:rsidRPr="00345793">
        <w:t>cordos de Individualização da Produção ou de questões ambientais.</w:t>
      </w:r>
    </w:p>
    <w:p w:rsidR="00A646D5" w:rsidRPr="00345793" w:rsidRDefault="00A646D5" w:rsidP="007C07D2">
      <w:pPr>
        <w:pStyle w:val="Contrato-Normal"/>
      </w:pPr>
    </w:p>
    <w:p w:rsidR="00C2057B" w:rsidRPr="00345793" w:rsidRDefault="00403BC8" w:rsidP="00D035BE">
      <w:pPr>
        <w:pStyle w:val="Contrato-Clausula-Subtitulo"/>
      </w:pPr>
      <w:bookmarkStart w:id="936" w:name="_Toc135208041"/>
      <w:bookmarkStart w:id="937" w:name="_Toc425775446"/>
      <w:bookmarkStart w:id="938" w:name="_Toc421863450"/>
      <w:bookmarkStart w:id="939" w:name="_Toc434933275"/>
      <w:bookmarkStart w:id="940" w:name="_Toc434942622"/>
      <w:bookmarkStart w:id="941" w:name="_Toc435440049"/>
      <w:bookmarkStart w:id="942" w:name="_Toc36215003"/>
      <w:r w:rsidRPr="00345793">
        <w:t>Programas de Trabalho</w:t>
      </w:r>
      <w:r w:rsidR="004422CE">
        <w:t>s</w:t>
      </w:r>
      <w:r w:rsidRPr="00345793">
        <w:t xml:space="preserve"> Adicionais</w:t>
      </w:r>
      <w:bookmarkEnd w:id="936"/>
      <w:bookmarkEnd w:id="937"/>
      <w:bookmarkEnd w:id="938"/>
      <w:bookmarkEnd w:id="939"/>
      <w:bookmarkEnd w:id="940"/>
      <w:bookmarkEnd w:id="941"/>
      <w:bookmarkEnd w:id="942"/>
    </w:p>
    <w:p w:rsidR="009076BC" w:rsidRPr="00345793" w:rsidRDefault="00403BC8" w:rsidP="00313DAA">
      <w:pPr>
        <w:pStyle w:val="Contrato-Clausula-Nivel2-2dezenas"/>
      </w:pPr>
      <w:r w:rsidRPr="00345793">
        <w:t xml:space="preserve">O </w:t>
      </w:r>
      <w:r w:rsidR="00F769F8" w:rsidRPr="00345793">
        <w:t>Concessionário</w:t>
      </w:r>
      <w:r w:rsidRPr="00345793">
        <w:t xml:space="preserve"> poderá, a qualquer momento, propor a execução de</w:t>
      </w:r>
      <w:r w:rsidR="00F54164" w:rsidRPr="00345793">
        <w:t xml:space="preserve"> programas de </w:t>
      </w:r>
      <w:r w:rsidRPr="00345793">
        <w:t>trabalho</w:t>
      </w:r>
      <w:r w:rsidR="004422CE">
        <w:t>s</w:t>
      </w:r>
      <w:r w:rsidRPr="00345793">
        <w:t xml:space="preserve"> adicionais na </w:t>
      </w:r>
      <w:r w:rsidR="00587CA7" w:rsidRPr="00345793">
        <w:t>Área de Concessão</w:t>
      </w:r>
      <w:r w:rsidRPr="00345793">
        <w:t xml:space="preserve">. </w:t>
      </w:r>
    </w:p>
    <w:p w:rsidR="00C2057B" w:rsidRPr="00345793" w:rsidRDefault="00403BC8" w:rsidP="00313DAA">
      <w:pPr>
        <w:pStyle w:val="Contrato-Clausula-Nivel3-2dezenas"/>
      </w:pPr>
      <w:r w:rsidRPr="00345793">
        <w:t xml:space="preserve">O programa </w:t>
      </w:r>
      <w:r w:rsidR="00F54164" w:rsidRPr="00345793">
        <w:t>de trabalho</w:t>
      </w:r>
      <w:r w:rsidR="004422CE">
        <w:t>s</w:t>
      </w:r>
      <w:r w:rsidR="00F54164" w:rsidRPr="00345793">
        <w:t xml:space="preserve"> adiciona</w:t>
      </w:r>
      <w:r w:rsidR="004422CE">
        <w:t>is</w:t>
      </w:r>
      <w:r w:rsidR="00F54164" w:rsidRPr="00345793">
        <w:t xml:space="preserve"> proposto</w:t>
      </w:r>
      <w:r w:rsidRPr="00345793">
        <w:t xml:space="preserve"> e os investimentos necessários</w:t>
      </w:r>
      <w:r w:rsidR="00F54164" w:rsidRPr="00345793">
        <w:t xml:space="preserve"> à sua execução</w:t>
      </w:r>
      <w:r w:rsidRPr="00345793">
        <w:t xml:space="preserve"> </w:t>
      </w:r>
      <w:r w:rsidR="00F54164" w:rsidRPr="00345793">
        <w:t>deverão</w:t>
      </w:r>
      <w:r w:rsidR="00FD75FE" w:rsidRPr="00345793">
        <w:t xml:space="preserve"> ser </w:t>
      </w:r>
      <w:r w:rsidRPr="00345793">
        <w:t>submetido</w:t>
      </w:r>
      <w:r w:rsidR="00F54164" w:rsidRPr="00345793">
        <w:t>s</w:t>
      </w:r>
      <w:r w:rsidRPr="00345793">
        <w:t xml:space="preserve"> à ANP, observando-se os termos d</w:t>
      </w:r>
      <w:r w:rsidR="007511C1" w:rsidRPr="00345793">
        <w:t xml:space="preserve">este </w:t>
      </w:r>
      <w:r w:rsidR="00F769F8" w:rsidRPr="00345793">
        <w:t>Contrato</w:t>
      </w:r>
      <w:r w:rsidRPr="00345793">
        <w:t>.</w:t>
      </w:r>
    </w:p>
    <w:p w:rsidR="009076BC" w:rsidRPr="00345793" w:rsidRDefault="009076BC" w:rsidP="007C07D2">
      <w:pPr>
        <w:pStyle w:val="Contrato-Normal"/>
      </w:pPr>
      <w:bookmarkStart w:id="943" w:name="_Toc135208042"/>
    </w:p>
    <w:p w:rsidR="00C2057B" w:rsidRPr="00345793" w:rsidRDefault="00403BC8" w:rsidP="00D035BE">
      <w:pPr>
        <w:pStyle w:val="Contrato-Clausula-Subtitulo"/>
      </w:pPr>
      <w:bookmarkStart w:id="944" w:name="_Toc425775447"/>
      <w:bookmarkStart w:id="945" w:name="_Toc421863451"/>
      <w:bookmarkStart w:id="946" w:name="_Toc434933276"/>
      <w:bookmarkStart w:id="947" w:name="_Toc434942623"/>
      <w:bookmarkStart w:id="948" w:name="_Toc435440050"/>
      <w:bookmarkStart w:id="949" w:name="_Toc36215004"/>
      <w:r w:rsidRPr="00345793">
        <w:t xml:space="preserve">Aquisição de Dados fora da Área </w:t>
      </w:r>
      <w:r w:rsidR="007C5E99" w:rsidRPr="00345793">
        <w:t>de Concessão</w:t>
      </w:r>
      <w:bookmarkEnd w:id="943"/>
      <w:bookmarkEnd w:id="944"/>
      <w:bookmarkEnd w:id="945"/>
      <w:bookmarkEnd w:id="946"/>
      <w:bookmarkEnd w:id="947"/>
      <w:bookmarkEnd w:id="948"/>
      <w:bookmarkEnd w:id="949"/>
    </w:p>
    <w:p w:rsidR="002E71FB" w:rsidRPr="00345793" w:rsidRDefault="007B22AE" w:rsidP="004C448D">
      <w:pPr>
        <w:pStyle w:val="Contrato-Clausula-Nivel2-2dezenas"/>
      </w:pPr>
      <w:bookmarkStart w:id="950" w:name="_Ref101927342"/>
      <w:r w:rsidRPr="00345793">
        <w:t>Mediante solicitação circunstanciada do Concessionário, a</w:t>
      </w:r>
      <w:r w:rsidR="007C5E99" w:rsidRPr="00345793">
        <w:t xml:space="preserve"> ANP poderá autorizar </w:t>
      </w:r>
      <w:r w:rsidR="006B370E">
        <w:t>Operações</w:t>
      </w:r>
      <w:r w:rsidR="007C5E99" w:rsidRPr="00345793">
        <w:t xml:space="preserve"> fora dos limites da </w:t>
      </w:r>
      <w:r w:rsidR="00587CA7" w:rsidRPr="00345793">
        <w:t>Área de Concessão</w:t>
      </w:r>
      <w:r w:rsidR="007C5E99" w:rsidRPr="00345793">
        <w:t>.</w:t>
      </w:r>
      <w:bookmarkEnd w:id="950"/>
      <w:r w:rsidR="007C5E99" w:rsidRPr="00345793">
        <w:t xml:space="preserve"> </w:t>
      </w:r>
    </w:p>
    <w:p w:rsidR="00C9389E" w:rsidRDefault="000832CC" w:rsidP="004860D6">
      <w:pPr>
        <w:pStyle w:val="Contrato-Clausula-Nivel2-2dezenas"/>
      </w:pPr>
      <w:r w:rsidRPr="00345793">
        <w:t xml:space="preserve">Os dados </w:t>
      </w:r>
      <w:r w:rsidR="007C5E99" w:rsidRPr="00345793">
        <w:t xml:space="preserve">adquiridos fora dos limites da </w:t>
      </w:r>
      <w:r w:rsidR="00587CA7" w:rsidRPr="00345793">
        <w:t>Área de Concessão</w:t>
      </w:r>
      <w:r w:rsidR="007C5E99" w:rsidRPr="00345793">
        <w:t xml:space="preserve"> </w:t>
      </w:r>
      <w:r w:rsidRPr="00345793">
        <w:t>serão classificados como públicos imediatamente após sua aquisição</w:t>
      </w:r>
      <w:r w:rsidR="00F82DC7" w:rsidRPr="00345793">
        <w:t>.</w:t>
      </w:r>
    </w:p>
    <w:p w:rsidR="00C9389E" w:rsidRDefault="00D332BD" w:rsidP="004860D6">
      <w:pPr>
        <w:pStyle w:val="Contrato-Clausula-Nivel2-2dezenas"/>
      </w:pPr>
      <w:r w:rsidRPr="00345793">
        <w:t>O Concessionário deverá entregar à ANP os dados</w:t>
      </w:r>
      <w:r w:rsidR="007C5E99" w:rsidRPr="00345793">
        <w:t xml:space="preserve"> e informações adquiridos fora dos limites da </w:t>
      </w:r>
      <w:r w:rsidR="00587CA7" w:rsidRPr="00345793">
        <w:t>Área de Concessão</w:t>
      </w:r>
      <w:r w:rsidRPr="00345793">
        <w:t xml:space="preserve"> </w:t>
      </w:r>
      <w:r w:rsidR="00AD4C25">
        <w:t>nos termos da</w:t>
      </w:r>
      <w:r w:rsidR="00B62FAB" w:rsidRPr="00345793">
        <w:t xml:space="preserve"> </w:t>
      </w:r>
      <w:r w:rsidR="00A106F4" w:rsidRPr="00345793">
        <w:t>Legislação Aplicável</w:t>
      </w:r>
      <w:r w:rsidRPr="00345793">
        <w:t>.</w:t>
      </w:r>
    </w:p>
    <w:p w:rsidR="00C9389E" w:rsidRDefault="006B370E" w:rsidP="004860D6">
      <w:pPr>
        <w:pStyle w:val="Contrato-Clausula-Nivel2-2dezenas"/>
      </w:pPr>
      <w:r>
        <w:t>Operações</w:t>
      </w:r>
      <w:r w:rsidR="00040F11" w:rsidRPr="00345793">
        <w:t xml:space="preserve"> fora dos limites da </w:t>
      </w:r>
      <w:r w:rsidR="00587CA7" w:rsidRPr="00345793">
        <w:t>Área de Concessão</w:t>
      </w:r>
      <w:r w:rsidR="00040F11" w:rsidRPr="00345793">
        <w:t xml:space="preserve"> não serão consideradas para efeito de </w:t>
      </w:r>
      <w:r w:rsidR="00AD4C25">
        <w:t>cumprimento</w:t>
      </w:r>
      <w:r w:rsidR="00AD4C25" w:rsidRPr="00345793">
        <w:t xml:space="preserve"> </w:t>
      </w:r>
      <w:r w:rsidR="00040F11" w:rsidRPr="00345793">
        <w:t xml:space="preserve">do </w:t>
      </w:r>
      <w:r w:rsidR="00C95141" w:rsidRPr="00345793">
        <w:t>Programa Exploratório Mínimo</w:t>
      </w:r>
      <w:r w:rsidR="00040F11" w:rsidRPr="00345793">
        <w:t>.</w:t>
      </w:r>
    </w:p>
    <w:p w:rsidR="002E71FB" w:rsidRDefault="002E71FB" w:rsidP="007C07D2">
      <w:pPr>
        <w:pStyle w:val="Contrato-Normal"/>
      </w:pPr>
      <w:bookmarkStart w:id="951" w:name="_Toc473903595"/>
      <w:bookmarkStart w:id="952" w:name="_Toc480774584"/>
      <w:bookmarkStart w:id="953" w:name="_Toc509834846"/>
      <w:bookmarkStart w:id="954" w:name="_Toc513615279"/>
      <w:bookmarkStart w:id="955" w:name="_Toc135208043"/>
    </w:p>
    <w:p w:rsidR="00C2057B" w:rsidRPr="00AC7DC0" w:rsidRDefault="00AC7DC0" w:rsidP="00BA5615">
      <w:pPr>
        <w:pStyle w:val="Contrato-Clausula-Nvel1"/>
      </w:pPr>
      <w:bookmarkStart w:id="956" w:name="_Toc425775448"/>
      <w:bookmarkStart w:id="957" w:name="_Toc421863452"/>
      <w:bookmarkStart w:id="958" w:name="_Toc434942624"/>
      <w:bookmarkStart w:id="959" w:name="_Toc435440051"/>
      <w:bookmarkStart w:id="960" w:name="_Toc36215005"/>
      <w:r w:rsidRPr="00AC7DC0">
        <w:t xml:space="preserve">Cláusula </w:t>
      </w:r>
      <w:bookmarkStart w:id="961" w:name="_Toc473903596"/>
      <w:bookmarkStart w:id="962" w:name="_Toc476656847"/>
      <w:bookmarkStart w:id="963" w:name="_Toc476742736"/>
      <w:bookmarkEnd w:id="951"/>
      <w:bookmarkEnd w:id="952"/>
      <w:bookmarkEnd w:id="953"/>
      <w:bookmarkEnd w:id="954"/>
      <w:r w:rsidR="00F27D71">
        <w:t xml:space="preserve">Décima </w:t>
      </w:r>
      <w:r w:rsidR="00FA4870">
        <w:t>Sexta</w:t>
      </w:r>
      <w:r w:rsidR="001173C5" w:rsidRPr="00AC7DC0">
        <w:t xml:space="preserve"> </w:t>
      </w:r>
      <w:r w:rsidR="002C3AB6" w:rsidRPr="00AC7DC0">
        <w:t xml:space="preserve">- </w:t>
      </w:r>
      <w:r w:rsidRPr="00AC7DC0">
        <w:t>controle das operações e assistência pela anp</w:t>
      </w:r>
      <w:bookmarkEnd w:id="955"/>
      <w:bookmarkEnd w:id="956"/>
      <w:bookmarkEnd w:id="957"/>
      <w:bookmarkEnd w:id="958"/>
      <w:bookmarkEnd w:id="959"/>
      <w:bookmarkEnd w:id="960"/>
      <w:bookmarkEnd w:id="961"/>
      <w:bookmarkEnd w:id="962"/>
      <w:bookmarkEnd w:id="963"/>
    </w:p>
    <w:p w:rsidR="00C2057B" w:rsidRPr="00345793" w:rsidRDefault="00403BC8" w:rsidP="00D035BE">
      <w:pPr>
        <w:pStyle w:val="Contrato-Clausula-Subtitulo"/>
      </w:pPr>
      <w:bookmarkStart w:id="964" w:name="_Toc135208044"/>
      <w:bookmarkStart w:id="965" w:name="_Toc425775449"/>
      <w:bookmarkStart w:id="966" w:name="_Toc421863453"/>
      <w:bookmarkStart w:id="967" w:name="_Toc434933277"/>
      <w:bookmarkStart w:id="968" w:name="_Toc434942625"/>
      <w:bookmarkStart w:id="969" w:name="_Toc435440052"/>
      <w:bookmarkStart w:id="970" w:name="_Toc36215006"/>
      <w:r w:rsidRPr="00345793">
        <w:t>Acompanhamento e Fiscalização pela ANP</w:t>
      </w:r>
      <w:bookmarkEnd w:id="964"/>
      <w:bookmarkEnd w:id="965"/>
      <w:bookmarkEnd w:id="966"/>
      <w:bookmarkEnd w:id="967"/>
      <w:bookmarkEnd w:id="968"/>
      <w:bookmarkEnd w:id="969"/>
      <w:bookmarkEnd w:id="970"/>
    </w:p>
    <w:p w:rsidR="00C2057B" w:rsidRPr="00345793" w:rsidRDefault="00403BC8" w:rsidP="00BE1C38">
      <w:pPr>
        <w:pStyle w:val="Contrato-Clausula-Nvel2-1dezena"/>
      </w:pPr>
      <w:bookmarkStart w:id="971" w:name="_Ref473089606"/>
      <w:r w:rsidRPr="00345793">
        <w:t>A ANP, diretamente ou mediante convênios com órgãos</w:t>
      </w:r>
      <w:r w:rsidR="00040F11" w:rsidRPr="00345793">
        <w:t xml:space="preserve"> da União</w:t>
      </w:r>
      <w:r w:rsidR="00B878B2">
        <w:t>,</w:t>
      </w:r>
      <w:r w:rsidR="00040F11" w:rsidRPr="00345793">
        <w:t xml:space="preserve"> </w:t>
      </w:r>
      <w:r w:rsidRPr="00345793">
        <w:t xml:space="preserve">Estados ou Distrito Federal, exercerá o acompanhamento e fiscalização permanentes das </w:t>
      </w:r>
      <w:r w:rsidR="00A106F4" w:rsidRPr="00345793">
        <w:t>Operações</w:t>
      </w:r>
      <w:r w:rsidRPr="00345793">
        <w:t>.</w:t>
      </w:r>
      <w:bookmarkEnd w:id="971"/>
    </w:p>
    <w:p w:rsidR="00C2057B" w:rsidRPr="00345793" w:rsidRDefault="00403BC8" w:rsidP="00BE1C38">
      <w:pPr>
        <w:pStyle w:val="Contrato-Clausula-Nvel3-1dezena"/>
      </w:pPr>
      <w:r w:rsidRPr="00345793">
        <w:t xml:space="preserve">A ação ou omissão </w:t>
      </w:r>
      <w:r w:rsidR="00333136">
        <w:t>n</w:t>
      </w:r>
      <w:r w:rsidRPr="00345793">
        <w:t xml:space="preserve">o acompanhamento e fiscalização </w:t>
      </w:r>
      <w:r w:rsidR="00B878B2">
        <w:t xml:space="preserve">não </w:t>
      </w:r>
      <w:r w:rsidRPr="00345793">
        <w:t xml:space="preserve">excluirá ou reduzirá a responsabilidade do </w:t>
      </w:r>
      <w:r w:rsidR="00F769F8" w:rsidRPr="00345793">
        <w:t>Concessionário</w:t>
      </w:r>
      <w:r w:rsidRPr="00345793">
        <w:t xml:space="preserve"> pelo fiel cumprimento das obrigações assumidas</w:t>
      </w:r>
      <w:r w:rsidR="006B370E">
        <w:t xml:space="preserve"> neste Contrato</w:t>
      </w:r>
      <w:r w:rsidRPr="00345793">
        <w:t>.</w:t>
      </w:r>
    </w:p>
    <w:p w:rsidR="0009541B" w:rsidRPr="00345793" w:rsidRDefault="0009541B" w:rsidP="007C07D2">
      <w:pPr>
        <w:pStyle w:val="Contrato-Normal"/>
      </w:pPr>
    </w:p>
    <w:p w:rsidR="00C2057B" w:rsidRPr="00345793" w:rsidRDefault="00403BC8" w:rsidP="00D035BE">
      <w:pPr>
        <w:pStyle w:val="Contrato-Clausula-Subtitulo"/>
      </w:pPr>
      <w:bookmarkStart w:id="972" w:name="_Toc135208045"/>
      <w:bookmarkStart w:id="973" w:name="_Toc425775450"/>
      <w:bookmarkStart w:id="974" w:name="_Toc421863454"/>
      <w:bookmarkStart w:id="975" w:name="_Toc434933278"/>
      <w:bookmarkStart w:id="976" w:name="_Toc434942626"/>
      <w:bookmarkStart w:id="977" w:name="_Toc435440053"/>
      <w:bookmarkStart w:id="978" w:name="_Toc36215007"/>
      <w:r w:rsidRPr="00345793">
        <w:t>Acesso e Controle</w:t>
      </w:r>
      <w:bookmarkEnd w:id="972"/>
      <w:bookmarkEnd w:id="973"/>
      <w:bookmarkEnd w:id="974"/>
      <w:bookmarkEnd w:id="975"/>
      <w:bookmarkEnd w:id="976"/>
      <w:bookmarkEnd w:id="977"/>
      <w:bookmarkEnd w:id="978"/>
    </w:p>
    <w:p w:rsidR="0009541B" w:rsidRPr="00345793" w:rsidRDefault="00A10FD1" w:rsidP="00BE1C38">
      <w:pPr>
        <w:pStyle w:val="Contrato-Clausula-Nvel2-1dezena"/>
      </w:pPr>
      <w:bookmarkStart w:id="979" w:name="_Ref473092164"/>
      <w:r w:rsidRPr="00345793">
        <w:t>A</w:t>
      </w:r>
      <w:r w:rsidR="00403BC8" w:rsidRPr="00345793">
        <w:t xml:space="preserve"> ANP terá livre acesso à </w:t>
      </w:r>
      <w:r w:rsidR="00587CA7" w:rsidRPr="00345793">
        <w:t>Área de Concessão</w:t>
      </w:r>
      <w:r w:rsidR="00403BC8" w:rsidRPr="00345793">
        <w:t xml:space="preserve"> e às </w:t>
      </w:r>
      <w:r w:rsidR="00A106F4" w:rsidRPr="00345793">
        <w:t>Operações</w:t>
      </w:r>
      <w:r w:rsidR="00403BC8" w:rsidRPr="00345793">
        <w:t xml:space="preserve"> em curso, aos equipamentos e instalações</w:t>
      </w:r>
      <w:r w:rsidR="00B878B2">
        <w:t>,</w:t>
      </w:r>
      <w:r w:rsidR="00403BC8" w:rsidRPr="00345793">
        <w:t xml:space="preserve"> </w:t>
      </w:r>
      <w:r w:rsidR="007B22AE" w:rsidRPr="00345793">
        <w:t>bem como a</w:t>
      </w:r>
      <w:r w:rsidR="00403BC8" w:rsidRPr="00345793">
        <w:t xml:space="preserve"> todos os registros, estudos e dados técnicos disponíveis. </w:t>
      </w:r>
      <w:bookmarkEnd w:id="979"/>
    </w:p>
    <w:p w:rsidR="0009541B" w:rsidRPr="00345793" w:rsidRDefault="00617BA1" w:rsidP="00BE1C38">
      <w:pPr>
        <w:pStyle w:val="Contrato-Clausula-Nvel3-1dezena"/>
      </w:pPr>
      <w:r w:rsidRPr="00345793">
        <w:t xml:space="preserve">O </w:t>
      </w:r>
      <w:r w:rsidR="00F769F8" w:rsidRPr="00345793">
        <w:t>Concessionário</w:t>
      </w:r>
      <w:r w:rsidRPr="00345793">
        <w:t xml:space="preserve"> deverá fornecer aos representantes da ANP </w:t>
      </w:r>
      <w:r w:rsidR="000E22B5" w:rsidRPr="00345793">
        <w:t>t</w:t>
      </w:r>
      <w:r w:rsidR="00D30A2D" w:rsidRPr="00345793">
        <w:t>ransporte</w:t>
      </w:r>
      <w:r w:rsidRPr="00345793">
        <w:t>, alimentação</w:t>
      </w:r>
      <w:r w:rsidR="009C2547" w:rsidRPr="009C2547">
        <w:t>, equipamentos de proteção individual</w:t>
      </w:r>
      <w:r w:rsidRPr="00345793">
        <w:t xml:space="preserve"> e alojamento nas locações em igualdade de condições àqueles fornecidos ao seu próprio pessoal.</w:t>
      </w:r>
    </w:p>
    <w:p w:rsidR="00867748" w:rsidRPr="00345793" w:rsidRDefault="00867748" w:rsidP="00BE1C38">
      <w:pPr>
        <w:pStyle w:val="Contrato-Clausula-Nvel3-1dezena"/>
      </w:pPr>
      <w:r w:rsidRPr="00345793">
        <w:lastRenderedPageBreak/>
        <w:t>Para fins de levantamento de dados</w:t>
      </w:r>
      <w:r w:rsidR="00684B1F" w:rsidRPr="00345793">
        <w:t>,</w:t>
      </w:r>
      <w:r w:rsidRPr="00345793">
        <w:t xml:space="preserve"> informações </w:t>
      </w:r>
      <w:r w:rsidR="00A307AD" w:rsidRPr="00345793">
        <w:t>ou</w:t>
      </w:r>
      <w:r w:rsidRPr="00345793">
        <w:t xml:space="preserve"> apuração de responsabilidades sobre incidentes operacionais, o acesso será provido </w:t>
      </w:r>
      <w:r w:rsidR="00F2300B" w:rsidRPr="00345793">
        <w:t xml:space="preserve">pelo Concessionário </w:t>
      </w:r>
      <w:r w:rsidR="006B370E">
        <w:t>por meio</w:t>
      </w:r>
      <w:r w:rsidRPr="00345793">
        <w:t xml:space="preserve"> do fornecimento irrestrito e imediato de </w:t>
      </w:r>
      <w:r w:rsidR="00C41AD5" w:rsidRPr="00345793">
        <w:t>t</w:t>
      </w:r>
      <w:r w:rsidR="00D30A2D" w:rsidRPr="00345793">
        <w:t>ransporte</w:t>
      </w:r>
      <w:r w:rsidRPr="00345793">
        <w:t>, alimentação</w:t>
      </w:r>
      <w:r w:rsidR="009C2547" w:rsidRPr="009C2547">
        <w:t>, equipamentos de proteção individual</w:t>
      </w:r>
      <w:r w:rsidRPr="00345793">
        <w:t xml:space="preserve"> e alojamento aos representantes da ANP.</w:t>
      </w:r>
    </w:p>
    <w:p w:rsidR="00C2057B" w:rsidRDefault="00C2057B" w:rsidP="00BE1C38">
      <w:pPr>
        <w:pStyle w:val="Contrato-Clausula-Nvel2-1dezena"/>
      </w:pPr>
      <w:r w:rsidRPr="00345793">
        <w:t xml:space="preserve">O </w:t>
      </w:r>
      <w:r w:rsidR="00F769F8" w:rsidRPr="00345793">
        <w:t>Concessionário</w:t>
      </w:r>
      <w:r w:rsidRPr="00345793">
        <w:t xml:space="preserve"> deverá permitir livre acesso às autoridades que tenham competência sobre quaisquer de suas atividades.</w:t>
      </w:r>
    </w:p>
    <w:p w:rsidR="00B878B2" w:rsidRPr="00345793" w:rsidRDefault="00B878B2" w:rsidP="00BE1C38">
      <w:pPr>
        <w:pStyle w:val="Contrato-Clausula-Nvel2-1dezena"/>
      </w:pPr>
      <w:r>
        <w:t>O Concessionário deverá prestar, no prazo e na forma estabelecidos, as informações solicitadas pela ANP.</w:t>
      </w:r>
    </w:p>
    <w:p w:rsidR="00441D4C" w:rsidRPr="00345793" w:rsidRDefault="00441D4C" w:rsidP="007C07D2">
      <w:pPr>
        <w:pStyle w:val="Contrato-Normal"/>
      </w:pPr>
      <w:bookmarkStart w:id="980" w:name="_Toc135208046"/>
    </w:p>
    <w:p w:rsidR="00C2057B" w:rsidRPr="00345793" w:rsidRDefault="00403BC8" w:rsidP="00D035BE">
      <w:pPr>
        <w:pStyle w:val="Contrato-Clausula-Subtitulo"/>
      </w:pPr>
      <w:bookmarkStart w:id="981" w:name="_Toc425775451"/>
      <w:bookmarkStart w:id="982" w:name="_Toc421863455"/>
      <w:bookmarkStart w:id="983" w:name="_Toc434933279"/>
      <w:bookmarkStart w:id="984" w:name="_Toc434942627"/>
      <w:bookmarkStart w:id="985" w:name="_Toc435440054"/>
      <w:bookmarkStart w:id="986" w:name="_Toc36215008"/>
      <w:r w:rsidRPr="00345793">
        <w:t>Assistência ao Concessionário</w:t>
      </w:r>
      <w:bookmarkEnd w:id="980"/>
      <w:bookmarkEnd w:id="981"/>
      <w:bookmarkEnd w:id="982"/>
      <w:bookmarkEnd w:id="983"/>
      <w:bookmarkEnd w:id="984"/>
      <w:bookmarkEnd w:id="985"/>
      <w:bookmarkEnd w:id="986"/>
    </w:p>
    <w:p w:rsidR="00C2057B" w:rsidRPr="00345793" w:rsidRDefault="00403BC8" w:rsidP="00BE1C38">
      <w:pPr>
        <w:pStyle w:val="Contrato-Clausula-Nvel2-1dezena"/>
      </w:pPr>
      <w:bookmarkStart w:id="987" w:name="_Hlt102563159"/>
      <w:bookmarkStart w:id="988" w:name="_Ref343780988"/>
      <w:bookmarkStart w:id="989" w:name="_Ref473089444"/>
      <w:bookmarkStart w:id="990" w:name="_Ref101927704"/>
      <w:bookmarkEnd w:id="987"/>
      <w:r w:rsidRPr="00345793">
        <w:t>A ANP, quando solicitada</w:t>
      </w:r>
      <w:r w:rsidR="007B22AE" w:rsidRPr="00345793">
        <w:t>,</w:t>
      </w:r>
      <w:r w:rsidRPr="00345793">
        <w:t xml:space="preserve"> poderá prestar assistência ao </w:t>
      </w:r>
      <w:r w:rsidR="00F769F8" w:rsidRPr="00345793">
        <w:t>Concessionário</w:t>
      </w:r>
      <w:r w:rsidRPr="00345793">
        <w:t xml:space="preserve"> na obtenção das licenças, autorizações, permissões e direitos referidos no parágrafo</w:t>
      </w:r>
      <w:r w:rsidR="00EB435F" w:rsidRPr="00345793">
        <w:t xml:space="preserve"> </w:t>
      </w:r>
      <w:r w:rsidR="001837EA">
        <w:t>15</w:t>
      </w:r>
      <w:r w:rsidR="007C07D2">
        <w:t>.1</w:t>
      </w:r>
      <w:r w:rsidR="002263ED">
        <w:t>4</w:t>
      </w:r>
      <w:r w:rsidRPr="00345793">
        <w:t>.</w:t>
      </w:r>
      <w:bookmarkEnd w:id="988"/>
      <w:r w:rsidRPr="00345793">
        <w:t xml:space="preserve"> </w:t>
      </w:r>
    </w:p>
    <w:p w:rsidR="0009541B" w:rsidRPr="00345793" w:rsidRDefault="00DE186A" w:rsidP="00BE1C38">
      <w:pPr>
        <w:pStyle w:val="Contrato-Clausula-Nvel3-1dezena"/>
      </w:pPr>
      <w:r w:rsidRPr="00345793">
        <w:t>A</w:t>
      </w:r>
      <w:r w:rsidR="00403BC8" w:rsidRPr="00345793">
        <w:t xml:space="preserve"> ANP instruirá os processos visando à declaração de utilidade pública de que trata o parágrafo</w:t>
      </w:r>
      <w:bookmarkEnd w:id="989"/>
      <w:bookmarkEnd w:id="990"/>
      <w:r w:rsidR="00EB435F" w:rsidRPr="00345793">
        <w:t xml:space="preserve"> </w:t>
      </w:r>
      <w:r w:rsidR="001837EA">
        <w:t>18</w:t>
      </w:r>
      <w:r w:rsidR="007C07D2">
        <w:t>.4</w:t>
      </w:r>
      <w:r w:rsidR="00403BC8" w:rsidRPr="00345793">
        <w:t>.</w:t>
      </w:r>
      <w:bookmarkStart w:id="991" w:name="_Toc135208047"/>
    </w:p>
    <w:p w:rsidR="0009541B" w:rsidRPr="00345793" w:rsidRDefault="0009541B" w:rsidP="007C07D2">
      <w:pPr>
        <w:pStyle w:val="Contrato-Normal"/>
      </w:pPr>
    </w:p>
    <w:p w:rsidR="00C2057B" w:rsidRPr="007C07D2" w:rsidRDefault="00403BC8" w:rsidP="00D035BE">
      <w:pPr>
        <w:pStyle w:val="Contrato-Clausula-Subtitulo"/>
      </w:pPr>
      <w:bookmarkStart w:id="992" w:name="_Toc425775452"/>
      <w:bookmarkStart w:id="993" w:name="_Toc421863456"/>
      <w:bookmarkStart w:id="994" w:name="_Toc434933280"/>
      <w:bookmarkStart w:id="995" w:name="_Toc434942628"/>
      <w:bookmarkStart w:id="996" w:name="_Toc435440055"/>
      <w:bookmarkStart w:id="997" w:name="_Toc36215009"/>
      <w:r w:rsidRPr="007C07D2">
        <w:t>Exoneração de responsabilidade da ANP</w:t>
      </w:r>
      <w:bookmarkStart w:id="998" w:name="_Hlt102560817"/>
      <w:bookmarkEnd w:id="991"/>
      <w:bookmarkEnd w:id="992"/>
      <w:bookmarkEnd w:id="993"/>
      <w:bookmarkEnd w:id="994"/>
      <w:bookmarkEnd w:id="995"/>
      <w:bookmarkEnd w:id="996"/>
      <w:bookmarkEnd w:id="997"/>
      <w:bookmarkEnd w:id="998"/>
    </w:p>
    <w:p w:rsidR="00C2057B" w:rsidRDefault="003C6A99" w:rsidP="00BE1C38">
      <w:pPr>
        <w:pStyle w:val="Contrato-Clausula-Nvel2-1dezena"/>
      </w:pPr>
      <w:r w:rsidRPr="00345793">
        <w:t xml:space="preserve">O </w:t>
      </w:r>
      <w:r w:rsidR="00F769F8" w:rsidRPr="00345793">
        <w:t>Concessionário</w:t>
      </w:r>
      <w:r w:rsidR="00C2057B" w:rsidRPr="00345793">
        <w:t xml:space="preserve">, por sua conta e risco, é integralmente responsável pela execução </w:t>
      </w:r>
      <w:r w:rsidRPr="00345793">
        <w:t xml:space="preserve">das </w:t>
      </w:r>
      <w:r w:rsidR="00A106F4" w:rsidRPr="00345793">
        <w:t>Operações</w:t>
      </w:r>
      <w:r w:rsidR="00C2057B" w:rsidRPr="00345793">
        <w:t xml:space="preserve">, não cabendo à ANP qualquer responsabilidade em decorrência </w:t>
      </w:r>
      <w:r w:rsidR="00453E85" w:rsidRPr="00345793">
        <w:t xml:space="preserve">de </w:t>
      </w:r>
      <w:r w:rsidR="00C2057B" w:rsidRPr="00345793">
        <w:t xml:space="preserve">assistência </w:t>
      </w:r>
      <w:r w:rsidRPr="00345793">
        <w:t>solicitada e eventualmente prestada</w:t>
      </w:r>
      <w:r w:rsidR="00C2057B" w:rsidRPr="00345793">
        <w:t>.</w:t>
      </w:r>
    </w:p>
    <w:p w:rsidR="001929B4" w:rsidRPr="00345793" w:rsidRDefault="001929B4" w:rsidP="007C07D2">
      <w:pPr>
        <w:pStyle w:val="Contrato-Normal"/>
      </w:pPr>
    </w:p>
    <w:p w:rsidR="00C2057B" w:rsidRPr="00AC7DC0" w:rsidRDefault="00AC7DC0" w:rsidP="00BA5615">
      <w:pPr>
        <w:pStyle w:val="Contrato-Clausula-Nvel1"/>
      </w:pPr>
      <w:bookmarkStart w:id="999" w:name="_Hlt102885159"/>
      <w:bookmarkStart w:id="1000" w:name="_Hlt102894305"/>
      <w:bookmarkStart w:id="1001" w:name="_Toc3452348"/>
      <w:bookmarkStart w:id="1002" w:name="_Toc4151870"/>
      <w:bookmarkStart w:id="1003" w:name="_Toc4152074"/>
      <w:bookmarkStart w:id="1004" w:name="_Toc6495497"/>
      <w:bookmarkStart w:id="1005" w:name="_Toc6495702"/>
      <w:bookmarkStart w:id="1006" w:name="_Toc6495909"/>
      <w:bookmarkStart w:id="1007" w:name="_Toc6496115"/>
      <w:bookmarkStart w:id="1008" w:name="_Toc6497199"/>
      <w:bookmarkStart w:id="1009" w:name="_Toc3452349"/>
      <w:bookmarkStart w:id="1010" w:name="_Toc4151871"/>
      <w:bookmarkStart w:id="1011" w:name="_Toc4152075"/>
      <w:bookmarkStart w:id="1012" w:name="_Toc6495498"/>
      <w:bookmarkStart w:id="1013" w:name="_Toc6495703"/>
      <w:bookmarkStart w:id="1014" w:name="_Toc6495910"/>
      <w:bookmarkStart w:id="1015" w:name="_Toc6496116"/>
      <w:bookmarkStart w:id="1016" w:name="_Toc6497200"/>
      <w:bookmarkStart w:id="1017" w:name="_Toc3452350"/>
      <w:bookmarkStart w:id="1018" w:name="_Toc4151872"/>
      <w:bookmarkStart w:id="1019" w:name="_Toc4152076"/>
      <w:bookmarkStart w:id="1020" w:name="_Toc6495499"/>
      <w:bookmarkStart w:id="1021" w:name="_Toc6495704"/>
      <w:bookmarkStart w:id="1022" w:name="_Toc6495911"/>
      <w:bookmarkStart w:id="1023" w:name="_Toc6496117"/>
      <w:bookmarkStart w:id="1024" w:name="_Toc6497201"/>
      <w:bookmarkStart w:id="1025" w:name="_Toc3452351"/>
      <w:bookmarkStart w:id="1026" w:name="_Toc4151873"/>
      <w:bookmarkStart w:id="1027" w:name="_Toc4152077"/>
      <w:bookmarkStart w:id="1028" w:name="_Toc6495500"/>
      <w:bookmarkStart w:id="1029" w:name="_Toc6495705"/>
      <w:bookmarkStart w:id="1030" w:name="_Toc6495912"/>
      <w:bookmarkStart w:id="1031" w:name="_Toc6496118"/>
      <w:bookmarkStart w:id="1032" w:name="_Toc6497202"/>
      <w:bookmarkStart w:id="1033" w:name="_Toc3452352"/>
      <w:bookmarkStart w:id="1034" w:name="_Toc4151874"/>
      <w:bookmarkStart w:id="1035" w:name="_Toc4152078"/>
      <w:bookmarkStart w:id="1036" w:name="_Toc6495501"/>
      <w:bookmarkStart w:id="1037" w:name="_Toc6495706"/>
      <w:bookmarkStart w:id="1038" w:name="_Toc6495913"/>
      <w:bookmarkStart w:id="1039" w:name="_Toc6496119"/>
      <w:bookmarkStart w:id="1040" w:name="_Toc6497203"/>
      <w:bookmarkStart w:id="1041" w:name="_Toc3452356"/>
      <w:bookmarkStart w:id="1042" w:name="_Toc4151878"/>
      <w:bookmarkStart w:id="1043" w:name="_Toc4152082"/>
      <w:bookmarkStart w:id="1044" w:name="_Toc6495505"/>
      <w:bookmarkStart w:id="1045" w:name="_Toc6495710"/>
      <w:bookmarkStart w:id="1046" w:name="_Toc6495917"/>
      <w:bookmarkStart w:id="1047" w:name="_Toc6496123"/>
      <w:bookmarkStart w:id="1048" w:name="_Toc6497207"/>
      <w:bookmarkStart w:id="1049" w:name="_Toc3452357"/>
      <w:bookmarkStart w:id="1050" w:name="_Toc4151879"/>
      <w:bookmarkStart w:id="1051" w:name="_Toc4152083"/>
      <w:bookmarkStart w:id="1052" w:name="_Toc6495506"/>
      <w:bookmarkStart w:id="1053" w:name="_Toc6495711"/>
      <w:bookmarkStart w:id="1054" w:name="_Toc6495918"/>
      <w:bookmarkStart w:id="1055" w:name="_Toc6496124"/>
      <w:bookmarkStart w:id="1056" w:name="_Toc6497208"/>
      <w:bookmarkStart w:id="1057" w:name="_Hlt102893322"/>
      <w:bookmarkStart w:id="1058" w:name="_Toc3452358"/>
      <w:bookmarkStart w:id="1059" w:name="_Toc4151880"/>
      <w:bookmarkStart w:id="1060" w:name="_Toc4152084"/>
      <w:bookmarkStart w:id="1061" w:name="_Toc6495507"/>
      <w:bookmarkStart w:id="1062" w:name="_Toc6495712"/>
      <w:bookmarkStart w:id="1063" w:name="_Toc6495919"/>
      <w:bookmarkStart w:id="1064" w:name="_Toc6496125"/>
      <w:bookmarkStart w:id="1065" w:name="_Toc6497209"/>
      <w:bookmarkStart w:id="1066" w:name="_Toc3452359"/>
      <w:bookmarkStart w:id="1067" w:name="_Toc4151881"/>
      <w:bookmarkStart w:id="1068" w:name="_Toc4152085"/>
      <w:bookmarkStart w:id="1069" w:name="_Toc6495508"/>
      <w:bookmarkStart w:id="1070" w:name="_Toc6495713"/>
      <w:bookmarkStart w:id="1071" w:name="_Toc6495920"/>
      <w:bookmarkStart w:id="1072" w:name="_Toc6496126"/>
      <w:bookmarkStart w:id="1073" w:name="_Toc6497210"/>
      <w:bookmarkStart w:id="1074" w:name="_Toc3452360"/>
      <w:bookmarkStart w:id="1075" w:name="_Toc4151882"/>
      <w:bookmarkStart w:id="1076" w:name="_Toc4152086"/>
      <w:bookmarkStart w:id="1077" w:name="_Toc6495509"/>
      <w:bookmarkStart w:id="1078" w:name="_Toc6495714"/>
      <w:bookmarkStart w:id="1079" w:name="_Toc6495921"/>
      <w:bookmarkStart w:id="1080" w:name="_Toc6496127"/>
      <w:bookmarkStart w:id="1081" w:name="_Toc6497211"/>
      <w:bookmarkStart w:id="1082" w:name="_Hlt102893326"/>
      <w:bookmarkStart w:id="1083" w:name="_Toc3452361"/>
      <w:bookmarkStart w:id="1084" w:name="_Toc4151883"/>
      <w:bookmarkStart w:id="1085" w:name="_Toc4152087"/>
      <w:bookmarkStart w:id="1086" w:name="_Toc6495510"/>
      <w:bookmarkStart w:id="1087" w:name="_Toc6495715"/>
      <w:bookmarkStart w:id="1088" w:name="_Toc6495922"/>
      <w:bookmarkStart w:id="1089" w:name="_Toc6496128"/>
      <w:bookmarkStart w:id="1090" w:name="_Toc6497212"/>
      <w:bookmarkStart w:id="1091" w:name="_Toc3452362"/>
      <w:bookmarkStart w:id="1092" w:name="_Toc4151884"/>
      <w:bookmarkStart w:id="1093" w:name="_Toc4152088"/>
      <w:bookmarkStart w:id="1094" w:name="_Toc6495511"/>
      <w:bookmarkStart w:id="1095" w:name="_Toc6495716"/>
      <w:bookmarkStart w:id="1096" w:name="_Toc6495923"/>
      <w:bookmarkStart w:id="1097" w:name="_Toc6496129"/>
      <w:bookmarkStart w:id="1098" w:name="_Toc6497213"/>
      <w:bookmarkStart w:id="1099" w:name="_Toc473903601"/>
      <w:bookmarkStart w:id="1100" w:name="_Toc480774603"/>
      <w:bookmarkStart w:id="1101" w:name="_Toc509834865"/>
      <w:bookmarkStart w:id="1102" w:name="_Toc513615298"/>
      <w:bookmarkStart w:id="1103" w:name="_Toc135208055"/>
      <w:bookmarkStart w:id="1104" w:name="_Toc425775457"/>
      <w:bookmarkStart w:id="1105" w:name="_Toc421863461"/>
      <w:bookmarkStart w:id="1106" w:name="_Toc434942633"/>
      <w:bookmarkStart w:id="1107" w:name="_Toc435440060"/>
      <w:bookmarkStart w:id="1108" w:name="_Toc36215010"/>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r w:rsidRPr="00AC7DC0">
        <w:t xml:space="preserve">Cláusula </w:t>
      </w:r>
      <w:bookmarkStart w:id="1109" w:name="_Toc473903602"/>
      <w:bookmarkStart w:id="1110" w:name="_Toc476656865"/>
      <w:bookmarkStart w:id="1111" w:name="_Toc476742754"/>
      <w:bookmarkEnd w:id="1099"/>
      <w:bookmarkEnd w:id="1100"/>
      <w:bookmarkEnd w:id="1101"/>
      <w:bookmarkEnd w:id="1102"/>
      <w:r w:rsidR="00F27D71">
        <w:t xml:space="preserve">Décima </w:t>
      </w:r>
      <w:r w:rsidR="00FA4870">
        <w:t>Sétima</w:t>
      </w:r>
      <w:r w:rsidR="002C3AB6" w:rsidRPr="00AC7DC0">
        <w:t xml:space="preserve">- </w:t>
      </w:r>
      <w:r w:rsidRPr="00AC7DC0">
        <w:t>dados e informações</w:t>
      </w:r>
      <w:bookmarkEnd w:id="1103"/>
      <w:bookmarkEnd w:id="1104"/>
      <w:bookmarkEnd w:id="1105"/>
      <w:bookmarkEnd w:id="1106"/>
      <w:bookmarkEnd w:id="1107"/>
      <w:bookmarkEnd w:id="1108"/>
      <w:bookmarkEnd w:id="1109"/>
      <w:bookmarkEnd w:id="1110"/>
      <w:bookmarkEnd w:id="1111"/>
    </w:p>
    <w:p w:rsidR="00C2057B" w:rsidRPr="00F932D8" w:rsidRDefault="00F56F7F" w:rsidP="00D035BE">
      <w:pPr>
        <w:pStyle w:val="Contrato-Clausula-Subtitulo"/>
      </w:pPr>
      <w:bookmarkStart w:id="1112" w:name="_Toc135208056"/>
      <w:bookmarkStart w:id="1113" w:name="_Toc425775458"/>
      <w:bookmarkStart w:id="1114" w:name="_Toc421863462"/>
      <w:bookmarkStart w:id="1115" w:name="_Toc434933284"/>
      <w:bookmarkStart w:id="1116" w:name="_Toc434942634"/>
      <w:bookmarkStart w:id="1117" w:name="_Toc435440061"/>
      <w:bookmarkStart w:id="1118" w:name="_Toc36215011"/>
      <w:r w:rsidRPr="00F932D8">
        <w:t xml:space="preserve">Fornecimento pelo </w:t>
      </w:r>
      <w:r w:rsidR="00F769F8" w:rsidRPr="00F932D8">
        <w:t>Concessionário</w:t>
      </w:r>
      <w:bookmarkEnd w:id="1112"/>
      <w:bookmarkEnd w:id="1113"/>
      <w:bookmarkEnd w:id="1114"/>
      <w:bookmarkEnd w:id="1115"/>
      <w:bookmarkEnd w:id="1116"/>
      <w:bookmarkEnd w:id="1117"/>
      <w:bookmarkEnd w:id="1118"/>
    </w:p>
    <w:p w:rsidR="0009541B" w:rsidRPr="00345793" w:rsidRDefault="007E22A1" w:rsidP="003407E8">
      <w:pPr>
        <w:pStyle w:val="Contrato-Clausula-Nvel2-1dezena"/>
      </w:pPr>
      <w:bookmarkStart w:id="1119" w:name="_Ref343784326"/>
      <w:bookmarkStart w:id="1120"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1119"/>
      <w:r w:rsidR="00403BC8" w:rsidRPr="00345793">
        <w:t xml:space="preserve"> </w:t>
      </w:r>
    </w:p>
    <w:p w:rsidR="0009541B" w:rsidRPr="00345793" w:rsidRDefault="00636892" w:rsidP="003407E8">
      <w:pPr>
        <w:pStyle w:val="Contrato-Clausula-Nvel3-1dezena"/>
      </w:pPr>
      <w:r w:rsidRPr="00345793">
        <w:t>O</w:t>
      </w:r>
      <w:r w:rsidR="00403BC8" w:rsidRPr="00345793">
        <w:t xml:space="preserve"> </w:t>
      </w:r>
      <w:r w:rsidR="00F769F8" w:rsidRPr="00345793">
        <w:t>Concessionário</w:t>
      </w:r>
      <w:r w:rsidR="00403BC8" w:rsidRPr="00345793">
        <w:t xml:space="preserve"> enviará à ANP</w:t>
      </w:r>
      <w:r w:rsidR="005E040F" w:rsidRPr="00345793">
        <w:t>, na forma</w:t>
      </w:r>
      <w:r w:rsidR="00333136">
        <w:t xml:space="preserve"> e prazos</w:t>
      </w:r>
      <w:r w:rsidR="005E040F" w:rsidRPr="00345793">
        <w:t xml:space="preserve"> por esta </w:t>
      </w:r>
      <w:r w:rsidR="00333136">
        <w:t>estipulados</w:t>
      </w:r>
      <w:r w:rsidR="00441D4C" w:rsidRPr="00345793">
        <w:t xml:space="preserve">, </w:t>
      </w:r>
      <w:r w:rsidR="00403BC8" w:rsidRPr="00345793">
        <w:t>cópias de mapas, seções</w:t>
      </w:r>
      <w:r w:rsidR="00F56F7F" w:rsidRPr="00345793">
        <w:t>,</w:t>
      </w:r>
      <w:r w:rsidR="00403BC8" w:rsidRPr="00345793">
        <w:t xml:space="preserve"> perfis, estudos</w:t>
      </w:r>
      <w:r w:rsidR="007C346C">
        <w:t>, interpretações, outros dados</w:t>
      </w:r>
      <w:r w:rsidR="00403BC8" w:rsidRPr="00345793">
        <w:t xml:space="preserve"> e inform</w:t>
      </w:r>
      <w:r w:rsidR="007C346C">
        <w:t>ações</w:t>
      </w:r>
      <w:r w:rsidR="00403BC8" w:rsidRPr="00345793">
        <w:t xml:space="preserve"> geológic</w:t>
      </w:r>
      <w:r w:rsidR="007C346C">
        <w:t>a</w:t>
      </w:r>
      <w:r w:rsidR="00403BC8" w:rsidRPr="00345793">
        <w:t>s, geoquímic</w:t>
      </w:r>
      <w:r w:rsidR="007C346C">
        <w:t>a</w:t>
      </w:r>
      <w:r w:rsidR="00403BC8" w:rsidRPr="00345793">
        <w:t>s e geofísic</w:t>
      </w:r>
      <w:r w:rsidR="007C346C">
        <w:t>a</w:t>
      </w:r>
      <w:r w:rsidR="00403BC8" w:rsidRPr="00345793">
        <w:t>s, inclusive dados de poços</w:t>
      </w:r>
      <w:r w:rsidR="007C346C">
        <w:t>, modelos de Reservatório estático e dinâmico e regimes de fluxo obtidos</w:t>
      </w:r>
      <w:r w:rsidR="00403BC8" w:rsidRPr="00345793">
        <w:t xml:space="preserve"> </w:t>
      </w:r>
      <w:r w:rsidR="007C346C">
        <w:t>d</w:t>
      </w:r>
      <w:r w:rsidR="00403BC8" w:rsidRPr="00345793">
        <w:t xml:space="preserve">e testes, além de relatórios ou quaisquer outros documentos definidos em regulamentação específica </w:t>
      </w:r>
      <w:r w:rsidR="00F401A3" w:rsidRPr="00345793">
        <w:t xml:space="preserve">e obtidos como resultado das </w:t>
      </w:r>
      <w:r w:rsidR="00A106F4" w:rsidRPr="00345793">
        <w:t>Operações</w:t>
      </w:r>
      <w:r w:rsidR="00F401A3" w:rsidRPr="00345793">
        <w:t xml:space="preserve"> e deste </w:t>
      </w:r>
      <w:r w:rsidR="00F769F8" w:rsidRPr="00345793">
        <w:t>Contrato</w:t>
      </w:r>
      <w:r w:rsidR="00F401A3" w:rsidRPr="00345793">
        <w:t xml:space="preserve"> </w:t>
      </w:r>
      <w:r w:rsidR="00403BC8" w:rsidRPr="00345793">
        <w:t>que contenham informações necessárias para a caracterização do progresso dos trabalhos</w:t>
      </w:r>
      <w:bookmarkEnd w:id="1120"/>
      <w:r w:rsidR="00F56F7F" w:rsidRPr="00345793">
        <w:t xml:space="preserve"> e do conhecimento geológico da </w:t>
      </w:r>
      <w:r w:rsidR="00587CA7" w:rsidRPr="00345793">
        <w:t>Área de Concessão</w:t>
      </w:r>
      <w:r w:rsidR="00403BC8" w:rsidRPr="00345793">
        <w:t>.</w:t>
      </w:r>
      <w:bookmarkStart w:id="1121" w:name="_Ref71533805"/>
      <w:bookmarkStart w:id="1122" w:name="_Ref101928612"/>
      <w:bookmarkStart w:id="1123" w:name="_Ref100367820"/>
    </w:p>
    <w:p w:rsidR="0009541B" w:rsidRPr="00345793" w:rsidRDefault="00F56F7F" w:rsidP="003407E8">
      <w:pPr>
        <w:pStyle w:val="Contrato-Clausula-Nvel3-1dezena"/>
      </w:pPr>
      <w:r w:rsidRPr="00345793">
        <w:t>Nos termos do art. 22 da Lei nº 9.478/1</w:t>
      </w:r>
      <w:r w:rsidR="007C346C">
        <w:t>9</w:t>
      </w:r>
      <w:r w:rsidRPr="00345793">
        <w:t>97, o acervo técnico constituído pel</w:t>
      </w:r>
      <w:r w:rsidR="00FE60CA" w:rsidRPr="00345793">
        <w:t>o</w:t>
      </w:r>
      <w:r w:rsidRPr="00345793">
        <w:t xml:space="preserve">s dados e informações sobre as </w:t>
      </w:r>
      <w:r w:rsidR="00724D7A">
        <w:t>B</w:t>
      </w:r>
      <w:r w:rsidRPr="00345793">
        <w:t xml:space="preserve">acias </w:t>
      </w:r>
      <w:r w:rsidR="00724D7A">
        <w:t>S</w:t>
      </w:r>
      <w:r w:rsidRPr="00345793">
        <w:t xml:space="preserve">edimentares brasileiras é parte integrante dos recursos petrolíferos nacionais, devendo tais dados e informações, inclusive os referentes </w:t>
      </w:r>
      <w:r w:rsidR="00D3416A" w:rsidRPr="00345793">
        <w:t xml:space="preserve">à </w:t>
      </w:r>
      <w:r w:rsidR="007C346C">
        <w:t xml:space="preserve">modelagem </w:t>
      </w:r>
      <w:r w:rsidRPr="00345793">
        <w:t>geol</w:t>
      </w:r>
      <w:r w:rsidR="007C346C">
        <w:t>ó</w:t>
      </w:r>
      <w:r w:rsidRPr="00345793">
        <w:t>gi</w:t>
      </w:r>
      <w:r w:rsidR="007C346C">
        <w:t>c</w:t>
      </w:r>
      <w:r w:rsidRPr="00345793">
        <w:t xml:space="preserve">a, geofísica e geoquímica da </w:t>
      </w:r>
      <w:r w:rsidR="00587CA7" w:rsidRPr="00345793">
        <w:t>Área de Concessão</w:t>
      </w:r>
      <w:r w:rsidRPr="00345793">
        <w:t xml:space="preserve">, ser entregues pelo </w:t>
      </w:r>
      <w:r w:rsidR="00F769F8" w:rsidRPr="00345793">
        <w:t>Concessionário</w:t>
      </w:r>
      <w:r w:rsidRPr="00345793">
        <w:t xml:space="preserve"> </w:t>
      </w:r>
      <w:r w:rsidR="00D3416A" w:rsidRPr="00345793">
        <w:t xml:space="preserve">à </w:t>
      </w:r>
      <w:r w:rsidRPr="00345793">
        <w:t xml:space="preserve">ANP. </w:t>
      </w:r>
      <w:bookmarkEnd w:id="1121"/>
      <w:bookmarkEnd w:id="1122"/>
      <w:bookmarkEnd w:id="1123"/>
    </w:p>
    <w:p w:rsidR="0009541B" w:rsidRPr="00345793" w:rsidRDefault="00F401A3" w:rsidP="003407E8">
      <w:pPr>
        <w:pStyle w:val="Contrato-Clausula-Nvel3-1dezena"/>
      </w:pPr>
      <w:r w:rsidRPr="00345793">
        <w:t>A ANP deverá zelar pelo cumprimento dos períodos de confidencialidade</w:t>
      </w:r>
      <w:r w:rsidR="00F56F7F" w:rsidRPr="00345793">
        <w:t xml:space="preserve">, </w:t>
      </w:r>
      <w:r w:rsidR="00EA6F3D">
        <w:t>nos termos</w:t>
      </w:r>
      <w:r w:rsidR="00F56F7F" w:rsidRPr="00345793">
        <w:t xml:space="preserve"> da </w:t>
      </w:r>
      <w:r w:rsidR="00A106F4" w:rsidRPr="00345793">
        <w:t>Legislação Aplicável</w:t>
      </w:r>
      <w:r w:rsidR="00F936F1" w:rsidRPr="00345793">
        <w:t>.</w:t>
      </w:r>
    </w:p>
    <w:p w:rsidR="00C9389E" w:rsidRDefault="00403BC8" w:rsidP="00B420AE">
      <w:pPr>
        <w:pStyle w:val="Contrato-Clausula-Nvel2-1dezena"/>
      </w:pPr>
      <w:r w:rsidRPr="00345793">
        <w:lastRenderedPageBreak/>
        <w:t xml:space="preserve">A qualidade das cópias e demais reproduções </w:t>
      </w:r>
      <w:r w:rsidR="00F56F7F" w:rsidRPr="00345793">
        <w:t xml:space="preserve">dos </w:t>
      </w:r>
      <w:r w:rsidRPr="00345793">
        <w:t xml:space="preserve">dados e informações de que trata </w:t>
      </w:r>
      <w:r w:rsidR="007C346C">
        <w:t>o</w:t>
      </w:r>
      <w:r w:rsidR="00F56F7F" w:rsidRPr="00345793">
        <w:t xml:space="preserve"> </w:t>
      </w:r>
      <w:r w:rsidRPr="00345793">
        <w:t xml:space="preserve">parágrafo </w:t>
      </w:r>
      <w:r w:rsidR="001837EA">
        <w:t>17</w:t>
      </w:r>
      <w:r w:rsidR="007C346C">
        <w:t xml:space="preserve">.1.1 </w:t>
      </w:r>
      <w:r w:rsidR="000E22B5" w:rsidRPr="00345793">
        <w:t>deverá</w:t>
      </w:r>
      <w:r w:rsidR="000801A0" w:rsidRPr="00345793">
        <w:t xml:space="preserve"> </w:t>
      </w:r>
      <w:r w:rsidR="00F56F7F" w:rsidRPr="00345793">
        <w:t xml:space="preserve">guardar </w:t>
      </w:r>
      <w:r w:rsidRPr="00345793">
        <w:t>fidelidade absoluta e padrão equivalente</w:t>
      </w:r>
      <w:r w:rsidR="00E91330" w:rsidRPr="00345793">
        <w:t>s</w:t>
      </w:r>
      <w:r w:rsidRPr="00345793">
        <w:t xml:space="preserve"> aos originais, inclusive no que se refere </w:t>
      </w:r>
      <w:r w:rsidR="007C346C">
        <w:t>a</w:t>
      </w:r>
      <w:r w:rsidRPr="00345793">
        <w:t xml:space="preserve"> cor, tamanho, legibilidade, clareza, compatibilidade e </w:t>
      </w:r>
      <w:r w:rsidR="00E91330" w:rsidRPr="00345793">
        <w:t>demais</w:t>
      </w:r>
      <w:r w:rsidRPr="00345793">
        <w:t xml:space="preserve"> características pertinentes.</w:t>
      </w:r>
    </w:p>
    <w:p w:rsidR="00B94D1C" w:rsidRPr="00345793" w:rsidRDefault="00B94D1C" w:rsidP="00F932D8">
      <w:pPr>
        <w:pStyle w:val="Contrato-Normal"/>
      </w:pPr>
    </w:p>
    <w:p w:rsidR="00C2057B" w:rsidRPr="00F932D8" w:rsidRDefault="00403BC8" w:rsidP="00D035BE">
      <w:pPr>
        <w:pStyle w:val="Contrato-Clausula-Subtitulo"/>
      </w:pPr>
      <w:bookmarkStart w:id="1124" w:name="_Toc135208057"/>
      <w:bookmarkStart w:id="1125" w:name="_Toc425775459"/>
      <w:bookmarkStart w:id="1126" w:name="_Toc421863463"/>
      <w:bookmarkStart w:id="1127" w:name="_Toc434933285"/>
      <w:bookmarkStart w:id="1128" w:name="_Toc434942635"/>
      <w:bookmarkStart w:id="1129" w:name="_Toc435440062"/>
      <w:bookmarkStart w:id="1130" w:name="_Toc36215012"/>
      <w:r w:rsidRPr="00F932D8">
        <w:t>Processamento ou Análise no Exterior</w:t>
      </w:r>
      <w:bookmarkEnd w:id="1124"/>
      <w:bookmarkEnd w:id="1125"/>
      <w:bookmarkEnd w:id="1126"/>
      <w:bookmarkEnd w:id="1127"/>
      <w:bookmarkEnd w:id="1128"/>
      <w:bookmarkEnd w:id="1129"/>
      <w:bookmarkEnd w:id="1130"/>
    </w:p>
    <w:p w:rsidR="00C2057B" w:rsidRPr="00345793" w:rsidRDefault="00C928E7" w:rsidP="003407E8">
      <w:pPr>
        <w:pStyle w:val="Contrato-Clausula-Nvel2-1dezena"/>
      </w:pPr>
      <w:r w:rsidRPr="00345793">
        <w:t xml:space="preserve">O </w:t>
      </w:r>
      <w:r w:rsidR="00F769F8" w:rsidRPr="00345793">
        <w:t>Concessionário</w:t>
      </w:r>
      <w:r w:rsidR="00403BC8" w:rsidRPr="00345793">
        <w:t xml:space="preserve"> poderá</w:t>
      </w:r>
      <w:r w:rsidR="00A22035" w:rsidRPr="00345793">
        <w:t>, mediante prévia e expressa autorização da ANP,</w:t>
      </w:r>
      <w:r w:rsidR="00403BC8" w:rsidRPr="00345793">
        <w:t xml:space="preserve"> remeter ao exterior amostras de rochas e fluidos, </w:t>
      </w:r>
      <w:r w:rsidR="00183978">
        <w:t>para fins de análises e outros estudos, nos termos da Legislação Aplicável</w:t>
      </w:r>
      <w:r w:rsidR="00403BC8" w:rsidRPr="00345793">
        <w:t>.</w:t>
      </w:r>
    </w:p>
    <w:p w:rsidR="00904CBC" w:rsidRPr="00345793" w:rsidRDefault="00904CBC" w:rsidP="00027642">
      <w:pPr>
        <w:pStyle w:val="Contrato-Normal"/>
      </w:pPr>
    </w:p>
    <w:p w:rsidR="00B94D1C" w:rsidRPr="00AC7DC0" w:rsidRDefault="00AC7DC0" w:rsidP="00BA5615">
      <w:pPr>
        <w:pStyle w:val="Contrato-Clausula-Nvel1"/>
      </w:pPr>
      <w:bookmarkStart w:id="1131" w:name="_Hlt102818739"/>
      <w:bookmarkStart w:id="1132" w:name="_Hlt102818797"/>
      <w:bookmarkStart w:id="1133" w:name="_Hlt102894443"/>
      <w:bookmarkStart w:id="1134" w:name="_Hlt102894510"/>
      <w:bookmarkStart w:id="1135" w:name="_Hlt102894552"/>
      <w:bookmarkStart w:id="1136" w:name="_Toc473903603"/>
      <w:bookmarkStart w:id="1137" w:name="_Toc480774607"/>
      <w:bookmarkStart w:id="1138" w:name="_Toc509834869"/>
      <w:bookmarkStart w:id="1139" w:name="_Toc513615302"/>
      <w:bookmarkStart w:id="1140" w:name="_Ref3092027"/>
      <w:bookmarkStart w:id="1141" w:name="_Toc421863464"/>
      <w:bookmarkStart w:id="1142" w:name="_Ref102818715"/>
      <w:bookmarkStart w:id="1143" w:name="_Toc135208058"/>
      <w:bookmarkStart w:id="1144" w:name="_Toc425775460"/>
      <w:bookmarkStart w:id="1145" w:name="_Toc434942636"/>
      <w:bookmarkStart w:id="1146" w:name="_Toc435440063"/>
      <w:bookmarkStart w:id="1147" w:name="_Toc36215013"/>
      <w:bookmarkEnd w:id="1131"/>
      <w:bookmarkEnd w:id="1132"/>
      <w:bookmarkEnd w:id="1133"/>
      <w:bookmarkEnd w:id="1134"/>
      <w:bookmarkEnd w:id="1135"/>
      <w:r w:rsidRPr="00AC7DC0">
        <w:t xml:space="preserve">Cláusula </w:t>
      </w:r>
      <w:bookmarkStart w:id="1148" w:name="_Toc473903604"/>
      <w:bookmarkStart w:id="1149" w:name="_Toc476656869"/>
      <w:bookmarkStart w:id="1150" w:name="_Toc476742758"/>
      <w:bookmarkEnd w:id="1136"/>
      <w:bookmarkEnd w:id="1137"/>
      <w:bookmarkEnd w:id="1138"/>
      <w:bookmarkEnd w:id="1139"/>
      <w:bookmarkEnd w:id="1140"/>
      <w:bookmarkEnd w:id="1141"/>
      <w:r w:rsidR="00F27D71">
        <w:t xml:space="preserve">Décima </w:t>
      </w:r>
      <w:r w:rsidR="00FA4870">
        <w:t>Oitava</w:t>
      </w:r>
      <w:r w:rsidRPr="00AC7DC0">
        <w:t>- bens</w:t>
      </w:r>
      <w:bookmarkStart w:id="1151" w:name="_Toc425519282"/>
      <w:bookmarkStart w:id="1152" w:name="_Toc425519487"/>
      <w:bookmarkStart w:id="1153" w:name="_Toc425519691"/>
      <w:bookmarkStart w:id="1154" w:name="_Toc425519488"/>
      <w:bookmarkStart w:id="1155" w:name="_Toc425519692"/>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C2057B" w:rsidRPr="00345793" w:rsidRDefault="00403BC8" w:rsidP="00D035BE">
      <w:pPr>
        <w:pStyle w:val="Contrato-Clausula-Subtitulo"/>
      </w:pPr>
      <w:bookmarkStart w:id="1156" w:name="_Toc135208059"/>
      <w:bookmarkStart w:id="1157" w:name="_Toc425775461"/>
      <w:bookmarkStart w:id="1158" w:name="_Toc421863466"/>
      <w:bookmarkStart w:id="1159" w:name="_Toc434933286"/>
      <w:bookmarkStart w:id="1160" w:name="_Toc434942637"/>
      <w:bookmarkStart w:id="1161" w:name="_Toc435440064"/>
      <w:bookmarkStart w:id="1162" w:name="_Toc36215014"/>
      <w:r w:rsidRPr="002C3AB6">
        <w:t>Bens, Equipamentos, Inst</w:t>
      </w:r>
      <w:r w:rsidRPr="00345793">
        <w:t>alações e Materiais</w:t>
      </w:r>
      <w:bookmarkEnd w:id="1156"/>
      <w:bookmarkEnd w:id="1157"/>
      <w:bookmarkEnd w:id="1158"/>
      <w:bookmarkEnd w:id="1159"/>
      <w:bookmarkEnd w:id="1160"/>
      <w:bookmarkEnd w:id="1161"/>
      <w:bookmarkEnd w:id="1162"/>
    </w:p>
    <w:p w:rsidR="00C2057B" w:rsidRPr="00345793" w:rsidRDefault="00EB755C" w:rsidP="00E65C47">
      <w:pPr>
        <w:pStyle w:val="Contrato-Clausula-Nvel2-1dezena"/>
      </w:pPr>
      <w:bookmarkStart w:id="1163" w:name="_Hlt102801565"/>
      <w:bookmarkStart w:id="1164" w:name="_Ref473091476"/>
      <w:bookmarkStart w:id="1165" w:name="_Ref343784651"/>
      <w:bookmarkEnd w:id="1163"/>
      <w:r w:rsidRPr="00345793">
        <w:t xml:space="preserve">É obrigação exclusiva do </w:t>
      </w:r>
      <w:r w:rsidR="00A17AA5" w:rsidRPr="00345793">
        <w:t>C</w:t>
      </w:r>
      <w:r w:rsidRPr="00345793">
        <w:t xml:space="preserve">oncessionário </w:t>
      </w:r>
      <w:r w:rsidR="00B00EBB" w:rsidRPr="00345793">
        <w:t xml:space="preserve">fornecer </w:t>
      </w:r>
      <w:r w:rsidR="00403BC8" w:rsidRPr="00345793">
        <w:t>diretamente, comprar, alugar, arrendar</w:t>
      </w:r>
      <w:r w:rsidR="001E4262">
        <w:t>, afretar</w:t>
      </w:r>
      <w:r w:rsidR="00403BC8" w:rsidRPr="00345793">
        <w:t xml:space="preserve"> ou de qualquer outra forma obter, por sua conta e risco, todos os bens, móveis e imóveis, inclusive instalações, construções,</w:t>
      </w:r>
      <w:r w:rsidR="00811480" w:rsidRPr="00345793">
        <w:t xml:space="preserve"> sistemas,</w:t>
      </w:r>
      <w:r w:rsidR="00403BC8" w:rsidRPr="00345793">
        <w:t xml:space="preserve"> equipamentos, máquinas, materiais e suprimento</w:t>
      </w:r>
      <w:r w:rsidR="003A37D3" w:rsidRPr="00345793">
        <w:t>s, que sejam necessários para a execução das</w:t>
      </w:r>
      <w:r w:rsidR="00403BC8" w:rsidRPr="00345793">
        <w:t xml:space="preserve"> </w:t>
      </w:r>
      <w:bookmarkEnd w:id="1164"/>
      <w:r w:rsidR="00A106F4" w:rsidRPr="00345793">
        <w:t>Operações</w:t>
      </w:r>
      <w:r w:rsidR="00F67032" w:rsidRPr="00345793">
        <w:t>.</w:t>
      </w:r>
      <w:bookmarkEnd w:id="1165"/>
    </w:p>
    <w:p w:rsidR="00C2057B" w:rsidRPr="00345793" w:rsidRDefault="009C2D99" w:rsidP="00E65C47">
      <w:pPr>
        <w:pStyle w:val="Contrato-Clausula-Nvel3-1dezena"/>
      </w:pPr>
      <w:r w:rsidRPr="00345793">
        <w:t xml:space="preserve">A compra, aluguel, arrendamento ou obtenção poderão ser </w:t>
      </w:r>
      <w:r w:rsidR="00FE60CA" w:rsidRPr="00345793">
        <w:t>realizados</w:t>
      </w:r>
      <w:r w:rsidRPr="00345793">
        <w:t xml:space="preserve"> no Brasil ou no exterior, </w:t>
      </w:r>
      <w:r w:rsidR="00BA2A95">
        <w:t>nos termos da</w:t>
      </w:r>
      <w:r w:rsidRPr="00345793">
        <w:t xml:space="preserve"> </w:t>
      </w:r>
      <w:r w:rsidR="00A106F4" w:rsidRPr="00345793">
        <w:t>Legislação Aplicável</w:t>
      </w:r>
      <w:r w:rsidRPr="00345793">
        <w:t>.</w:t>
      </w:r>
    </w:p>
    <w:p w:rsidR="00813AD7" w:rsidRDefault="00813AD7" w:rsidP="00EA766E">
      <w:pPr>
        <w:pStyle w:val="Contrato-Normal"/>
      </w:pPr>
      <w:bookmarkStart w:id="1166" w:name="_Toc135208060"/>
      <w:bookmarkStart w:id="1167" w:name="_Toc425775462"/>
    </w:p>
    <w:p w:rsidR="00C2057B" w:rsidRPr="00345793" w:rsidRDefault="00403BC8" w:rsidP="00D035BE">
      <w:pPr>
        <w:pStyle w:val="Contrato-Clausula-Subtitulo"/>
      </w:pPr>
      <w:bookmarkStart w:id="1168" w:name="_Toc421863467"/>
      <w:bookmarkStart w:id="1169" w:name="_Toc434933287"/>
      <w:bookmarkStart w:id="1170" w:name="_Toc434942638"/>
      <w:bookmarkStart w:id="1171" w:name="_Toc435440065"/>
      <w:bookmarkStart w:id="1172" w:name="_Toc36215015"/>
      <w:r w:rsidRPr="00345793">
        <w:t>Licenças, Autorizações e Permissões</w:t>
      </w:r>
      <w:bookmarkEnd w:id="1166"/>
      <w:bookmarkEnd w:id="1167"/>
      <w:bookmarkEnd w:id="1168"/>
      <w:bookmarkEnd w:id="1169"/>
      <w:bookmarkEnd w:id="1170"/>
      <w:bookmarkEnd w:id="1171"/>
      <w:bookmarkEnd w:id="1172"/>
    </w:p>
    <w:p w:rsidR="00C2057B" w:rsidRPr="00345793" w:rsidRDefault="009E67D5" w:rsidP="00E65C47">
      <w:pPr>
        <w:pStyle w:val="Contrato-Clausula-Nvel2-1dezena"/>
      </w:pPr>
      <w:bookmarkStart w:id="1173" w:name="_Hlt102806438"/>
      <w:bookmarkStart w:id="1174" w:name="_Ref473083824"/>
      <w:bookmarkStart w:id="1175" w:name="_Ref480715936"/>
      <w:bookmarkStart w:id="1176" w:name="_Ref343784734"/>
      <w:bookmarkEnd w:id="1173"/>
      <w:r>
        <w:t>O</w:t>
      </w:r>
      <w:r w:rsidR="00403BC8">
        <w:t xml:space="preserve"> </w:t>
      </w:r>
      <w:r w:rsidR="00F769F8">
        <w:t>Concessionário</w:t>
      </w:r>
      <w:r>
        <w:t xml:space="preserve"> será integralmente responsável</w:t>
      </w:r>
      <w:r w:rsidR="00403BC8">
        <w:t>, nos termos do parágrafo</w:t>
      </w:r>
      <w:r w:rsidR="00EA766E">
        <w:t xml:space="preserve"> 1</w:t>
      </w:r>
      <w:r w:rsidR="7820584A">
        <w:t>5</w:t>
      </w:r>
      <w:r w:rsidR="00EA766E">
        <w:t>.1</w:t>
      </w:r>
      <w:r w:rsidR="00F66D35">
        <w:t>4</w:t>
      </w:r>
      <w:r w:rsidR="00403BC8">
        <w:t xml:space="preserve">, </w:t>
      </w:r>
      <w:r>
        <w:t xml:space="preserve">pela </w:t>
      </w:r>
      <w:r w:rsidR="00403BC8">
        <w:t>obtenção de todas as licenças, autorizações e permissões necessárias à aquisição ou utilização dos bens referidos no parágrafo</w:t>
      </w:r>
      <w:bookmarkEnd w:id="1174"/>
      <w:bookmarkEnd w:id="1175"/>
      <w:r w:rsidR="00EA766E">
        <w:t xml:space="preserve"> </w:t>
      </w:r>
      <w:r w:rsidR="001837EA">
        <w:t>18</w:t>
      </w:r>
      <w:r w:rsidR="00BA2A95">
        <w:t>.1</w:t>
      </w:r>
      <w:r w:rsidR="00403BC8">
        <w:t>.</w:t>
      </w:r>
      <w:bookmarkEnd w:id="1176"/>
    </w:p>
    <w:p w:rsidR="00EB755C" w:rsidRPr="00345793" w:rsidRDefault="00EB755C" w:rsidP="00EA766E">
      <w:pPr>
        <w:pStyle w:val="Contrato-Normal"/>
      </w:pPr>
    </w:p>
    <w:p w:rsidR="00C2057B" w:rsidRPr="00345793" w:rsidRDefault="00403BC8" w:rsidP="00D035BE">
      <w:pPr>
        <w:pStyle w:val="Contrato-Clausula-Subtitulo"/>
      </w:pPr>
      <w:bookmarkStart w:id="1177" w:name="_Toc135208061"/>
      <w:bookmarkStart w:id="1178" w:name="_Toc425775463"/>
      <w:bookmarkStart w:id="1179" w:name="_Toc421863468"/>
      <w:bookmarkStart w:id="1180" w:name="_Toc434933288"/>
      <w:bookmarkStart w:id="1181" w:name="_Toc434942639"/>
      <w:bookmarkStart w:id="1182" w:name="_Toc435440066"/>
      <w:bookmarkStart w:id="1183" w:name="_Toc36215016"/>
      <w:r w:rsidRPr="00345793">
        <w:t>Desapropriações e Servidões</w:t>
      </w:r>
      <w:bookmarkEnd w:id="1177"/>
      <w:bookmarkEnd w:id="1178"/>
      <w:bookmarkEnd w:id="1179"/>
      <w:bookmarkEnd w:id="1180"/>
      <w:bookmarkEnd w:id="1181"/>
      <w:bookmarkEnd w:id="1182"/>
      <w:bookmarkEnd w:id="1183"/>
    </w:p>
    <w:p w:rsidR="00C2057B" w:rsidRPr="00345793" w:rsidRDefault="009E67D5" w:rsidP="00E65C47">
      <w:pPr>
        <w:pStyle w:val="Contrato-Clausula-Nvel2-1dezena"/>
      </w:pPr>
      <w:bookmarkStart w:id="1184" w:name="_Ref473091628"/>
      <w:bookmarkStart w:id="1185" w:name="_Ref473903964"/>
      <w:r w:rsidRPr="00345793">
        <w:t xml:space="preserve">O </w:t>
      </w:r>
      <w:r w:rsidR="00F769F8" w:rsidRPr="00345793">
        <w:t>Concessionário</w:t>
      </w:r>
      <w:r w:rsidRPr="00345793">
        <w:t xml:space="preserve"> deverá</w:t>
      </w:r>
      <w:r w:rsidR="00403BC8" w:rsidRPr="00345793">
        <w:t xml:space="preserve">, por sua conta e risco, </w:t>
      </w:r>
      <w:r w:rsidRPr="00345793">
        <w:t>observado o disposto no parágrafo</w:t>
      </w:r>
      <w:r w:rsidR="00A52D59" w:rsidRPr="00345793">
        <w:t xml:space="preserve"> </w:t>
      </w:r>
      <w:r w:rsidR="001837EA">
        <w:t>18</w:t>
      </w:r>
      <w:r w:rsidR="00EA766E">
        <w:t>.2</w:t>
      </w:r>
      <w:r w:rsidRPr="00345793">
        <w:t xml:space="preserve">, </w:t>
      </w:r>
      <w:r w:rsidR="00403BC8" w:rsidRPr="00345793">
        <w:t xml:space="preserve">promover as desapropriações e constituir as servidões de bens imóveis necessários ao cumprimento deste </w:t>
      </w:r>
      <w:r w:rsidR="00F769F8" w:rsidRPr="00345793">
        <w:t>Contrato</w:t>
      </w:r>
      <w:r w:rsidR="00403BC8" w:rsidRPr="00345793">
        <w:t>, bem como realizar o pagamento de toda e qualquer indenização, custo ou despesa decorrente</w:t>
      </w:r>
      <w:r w:rsidRPr="00345793">
        <w:t>s</w:t>
      </w:r>
      <w:r w:rsidR="00403BC8" w:rsidRPr="00345793">
        <w:t>.</w:t>
      </w:r>
      <w:bookmarkEnd w:id="1184"/>
      <w:bookmarkEnd w:id="1185"/>
    </w:p>
    <w:p w:rsidR="00C2057B" w:rsidRPr="00345793" w:rsidRDefault="00F67032" w:rsidP="00E65C47">
      <w:pPr>
        <w:pStyle w:val="Contrato-Clausula-Nvel2-1dezena"/>
      </w:pPr>
      <w:bookmarkStart w:id="1186" w:name="_Hlt102563101"/>
      <w:bookmarkStart w:id="1187" w:name="_Hlt102563114"/>
      <w:bookmarkStart w:id="1188" w:name="_Hlt102893980"/>
      <w:bookmarkStart w:id="1189" w:name="_Ref473899250"/>
      <w:bookmarkEnd w:id="1186"/>
      <w:bookmarkEnd w:id="1187"/>
      <w:bookmarkEnd w:id="1188"/>
      <w:r w:rsidRPr="00345793">
        <w:t xml:space="preserve">A </w:t>
      </w:r>
      <w:r w:rsidR="00403BC8" w:rsidRPr="00345793">
        <w:t>ANP instruirá processo com vistas à declaração de utilidade pública, para fins de desapropriação e instituição de servidão administrativa, dos bens imóveis referidos no parágrafo</w:t>
      </w:r>
      <w:r w:rsidR="000E22B5" w:rsidRPr="00345793">
        <w:t xml:space="preserve"> </w:t>
      </w:r>
      <w:r w:rsidR="001837EA">
        <w:t>18</w:t>
      </w:r>
      <w:r w:rsidR="00EA766E">
        <w:t>.3</w:t>
      </w:r>
      <w:r w:rsidRPr="00345793">
        <w:t>,</w:t>
      </w:r>
      <w:r w:rsidR="00D3416A" w:rsidRPr="00345793">
        <w:t xml:space="preserve"> </w:t>
      </w:r>
      <w:r w:rsidRPr="00345793">
        <w:t xml:space="preserve">mediante solicitação fundamentada do </w:t>
      </w:r>
      <w:r w:rsidR="00F769F8" w:rsidRPr="00345793">
        <w:t>Concessionário</w:t>
      </w:r>
      <w:r w:rsidR="00403BC8" w:rsidRPr="00345793">
        <w:t>.</w:t>
      </w:r>
      <w:bookmarkEnd w:id="1189"/>
    </w:p>
    <w:p w:rsidR="00813AD7" w:rsidRDefault="00813AD7" w:rsidP="00EA766E">
      <w:pPr>
        <w:pStyle w:val="Contrato-Normal"/>
      </w:pPr>
      <w:bookmarkStart w:id="1190" w:name="_Toc135208062"/>
      <w:bookmarkStart w:id="1191" w:name="_Toc425775464"/>
    </w:p>
    <w:p w:rsidR="00C2057B" w:rsidRPr="00345793" w:rsidRDefault="00403BC8" w:rsidP="00D035BE">
      <w:pPr>
        <w:pStyle w:val="Contrato-Clausula-Subtitulo"/>
      </w:pPr>
      <w:bookmarkStart w:id="1192" w:name="_Toc421863469"/>
      <w:bookmarkStart w:id="1193" w:name="_Toc434933289"/>
      <w:bookmarkStart w:id="1194" w:name="_Toc434942640"/>
      <w:bookmarkStart w:id="1195" w:name="_Toc435440067"/>
      <w:bookmarkStart w:id="1196" w:name="_Toc36215017"/>
      <w:r w:rsidRPr="00345793">
        <w:t xml:space="preserve">Instalações ou Equipamentos fora da </w:t>
      </w:r>
      <w:r w:rsidR="005C7624" w:rsidRPr="00345793">
        <w:t>Área de Concessão</w:t>
      </w:r>
      <w:bookmarkEnd w:id="1190"/>
      <w:bookmarkEnd w:id="1191"/>
      <w:bookmarkEnd w:id="1192"/>
      <w:bookmarkEnd w:id="1193"/>
      <w:bookmarkEnd w:id="1194"/>
      <w:bookmarkEnd w:id="1195"/>
      <w:bookmarkEnd w:id="1196"/>
    </w:p>
    <w:p w:rsidR="00C2057B" w:rsidRPr="00345793" w:rsidRDefault="008148CD" w:rsidP="00E65C47">
      <w:pPr>
        <w:pStyle w:val="Contrato-Clausula-Nvel2-1dezena"/>
      </w:pPr>
      <w:bookmarkStart w:id="1197" w:name="_Ref473083800"/>
      <w:bookmarkStart w:id="1198" w:name="_Ref2675800"/>
      <w:r w:rsidRPr="00345793">
        <w:t>A</w:t>
      </w:r>
      <w:r w:rsidR="004E6B2C" w:rsidRPr="00345793">
        <w:t xml:space="preserve"> ANP poderá autorizar </w:t>
      </w:r>
      <w:r w:rsidR="00403BC8" w:rsidRPr="00345793">
        <w:t xml:space="preserve">o posicionamento ou a construção de instalações ou equipamentos em local externo à </w:t>
      </w:r>
      <w:r w:rsidR="00587CA7" w:rsidRPr="00345793">
        <w:t>Área de Concessão</w:t>
      </w:r>
      <w:r w:rsidR="00403BC8" w:rsidRPr="00345793">
        <w:t xml:space="preserve">, com vistas a complementar ou otimizar a estrutura logística relacionada com as </w:t>
      </w:r>
      <w:r w:rsidR="00A106F4" w:rsidRPr="00345793">
        <w:t>Operações</w:t>
      </w:r>
      <w:r w:rsidR="00403BC8" w:rsidRPr="00345793">
        <w:t>.</w:t>
      </w:r>
      <w:bookmarkEnd w:id="1197"/>
      <w:bookmarkEnd w:id="1198"/>
    </w:p>
    <w:p w:rsidR="00C2057B" w:rsidRPr="00345793" w:rsidRDefault="008148CD" w:rsidP="00E65C47">
      <w:pPr>
        <w:pStyle w:val="Contrato-Clausula-Nvel3-1dezena"/>
      </w:pPr>
      <w:bookmarkStart w:id="1199" w:name="_Ref473083841"/>
      <w:r w:rsidRPr="00345793">
        <w:lastRenderedPageBreak/>
        <w:t xml:space="preserve">O </w:t>
      </w:r>
      <w:r w:rsidR="00F769F8" w:rsidRPr="00345793">
        <w:t>Concessionário</w:t>
      </w:r>
      <w:r w:rsidRPr="00345793">
        <w:t xml:space="preserve"> deverá apresentar à ANP solicitação fundamentada</w:t>
      </w:r>
      <w:r w:rsidR="007F4734" w:rsidRPr="00345793">
        <w:t xml:space="preserve"> </w:t>
      </w:r>
      <w:r w:rsidR="00D10D3A" w:rsidRPr="00345793">
        <w:t xml:space="preserve">para posicionar instalações ou equipamentos fora dos limites da </w:t>
      </w:r>
      <w:r w:rsidR="00587CA7" w:rsidRPr="00345793">
        <w:t>Área de Concessão</w:t>
      </w:r>
      <w:r w:rsidRPr="00345793">
        <w:t>.</w:t>
      </w:r>
    </w:p>
    <w:p w:rsidR="00C2057B" w:rsidRDefault="008148CD" w:rsidP="00E65C47">
      <w:pPr>
        <w:pStyle w:val="Contrato-Clausula-Nvel4-1dezena"/>
      </w:pPr>
      <w:r w:rsidRPr="00771245">
        <w:t>A fundamentação deve contemplar aspectos técnicos e econômicos, bem como o projeto de posicionamento ou de construção</w:t>
      </w:r>
      <w:r w:rsidR="00BA2A95">
        <w:t>, conforme o caso</w:t>
      </w:r>
      <w:r w:rsidRPr="00771245">
        <w:t>.</w:t>
      </w:r>
      <w:bookmarkEnd w:id="1199"/>
    </w:p>
    <w:p w:rsidR="00A13BBD" w:rsidRPr="00771245" w:rsidRDefault="00A13BBD" w:rsidP="00A13BBD">
      <w:pPr>
        <w:pStyle w:val="Contrato-Clausula-Nvel4-1dezena"/>
      </w:pPr>
      <w:bookmarkStart w:id="1200" w:name="_Hlk35256256"/>
      <w:r>
        <w:t>Caso a</w:t>
      </w:r>
      <w:bookmarkStart w:id="1201" w:name="_Hlk35256308"/>
      <w:r>
        <w:t xml:space="preserve"> instalação ou equipamento necessite se localizar em outra área sob contrato, deverá haver anuência do contratado daquela área para que a autorização seja solicitada, além das demais autorizações de outros órgãos e anuências de entidades possivelmente impactadas pela instalação.</w:t>
      </w:r>
      <w:bookmarkEnd w:id="1201"/>
    </w:p>
    <w:bookmarkEnd w:id="1200"/>
    <w:p w:rsidR="00C2057B" w:rsidRPr="00345793" w:rsidRDefault="00403BC8" w:rsidP="00E65C47">
      <w:pPr>
        <w:pStyle w:val="Contrato-Clausula-Nvel3-1dezena"/>
      </w:pPr>
      <w:r w:rsidRPr="00345793">
        <w:t>Aplicar-se-á também aos equipamentos e instalações</w:t>
      </w:r>
      <w:r w:rsidR="007E5023">
        <w:t xml:space="preserve"> </w:t>
      </w:r>
      <w:r w:rsidR="007E5023" w:rsidRPr="007E5023">
        <w:t>situados em local externo à Área de Concessão</w:t>
      </w:r>
      <w:r w:rsidRPr="00345793">
        <w:t xml:space="preserve"> o disposto na </w:t>
      </w:r>
      <w:r w:rsidR="00771245">
        <w:t>Cláusula Vigésima</w:t>
      </w:r>
      <w:r w:rsidR="000E4457">
        <w:t xml:space="preserve"> Primeira</w:t>
      </w:r>
      <w:r w:rsidR="00771245">
        <w:t>.</w:t>
      </w:r>
    </w:p>
    <w:p w:rsidR="00EB755C" w:rsidRPr="00345793" w:rsidRDefault="00EB755C" w:rsidP="00C2445B">
      <w:pPr>
        <w:pStyle w:val="Contrato-Normal"/>
      </w:pPr>
    </w:p>
    <w:p w:rsidR="00C2057B" w:rsidRPr="00345793" w:rsidRDefault="00403BC8" w:rsidP="00D035BE">
      <w:pPr>
        <w:pStyle w:val="Contrato-Clausula-Subtitulo"/>
      </w:pPr>
      <w:bookmarkStart w:id="1202" w:name="_Toc135208063"/>
      <w:bookmarkStart w:id="1203" w:name="_Toc425775465"/>
      <w:bookmarkStart w:id="1204" w:name="_Toc421863470"/>
      <w:bookmarkStart w:id="1205" w:name="_Toc434933290"/>
      <w:bookmarkStart w:id="1206" w:name="_Toc434942641"/>
      <w:bookmarkStart w:id="1207" w:name="_Toc435440068"/>
      <w:bookmarkStart w:id="1208" w:name="_Toc36215018"/>
      <w:r w:rsidRPr="00345793">
        <w:t>Devolução de Áreas e Reversão de Bens</w:t>
      </w:r>
      <w:bookmarkEnd w:id="1202"/>
      <w:bookmarkEnd w:id="1203"/>
      <w:bookmarkEnd w:id="1204"/>
      <w:bookmarkEnd w:id="1205"/>
      <w:bookmarkEnd w:id="1206"/>
      <w:bookmarkEnd w:id="1207"/>
      <w:bookmarkEnd w:id="1208"/>
    </w:p>
    <w:p w:rsidR="00C2057B" w:rsidRPr="00345793" w:rsidRDefault="007F4734" w:rsidP="00E65C47">
      <w:pPr>
        <w:pStyle w:val="Contrato-Clausula-Nvel2-1dezena"/>
      </w:pPr>
      <w:bookmarkStart w:id="1209" w:name="_Hlt449160002"/>
      <w:bookmarkStart w:id="1210" w:name="_Ref480715898"/>
      <w:bookmarkEnd w:id="1209"/>
      <w:r>
        <w:t>Caso se</w:t>
      </w:r>
      <w:r w:rsidR="001E4262">
        <w:t>jam</w:t>
      </w:r>
      <w:r>
        <w:t xml:space="preserve"> utiliz</w:t>
      </w:r>
      <w:r w:rsidR="001E4262">
        <w:t>ados</w:t>
      </w:r>
      <w:r>
        <w:t xml:space="preserve"> poços ou infraestrutura preexistente</w:t>
      </w:r>
      <w:r w:rsidR="001E4262">
        <w:t>s</w:t>
      </w:r>
      <w:r>
        <w:t>, o Concessionár</w:t>
      </w:r>
      <w:r w:rsidR="241C0C37">
        <w:t>i</w:t>
      </w:r>
      <w:r>
        <w:t>o assumirá, em relação a estes, as responsabilidades previstas no Contrato e na Legislação Aplicável</w:t>
      </w:r>
      <w:r w:rsidR="00403BC8">
        <w:t>.</w:t>
      </w:r>
      <w:bookmarkEnd w:id="1210"/>
    </w:p>
    <w:p w:rsidR="00DE5A93" w:rsidRPr="00345793" w:rsidRDefault="007F4734" w:rsidP="00E65C47">
      <w:pPr>
        <w:pStyle w:val="Contrato-Clausula-Nvel2-1dezena"/>
      </w:pPr>
      <w:bookmarkStart w:id="1211" w:name="_Ref343849155"/>
      <w:r>
        <w:t>Quando se tratar de um Campo, o planejamento d</w:t>
      </w:r>
      <w:r w:rsidR="7088421A">
        <w:t>o</w:t>
      </w:r>
      <w:r>
        <w:t xml:space="preserve"> </w:t>
      </w:r>
      <w:r w:rsidR="38F6937A">
        <w:t>descomissionamento</w:t>
      </w:r>
      <w:r>
        <w:t xml:space="preserve"> e os mecanismos para disponibilizar os fundos necessários serão previstos no Plano de Desenvolvimento respectivo e revistos periodicamente ao longo da Fase de Produção</w:t>
      </w:r>
      <w:r w:rsidR="00A646D5">
        <w:t xml:space="preserve"> por meio dos Programas Anuais de Trabalho e Orçamento</w:t>
      </w:r>
      <w:r w:rsidR="00403BC8">
        <w:t>.</w:t>
      </w:r>
      <w:bookmarkStart w:id="1212" w:name="_Hlt102827291"/>
      <w:bookmarkStart w:id="1213" w:name="_Hlt102898598"/>
      <w:bookmarkStart w:id="1214" w:name="_Hlt102898663"/>
      <w:bookmarkStart w:id="1215" w:name="_Hlt102898669"/>
      <w:bookmarkStart w:id="1216" w:name="_Ref3019796"/>
      <w:bookmarkEnd w:id="1211"/>
      <w:bookmarkEnd w:id="1212"/>
      <w:bookmarkEnd w:id="1213"/>
      <w:bookmarkEnd w:id="1214"/>
      <w:bookmarkEnd w:id="1215"/>
    </w:p>
    <w:p w:rsidR="00246186" w:rsidRPr="00345793" w:rsidRDefault="007F4734" w:rsidP="00C26E93">
      <w:pPr>
        <w:pStyle w:val="Contrato-Clausula-Nvel3-1dezena"/>
      </w:pPr>
      <w:r>
        <w:t xml:space="preserve">O custo das Operações de </w:t>
      </w:r>
      <w:r w:rsidR="77808242">
        <w:t>descomissionamento</w:t>
      </w:r>
      <w:r>
        <w:t xml:space="preserve"> </w:t>
      </w:r>
      <w:r w:rsidR="001E4262">
        <w:t>será estabelecido</w:t>
      </w:r>
      <w:r>
        <w:t xml:space="preserve"> de modo a cobrir as atividades de abandono </w:t>
      </w:r>
      <w:r w:rsidR="001112E2">
        <w:t>permanente</w:t>
      </w:r>
      <w:r>
        <w:t xml:space="preserve"> de poços, desativação e remoção de linhas e instalações e reabilitação de áreas, </w:t>
      </w:r>
      <w:r w:rsidR="00BA2A95">
        <w:t>nos termos da</w:t>
      </w:r>
      <w:r>
        <w:t xml:space="preserve"> </w:t>
      </w:r>
      <w:bookmarkEnd w:id="1216"/>
      <w:r>
        <w:t>Legislação Aplicável</w:t>
      </w:r>
    </w:p>
    <w:p w:rsidR="008F0D12" w:rsidRPr="00345793" w:rsidRDefault="008F0D12" w:rsidP="00C2445B">
      <w:pPr>
        <w:pStyle w:val="Contrato-Normal"/>
      </w:pPr>
      <w:bookmarkStart w:id="1217" w:name="_Toc135208064"/>
    </w:p>
    <w:p w:rsidR="00C2057B" w:rsidRPr="00345793" w:rsidRDefault="00403BC8" w:rsidP="00D035BE">
      <w:pPr>
        <w:pStyle w:val="Contrato-Clausula-Subtitulo"/>
      </w:pPr>
      <w:bookmarkStart w:id="1218" w:name="_Toc425775466"/>
      <w:bookmarkStart w:id="1219" w:name="_Toc421863471"/>
      <w:bookmarkStart w:id="1220" w:name="_Toc434933291"/>
      <w:bookmarkStart w:id="1221" w:name="_Toc434942642"/>
      <w:bookmarkStart w:id="1222" w:name="_Toc435440069"/>
      <w:bookmarkStart w:id="1223" w:name="_Toc36215019"/>
      <w:r>
        <w:t xml:space="preserve">Garantias de </w:t>
      </w:r>
      <w:bookmarkEnd w:id="1217"/>
      <w:bookmarkEnd w:id="1218"/>
      <w:bookmarkEnd w:id="1219"/>
      <w:bookmarkEnd w:id="1220"/>
      <w:bookmarkEnd w:id="1221"/>
      <w:bookmarkEnd w:id="1222"/>
      <w:r w:rsidR="00D6102E">
        <w:t>Descomissionamento</w:t>
      </w:r>
      <w:bookmarkEnd w:id="1223"/>
      <w:r>
        <w:t xml:space="preserve"> </w:t>
      </w:r>
    </w:p>
    <w:p w:rsidR="005A3255" w:rsidRPr="00345793" w:rsidRDefault="00672654" w:rsidP="00C26E93">
      <w:pPr>
        <w:pStyle w:val="Contrato-Clausula-Nvel2-1dezena"/>
      </w:pPr>
      <w:bookmarkStart w:id="1224" w:name="_Hlt102827246"/>
      <w:bookmarkStart w:id="1225" w:name="_Hlt102898717"/>
      <w:bookmarkStart w:id="1226" w:name="_Ref3095476"/>
      <w:bookmarkEnd w:id="1224"/>
      <w:bookmarkEnd w:id="1225"/>
      <w:r w:rsidRPr="00672654">
        <w:t xml:space="preserve">O Concessionário apresentará garantia de </w:t>
      </w:r>
      <w:bookmarkStart w:id="1227" w:name="_Hlk35256416"/>
      <w:r w:rsidR="00A13BBD">
        <w:t>descomissionamento</w:t>
      </w:r>
      <w:bookmarkEnd w:id="1227"/>
      <w:r w:rsidR="001E4262">
        <w:t>, a partir da Data de Início da Produção</w:t>
      </w:r>
      <w:r w:rsidR="00E20ECB" w:rsidRPr="00345793">
        <w:t xml:space="preserve">, </w:t>
      </w:r>
      <w:r w:rsidR="005A3255" w:rsidRPr="00345793">
        <w:t>podendo, para tanto, utilizar-se de:</w:t>
      </w:r>
    </w:p>
    <w:p w:rsidR="005A3255" w:rsidRPr="00345793" w:rsidRDefault="00FE2AF1" w:rsidP="00C26E93">
      <w:pPr>
        <w:pStyle w:val="Contrato-Alnea"/>
        <w:numPr>
          <w:ilvl w:val="0"/>
          <w:numId w:val="47"/>
        </w:numPr>
        <w:ind w:left="851" w:hanging="284"/>
      </w:pPr>
      <w:r>
        <w:t>s</w:t>
      </w:r>
      <w:r w:rsidR="00403BC8" w:rsidRPr="00345793">
        <w:t>eguro</w:t>
      </w:r>
      <w:r>
        <w:t xml:space="preserve"> </w:t>
      </w:r>
      <w:r w:rsidR="00792F07" w:rsidRPr="00345793">
        <w:t>garantia</w:t>
      </w:r>
      <w:r w:rsidR="005A3255" w:rsidRPr="00345793">
        <w:t>;</w:t>
      </w:r>
    </w:p>
    <w:p w:rsidR="005A3255" w:rsidRPr="00345793" w:rsidRDefault="00403BC8" w:rsidP="00C26E93">
      <w:pPr>
        <w:pStyle w:val="Contrato-Alnea"/>
        <w:numPr>
          <w:ilvl w:val="0"/>
          <w:numId w:val="47"/>
        </w:numPr>
        <w:ind w:left="851" w:hanging="284"/>
      </w:pPr>
      <w:r w:rsidRPr="00345793">
        <w:t>carta de crédito</w:t>
      </w:r>
      <w:r w:rsidR="005A3255" w:rsidRPr="00345793">
        <w:t>;</w:t>
      </w:r>
    </w:p>
    <w:p w:rsidR="005A3255" w:rsidRPr="00345793" w:rsidRDefault="00403BC8" w:rsidP="00C26E93">
      <w:pPr>
        <w:pStyle w:val="Contrato-Alnea"/>
        <w:numPr>
          <w:ilvl w:val="0"/>
          <w:numId w:val="47"/>
        </w:numPr>
        <w:ind w:left="851" w:hanging="284"/>
      </w:pPr>
      <w:r w:rsidRPr="00345793">
        <w:t>fundo de provisionamento</w:t>
      </w:r>
      <w:r w:rsidR="00672654">
        <w:t xml:space="preserve"> financeiro</w:t>
      </w:r>
      <w:r w:rsidR="005A3255" w:rsidRPr="00345793">
        <w:t>;</w:t>
      </w:r>
      <w:r w:rsidRPr="00345793">
        <w:t xml:space="preserve"> ou</w:t>
      </w:r>
    </w:p>
    <w:p w:rsidR="0029119F" w:rsidRPr="00345793" w:rsidRDefault="00403BC8" w:rsidP="00C26E93">
      <w:pPr>
        <w:pStyle w:val="Contrato-Alnea"/>
        <w:numPr>
          <w:ilvl w:val="0"/>
          <w:numId w:val="47"/>
        </w:numPr>
        <w:ind w:left="851" w:hanging="284"/>
      </w:pPr>
      <w:r w:rsidRPr="00345793">
        <w:t>outras formas de garantia</w:t>
      </w:r>
      <w:r w:rsidR="00333136">
        <w:t>s</w:t>
      </w:r>
      <w:r w:rsidR="00BA2A95">
        <w:t>,</w:t>
      </w:r>
      <w:r w:rsidRPr="00345793">
        <w:t xml:space="preserve"> </w:t>
      </w:r>
      <w:r w:rsidR="0029119F" w:rsidRPr="00345793">
        <w:t xml:space="preserve">a critério da </w:t>
      </w:r>
      <w:r w:rsidR="007F4734" w:rsidRPr="00345793">
        <w:t>ANP</w:t>
      </w:r>
      <w:r w:rsidRPr="00345793">
        <w:t>.</w:t>
      </w:r>
      <w:bookmarkEnd w:id="1226"/>
    </w:p>
    <w:p w:rsidR="0029119F" w:rsidRPr="00345793" w:rsidRDefault="00403BC8" w:rsidP="00D93B0B">
      <w:pPr>
        <w:pStyle w:val="Contrato-Clausula-Nvel3-1dezena"/>
      </w:pPr>
      <w:r w:rsidRPr="00345793">
        <w:t xml:space="preserve">O valor da garantia de </w:t>
      </w:r>
      <w:r w:rsidR="00A13BBD">
        <w:t>descomissionamento</w:t>
      </w:r>
      <w:r w:rsidRPr="00345793">
        <w:t xml:space="preserve"> de</w:t>
      </w:r>
      <w:r w:rsidR="001E4262">
        <w:t xml:space="preserve"> uma Área de Desenvolvimento ou</w:t>
      </w:r>
      <w:r w:rsidRPr="00345793">
        <w:t xml:space="preserve"> </w:t>
      </w:r>
      <w:r w:rsidR="00F769F8" w:rsidRPr="00345793">
        <w:t>Campo</w:t>
      </w:r>
      <w:r w:rsidRPr="00345793">
        <w:t xml:space="preserve"> será revisado a pedido do </w:t>
      </w:r>
      <w:r w:rsidR="00F769F8" w:rsidRPr="00345793">
        <w:t>Concessionário</w:t>
      </w:r>
      <w:r w:rsidRPr="00345793">
        <w:t xml:space="preserve"> ou mediante solicitação da ANP, </w:t>
      </w:r>
      <w:r w:rsidR="006E7E9F">
        <w:t>sempre que ocorrerem</w:t>
      </w:r>
      <w:r w:rsidRPr="00345793">
        <w:t xml:space="preserve"> eventos que alter</w:t>
      </w:r>
      <w:r w:rsidR="005A3255" w:rsidRPr="00345793">
        <w:t>em</w:t>
      </w:r>
      <w:r w:rsidRPr="00345793">
        <w:t xml:space="preserve"> o custo das </w:t>
      </w:r>
      <w:r w:rsidR="00A106F4" w:rsidRPr="00345793">
        <w:t>Operações</w:t>
      </w:r>
      <w:r w:rsidRPr="00345793">
        <w:t xml:space="preserve"> de </w:t>
      </w:r>
      <w:r w:rsidR="00A13BBD">
        <w:t>descomissionamento</w:t>
      </w:r>
      <w:r w:rsidR="00D3416A" w:rsidRPr="00345793">
        <w:t>.</w:t>
      </w:r>
    </w:p>
    <w:p w:rsidR="001E4262" w:rsidRDefault="001E4262" w:rsidP="004F0CD1">
      <w:pPr>
        <w:pStyle w:val="Contrato-Clausula-Nvel3-1dezena"/>
      </w:pPr>
      <w:r>
        <w:t xml:space="preserve">A garantia </w:t>
      </w:r>
      <w:r w:rsidR="00BF619B">
        <w:t xml:space="preserve">deve ser </w:t>
      </w:r>
      <w:r>
        <w:t xml:space="preserve">apresentada pelo </w:t>
      </w:r>
      <w:r w:rsidR="00BA2A95">
        <w:t xml:space="preserve">Concessionário </w:t>
      </w:r>
      <w:r w:rsidR="00BF619B">
        <w:t xml:space="preserve">no montante suficiente para cobrir </w:t>
      </w:r>
      <w:r>
        <w:t>o custo</w:t>
      </w:r>
      <w:r w:rsidR="004F0CD1">
        <w:t xml:space="preserve"> previsto</w:t>
      </w:r>
      <w:r>
        <w:t xml:space="preserve"> para </w:t>
      </w:r>
      <w:r w:rsidR="00BF619B">
        <w:t>o descomissionamento</w:t>
      </w:r>
      <w:r>
        <w:t xml:space="preserve"> da infraestrutura já implantada</w:t>
      </w:r>
      <w:r w:rsidR="00BF619B">
        <w:t xml:space="preserve"> ou cobrir o valor calculado conforme Legislaç</w:t>
      </w:r>
      <w:r w:rsidR="57C84615">
        <w:t>ão</w:t>
      </w:r>
      <w:r w:rsidR="34E3151C">
        <w:t xml:space="preserve"> </w:t>
      </w:r>
      <w:r w:rsidR="3768F08F">
        <w:t>A</w:t>
      </w:r>
      <w:r w:rsidR="78B21CEE">
        <w:t>plicável.</w:t>
      </w:r>
    </w:p>
    <w:p w:rsidR="0029119F" w:rsidRPr="00BC0C2D" w:rsidRDefault="0029119F" w:rsidP="00D93B0B">
      <w:pPr>
        <w:pStyle w:val="Contrato-Clausula-Nvel3-1dezena"/>
      </w:pPr>
      <w:r w:rsidRPr="00345793">
        <w:lastRenderedPageBreak/>
        <w:t xml:space="preserve">No caso de garantia apresentada por meio </w:t>
      </w:r>
      <w:r w:rsidRPr="00BC0C2D">
        <w:t>de fundo de pro</w:t>
      </w:r>
      <w:r w:rsidR="008F0D12" w:rsidRPr="00BC0C2D">
        <w:t>v</w:t>
      </w:r>
      <w:r w:rsidRPr="00BC0C2D">
        <w:t>isionamento</w:t>
      </w:r>
      <w:r w:rsidR="005A3255" w:rsidRPr="00BC0C2D">
        <w:t>:</w:t>
      </w:r>
      <w:bookmarkStart w:id="1228" w:name="_Ref3019571"/>
    </w:p>
    <w:p w:rsidR="005A3255" w:rsidRPr="00345793" w:rsidRDefault="008B3E32" w:rsidP="00D93B0B">
      <w:pPr>
        <w:pStyle w:val="Contrato-Alnea"/>
        <w:numPr>
          <w:ilvl w:val="0"/>
          <w:numId w:val="48"/>
        </w:numPr>
        <w:ind w:left="1560" w:hanging="284"/>
      </w:pPr>
      <w:r w:rsidRPr="00BC0C2D">
        <w:t>o</w:t>
      </w:r>
      <w:r w:rsidR="005A3255" w:rsidRPr="00BC0C2D">
        <w:t xml:space="preserve"> </w:t>
      </w:r>
      <w:r w:rsidR="00B15DFB" w:rsidRPr="00BC0C2D">
        <w:t xml:space="preserve">Concessionário </w:t>
      </w:r>
      <w:r w:rsidR="005A3255" w:rsidRPr="00BC0C2D">
        <w:t xml:space="preserve">deve apresentar à ANP, </w:t>
      </w:r>
      <w:r w:rsidR="00DB4072">
        <w:t>a</w:t>
      </w:r>
      <w:r w:rsidR="005A3255" w:rsidRPr="00345793">
        <w:t xml:space="preserve"> cada ano, documentação comprobatória dos aportes realizados, bem como informar o saldo atualizado do fundo</w:t>
      </w:r>
      <w:bookmarkStart w:id="1229" w:name="_Hlk35257239"/>
      <w:r w:rsidR="00DB4072">
        <w:t>,</w:t>
      </w:r>
      <w:r w:rsidR="00497E85">
        <w:t xml:space="preserve"> </w:t>
      </w:r>
      <w:r w:rsidR="00DB4072" w:rsidRPr="00414A18">
        <w:t>conforme Legislação Aplicável</w:t>
      </w:r>
      <w:bookmarkEnd w:id="1229"/>
      <w:r w:rsidR="005A3255" w:rsidRPr="00345793">
        <w:t>;</w:t>
      </w:r>
    </w:p>
    <w:p w:rsidR="00217AF6" w:rsidRDefault="005A3255" w:rsidP="00D93B0B">
      <w:pPr>
        <w:pStyle w:val="Contrato-Alnea"/>
        <w:numPr>
          <w:ilvl w:val="0"/>
          <w:numId w:val="48"/>
        </w:numPr>
        <w:ind w:left="1560" w:hanging="284"/>
      </w:pPr>
      <w:r w:rsidRPr="00345793">
        <w:t>a ANP poderá auditar o procedimento adotado pelo Concessionário na gestão do fundo</w:t>
      </w:r>
      <w:r w:rsidR="001E4262">
        <w:t xml:space="preserve"> de provisionamento</w:t>
      </w:r>
      <w:r w:rsidR="00217AF6">
        <w:t>;</w:t>
      </w:r>
    </w:p>
    <w:p w:rsidR="005A3255" w:rsidRPr="00345793" w:rsidRDefault="00217AF6" w:rsidP="00D93B0B">
      <w:pPr>
        <w:pStyle w:val="Contrato-Alnea"/>
        <w:numPr>
          <w:ilvl w:val="0"/>
          <w:numId w:val="48"/>
        </w:numPr>
        <w:ind w:left="1560" w:hanging="284"/>
      </w:pPr>
      <w:r w:rsidRPr="00345793">
        <w:t xml:space="preserve">o saldo apurado após a realização de todas as Operações necessárias </w:t>
      </w:r>
      <w:bookmarkStart w:id="1230" w:name="_Hlk35257272"/>
      <w:r w:rsidR="00DB4072">
        <w:t>ao descomissionamento</w:t>
      </w:r>
      <w:bookmarkEnd w:id="1230"/>
      <w:r w:rsidR="00DB4072">
        <w:t xml:space="preserve"> </w:t>
      </w:r>
      <w:r w:rsidRPr="00345793">
        <w:t>do Campo reverterá exclusivamente ao Concessionário</w:t>
      </w:r>
      <w:r w:rsidR="005A3255" w:rsidRPr="00345793">
        <w:t>.</w:t>
      </w:r>
    </w:p>
    <w:bookmarkEnd w:id="1228"/>
    <w:p w:rsidR="00C2057B" w:rsidRPr="00345793" w:rsidRDefault="00403BC8" w:rsidP="00B244B6">
      <w:pPr>
        <w:pStyle w:val="Contrato-Clausula-Nvel3-1dezena"/>
      </w:pPr>
      <w:r>
        <w:t xml:space="preserve">A apresentação de </w:t>
      </w:r>
      <w:r w:rsidR="091FC972">
        <w:t xml:space="preserve">garantia de </w:t>
      </w:r>
      <w:r w:rsidR="00DB4072">
        <w:t xml:space="preserve">descomissionamento </w:t>
      </w:r>
      <w:r>
        <w:t xml:space="preserve">não desobriga o </w:t>
      </w:r>
      <w:r w:rsidR="00F769F8">
        <w:t>Concessionário</w:t>
      </w:r>
      <w:r>
        <w:t xml:space="preserve"> de realizar, por sua conta e risco, todas as </w:t>
      </w:r>
      <w:r w:rsidR="00A106F4">
        <w:t>Operações</w:t>
      </w:r>
      <w:r>
        <w:t xml:space="preserve"> necessárias </w:t>
      </w:r>
      <w:r w:rsidR="00DB4072">
        <w:t>ao descomissionamento</w:t>
      </w:r>
      <w:r w:rsidR="07AFA1FE">
        <w:t xml:space="preserve"> do Campo</w:t>
      </w:r>
      <w:r w:rsidR="00DB4072">
        <w:t>.</w:t>
      </w:r>
    </w:p>
    <w:p w:rsidR="00FF627B" w:rsidRDefault="005008F4">
      <w:pPr>
        <w:pStyle w:val="Contrato-Clausula-Nvel3-1dezena"/>
        <w:rPr>
          <w:rFonts w:eastAsia="Arial" w:cs="Arial"/>
          <w:szCs w:val="22"/>
        </w:rPr>
      </w:pPr>
      <w:r w:rsidRPr="006759F8">
        <w:rPr>
          <w:szCs w:val="22"/>
        </w:rPr>
        <w:t>As garantias financeiras de descomissionamento poderão ser cumuladas a fim de totalizar o montante a ser garantido</w:t>
      </w:r>
      <w:r w:rsidR="16A3A63C" w:rsidRPr="58726565">
        <w:rPr>
          <w:szCs w:val="22"/>
        </w:rPr>
        <w:t>.</w:t>
      </w:r>
    </w:p>
    <w:p w:rsidR="00C2057B" w:rsidRPr="00345793" w:rsidRDefault="00403BC8" w:rsidP="00D035BE">
      <w:pPr>
        <w:pStyle w:val="Contrato-Clausula-Subtitulo"/>
      </w:pPr>
      <w:bookmarkStart w:id="1231" w:name="_Toc135208065"/>
      <w:bookmarkStart w:id="1232" w:name="_Toc425775467"/>
      <w:bookmarkStart w:id="1233" w:name="_Toc421863472"/>
      <w:bookmarkStart w:id="1234" w:name="_Toc434933292"/>
      <w:bookmarkStart w:id="1235" w:name="_Toc434942643"/>
      <w:bookmarkStart w:id="1236" w:name="_Toc435440070"/>
      <w:bookmarkStart w:id="1237" w:name="_Toc36215020"/>
      <w:r>
        <w:t>Bens a serem Revertidos</w:t>
      </w:r>
      <w:bookmarkEnd w:id="1231"/>
      <w:bookmarkEnd w:id="1232"/>
      <w:bookmarkEnd w:id="1233"/>
      <w:bookmarkEnd w:id="1234"/>
      <w:bookmarkEnd w:id="1235"/>
      <w:bookmarkEnd w:id="1236"/>
      <w:bookmarkEnd w:id="1237"/>
    </w:p>
    <w:p w:rsidR="00C2057B" w:rsidRPr="00345793" w:rsidRDefault="00693C92" w:rsidP="00B244B6">
      <w:pPr>
        <w:pStyle w:val="Contrato-Clausula-Nvel2-1dezena"/>
      </w:pPr>
      <w:bookmarkStart w:id="1238" w:name="_Hlt449160130"/>
      <w:bookmarkStart w:id="1239" w:name="_Ref449160112"/>
      <w:bookmarkEnd w:id="1238"/>
      <w:r w:rsidRPr="00345793">
        <w:t>Nos termos dos arts. 28 e 43</w:t>
      </w:r>
      <w:r w:rsidR="00F66D35">
        <w:t>,</w:t>
      </w:r>
      <w:r w:rsidRPr="00345793">
        <w:t xml:space="preserve"> VI</w:t>
      </w:r>
      <w:r w:rsidR="00F66D35">
        <w:t>,</w:t>
      </w:r>
      <w:r w:rsidRPr="00345793">
        <w:t xml:space="preserve"> da Lei nº 9.478/1997 e da </w:t>
      </w:r>
      <w:r w:rsidR="00A106F4" w:rsidRPr="00345793">
        <w:t>Legislação Aplicável</w:t>
      </w:r>
      <w:r w:rsidRPr="00345793">
        <w:t xml:space="preserve">, </w:t>
      </w:r>
      <w:r w:rsidR="007F4734" w:rsidRPr="00345793">
        <w:t xml:space="preserve">todos e </w:t>
      </w:r>
      <w:r w:rsidRPr="00345793">
        <w:t>q</w:t>
      </w:r>
      <w:r w:rsidR="00403BC8" w:rsidRPr="00345793">
        <w:t xml:space="preserve">uaisquer bens móveis e imóveis, principais e acessórios, integrantes da </w:t>
      </w:r>
      <w:r w:rsidR="00587CA7" w:rsidRPr="00345793">
        <w:t>Área de Concessão</w:t>
      </w:r>
      <w:r w:rsidR="00403BC8" w:rsidRPr="00345793">
        <w:t xml:space="preserve">, e que, a critério exclusivo da ANP, sejam </w:t>
      </w:r>
      <w:r w:rsidR="00105D0F">
        <w:t>necessários</w:t>
      </w:r>
      <w:r w:rsidR="00105D0F" w:rsidRPr="00345793">
        <w:t xml:space="preserve"> </w:t>
      </w:r>
      <w:r w:rsidR="00403BC8" w:rsidRPr="00345793">
        <w:t xml:space="preserve">para permitir a continuidade das </w:t>
      </w:r>
      <w:r w:rsidR="00A106F4" w:rsidRPr="00345793">
        <w:t>Operações</w:t>
      </w:r>
      <w:r w:rsidR="004E5DF2" w:rsidRPr="00345793">
        <w:t xml:space="preserve"> ou cuja utilização seja considerada de interesse público</w:t>
      </w:r>
      <w:r w:rsidR="00403BC8" w:rsidRPr="00345793">
        <w:t xml:space="preserve"> reverterão à posse e propriedade da União Federal e à administração da ANP </w:t>
      </w:r>
      <w:r w:rsidR="00C12D3B" w:rsidRPr="00345793">
        <w:t xml:space="preserve">no caso de </w:t>
      </w:r>
      <w:r w:rsidR="00403BC8" w:rsidRPr="00345793">
        <w:t xml:space="preserve">extinção </w:t>
      </w:r>
      <w:r w:rsidR="00C12D3B" w:rsidRPr="00345793">
        <w:t xml:space="preserve">deste </w:t>
      </w:r>
      <w:r w:rsidR="00F769F8" w:rsidRPr="00345793">
        <w:t>Contrato</w:t>
      </w:r>
      <w:r w:rsidR="004E5DF2" w:rsidRPr="00345793">
        <w:t xml:space="preserve"> ou de devolução de parcelas da </w:t>
      </w:r>
      <w:r w:rsidR="00587CA7" w:rsidRPr="00345793">
        <w:t>Área de Concessão</w:t>
      </w:r>
      <w:r w:rsidR="00403BC8" w:rsidRPr="00345793">
        <w:t>.</w:t>
      </w:r>
    </w:p>
    <w:p w:rsidR="00C2057B" w:rsidRPr="00345793" w:rsidRDefault="00DC2C20" w:rsidP="00B244B6">
      <w:pPr>
        <w:pStyle w:val="Contrato-Clausula-Nvel3-1dezena"/>
      </w:pPr>
      <w:r w:rsidRPr="00345793">
        <w:t>Caso haja</w:t>
      </w:r>
      <w:r w:rsidR="00403BC8" w:rsidRPr="00345793">
        <w:t xml:space="preserve"> compartilhamento de bens para as </w:t>
      </w:r>
      <w:r w:rsidR="00A106F4" w:rsidRPr="00345793">
        <w:t>Operações</w:t>
      </w:r>
      <w:r w:rsidR="00403BC8" w:rsidRPr="00345793">
        <w:t xml:space="preserve"> de dois ou mais </w:t>
      </w:r>
      <w:r w:rsidR="00461AC9" w:rsidRPr="00345793">
        <w:t>Campos</w:t>
      </w:r>
      <w:r w:rsidR="00403BC8" w:rsidRPr="00345793">
        <w:t xml:space="preserve">, tais bens </w:t>
      </w:r>
      <w:r w:rsidR="00B15DFB" w:rsidRPr="00345793">
        <w:t xml:space="preserve">poderão ser retidos </w:t>
      </w:r>
      <w:r w:rsidR="00403BC8" w:rsidRPr="00345793">
        <w:t xml:space="preserve">até o encerramento de todas as </w:t>
      </w:r>
      <w:r w:rsidR="00A106F4" w:rsidRPr="00345793">
        <w:t>Operações</w:t>
      </w:r>
      <w:r w:rsidR="00B244B6">
        <w:t>.</w:t>
      </w:r>
    </w:p>
    <w:p w:rsidR="005A3255" w:rsidRPr="00345793" w:rsidRDefault="005A3255" w:rsidP="001E03F8">
      <w:pPr>
        <w:pStyle w:val="Contrato-Normal"/>
      </w:pPr>
      <w:bookmarkStart w:id="1240" w:name="_Toc135208066"/>
      <w:bookmarkEnd w:id="1239"/>
    </w:p>
    <w:p w:rsidR="00C2057B" w:rsidRPr="00345793" w:rsidRDefault="00403BC8" w:rsidP="00D035BE">
      <w:pPr>
        <w:pStyle w:val="Contrato-Clausula-Subtitulo"/>
      </w:pPr>
      <w:bookmarkStart w:id="1241" w:name="_Toc425775468"/>
      <w:bookmarkStart w:id="1242" w:name="_Toc421863473"/>
      <w:bookmarkStart w:id="1243" w:name="_Toc434933293"/>
      <w:bookmarkStart w:id="1244" w:name="_Toc434942644"/>
      <w:bookmarkStart w:id="1245" w:name="_Toc435440071"/>
      <w:bookmarkStart w:id="1246" w:name="_Toc36215021"/>
      <w:r w:rsidRPr="00345793">
        <w:t>Remoção</w:t>
      </w:r>
      <w:bookmarkStart w:id="1247" w:name="_Hlt449162270"/>
      <w:bookmarkEnd w:id="1247"/>
      <w:r w:rsidRPr="00345793">
        <w:t xml:space="preserve"> de Bens não </w:t>
      </w:r>
      <w:r w:rsidR="00B244B6">
        <w:t>R</w:t>
      </w:r>
      <w:r w:rsidRPr="00345793">
        <w:t>evertidos</w:t>
      </w:r>
      <w:bookmarkEnd w:id="1240"/>
      <w:bookmarkEnd w:id="1241"/>
      <w:bookmarkEnd w:id="1242"/>
      <w:bookmarkEnd w:id="1243"/>
      <w:bookmarkEnd w:id="1244"/>
      <w:bookmarkEnd w:id="1245"/>
      <w:bookmarkEnd w:id="1246"/>
    </w:p>
    <w:p w:rsidR="00C2057B" w:rsidRPr="00345793" w:rsidRDefault="00403BC8" w:rsidP="00963642">
      <w:pPr>
        <w:pStyle w:val="Contrato-Clausula-Nivel2-2dezenas"/>
      </w:pPr>
      <w:bookmarkStart w:id="1248" w:name="_Hlt102303859"/>
      <w:bookmarkStart w:id="1249" w:name="_Hlt102455969"/>
      <w:bookmarkStart w:id="1250" w:name="_Hlt102818608"/>
      <w:bookmarkStart w:id="1251" w:name="_Hlt102820043"/>
      <w:bookmarkStart w:id="1252" w:name="_Hlt102820130"/>
      <w:bookmarkStart w:id="1253" w:name="_Hlt102894500"/>
      <w:bookmarkStart w:id="1254" w:name="_Hlt102894686"/>
      <w:bookmarkStart w:id="1255" w:name="_Ref295239905"/>
      <w:bookmarkStart w:id="1256" w:name="_Ref480715959"/>
      <w:bookmarkEnd w:id="1248"/>
      <w:bookmarkEnd w:id="1249"/>
      <w:bookmarkEnd w:id="1250"/>
      <w:bookmarkEnd w:id="1251"/>
      <w:bookmarkEnd w:id="1252"/>
      <w:bookmarkEnd w:id="1253"/>
      <w:bookmarkEnd w:id="1254"/>
      <w:r w:rsidRPr="00345793">
        <w:t xml:space="preserve">Os bens </w:t>
      </w:r>
      <w:r w:rsidR="006E7E9F">
        <w:t xml:space="preserve">que </w:t>
      </w:r>
      <w:r w:rsidRPr="00345793">
        <w:t xml:space="preserve">não </w:t>
      </w:r>
      <w:r w:rsidR="006E7E9F">
        <w:t xml:space="preserve">serão </w:t>
      </w:r>
      <w:r w:rsidRPr="00345793">
        <w:t xml:space="preserve">revertidos, inclusive os inservíveis, </w:t>
      </w:r>
      <w:r w:rsidR="00D860C8" w:rsidRPr="00345793">
        <w:t xml:space="preserve">deverão ser </w:t>
      </w:r>
      <w:r w:rsidRPr="00345793">
        <w:t>removidos e</w:t>
      </w:r>
      <w:r w:rsidR="00BA476B" w:rsidRPr="00345793">
        <w:t>/ou</w:t>
      </w:r>
      <w:r w:rsidRPr="00345793">
        <w:t xml:space="preserve"> descartados pelo </w:t>
      </w:r>
      <w:r w:rsidR="00F769F8" w:rsidRPr="00345793">
        <w:t>Concessionário</w:t>
      </w:r>
      <w:r w:rsidRPr="00345793">
        <w:t xml:space="preserve">, por sua conta e risco, de acordo com as disposições deste </w:t>
      </w:r>
      <w:r w:rsidR="00F769F8" w:rsidRPr="00345793">
        <w:t>Contrato</w:t>
      </w:r>
      <w:r w:rsidRPr="00345793">
        <w:t xml:space="preserve"> e </w:t>
      </w:r>
      <w:r w:rsidR="00A71715">
        <w:t xml:space="preserve">nos termos </w:t>
      </w:r>
      <w:r w:rsidRPr="00345793">
        <w:t xml:space="preserve">da </w:t>
      </w:r>
      <w:r w:rsidR="00A106F4" w:rsidRPr="00345793">
        <w:t>Legislação Aplicável</w:t>
      </w:r>
      <w:r w:rsidRPr="00345793">
        <w:t>.</w:t>
      </w:r>
      <w:bookmarkEnd w:id="1255"/>
    </w:p>
    <w:p w:rsidR="008F0D12" w:rsidRDefault="008F0D12" w:rsidP="001E03F8">
      <w:pPr>
        <w:pStyle w:val="Contrato-Normal"/>
      </w:pPr>
    </w:p>
    <w:p w:rsidR="00C2057B" w:rsidRPr="00AC7DC0" w:rsidRDefault="00AC7DC0" w:rsidP="00BA5615">
      <w:pPr>
        <w:pStyle w:val="Contrato-Clausula-Nvel1"/>
      </w:pPr>
      <w:bookmarkStart w:id="1257" w:name="_Toc425519087"/>
      <w:bookmarkStart w:id="1258" w:name="_Toc425519292"/>
      <w:bookmarkStart w:id="1259" w:name="_Toc425519497"/>
      <w:bookmarkStart w:id="1260" w:name="_Toc425519701"/>
      <w:bookmarkStart w:id="1261" w:name="_Toc473903605"/>
      <w:bookmarkStart w:id="1262" w:name="_Toc480774617"/>
      <w:bookmarkStart w:id="1263" w:name="_Toc509834879"/>
      <w:bookmarkStart w:id="1264" w:name="_Toc513615312"/>
      <w:bookmarkStart w:id="1265" w:name="_Toc435440072"/>
      <w:bookmarkStart w:id="1266" w:name="_Toc36215022"/>
      <w:bookmarkStart w:id="1267" w:name="_Toc135208067"/>
      <w:bookmarkStart w:id="1268" w:name="_Toc425775469"/>
      <w:bookmarkStart w:id="1269" w:name="_Toc421863474"/>
      <w:bookmarkStart w:id="1270" w:name="_Toc434942645"/>
      <w:bookmarkEnd w:id="1256"/>
      <w:bookmarkEnd w:id="1257"/>
      <w:bookmarkEnd w:id="1258"/>
      <w:bookmarkEnd w:id="1259"/>
      <w:bookmarkEnd w:id="1260"/>
      <w:r w:rsidRPr="00AC7DC0">
        <w:t xml:space="preserve">Cláusula </w:t>
      </w:r>
      <w:bookmarkStart w:id="1271" w:name="_Toc473903606"/>
      <w:bookmarkStart w:id="1272" w:name="_Toc476656879"/>
      <w:bookmarkStart w:id="1273" w:name="_Toc476742768"/>
      <w:bookmarkEnd w:id="1261"/>
      <w:bookmarkEnd w:id="1262"/>
      <w:bookmarkEnd w:id="1263"/>
      <w:bookmarkEnd w:id="1264"/>
      <w:r w:rsidR="00F27D71">
        <w:t xml:space="preserve">Décima </w:t>
      </w:r>
      <w:r w:rsidR="00FA4870">
        <w:t>Nona</w:t>
      </w:r>
      <w:r w:rsidR="001173C5" w:rsidRPr="00AC7DC0">
        <w:t xml:space="preserve"> </w:t>
      </w:r>
      <w:r w:rsidR="006632EB" w:rsidRPr="00AC7DC0">
        <w:t xml:space="preserve">- </w:t>
      </w:r>
      <w:r w:rsidRPr="00AC7DC0">
        <w:t>pessoal, serviços e</w:t>
      </w:r>
      <w:r w:rsidR="002019FE" w:rsidRPr="00AC7DC0">
        <w:t xml:space="preserve"> </w:t>
      </w:r>
      <w:r w:rsidRPr="00AC7DC0">
        <w:t>subcontratos</w:t>
      </w:r>
      <w:bookmarkEnd w:id="1265"/>
      <w:bookmarkEnd w:id="1266"/>
      <w:r w:rsidR="00403BC8" w:rsidRPr="00AC7DC0">
        <w:t xml:space="preserve"> </w:t>
      </w:r>
      <w:bookmarkEnd w:id="1267"/>
      <w:bookmarkEnd w:id="1268"/>
      <w:bookmarkEnd w:id="1269"/>
      <w:bookmarkEnd w:id="1270"/>
      <w:bookmarkEnd w:id="1271"/>
      <w:bookmarkEnd w:id="1272"/>
      <w:bookmarkEnd w:id="1273"/>
    </w:p>
    <w:p w:rsidR="00C2057B" w:rsidRPr="00345793" w:rsidRDefault="00403BC8" w:rsidP="00D035BE">
      <w:pPr>
        <w:pStyle w:val="Contrato-Clausula-Subtitulo"/>
      </w:pPr>
      <w:bookmarkStart w:id="1274" w:name="_Toc135208068"/>
      <w:bookmarkStart w:id="1275" w:name="_Toc425775470"/>
      <w:bookmarkStart w:id="1276" w:name="_Toc421863475"/>
      <w:bookmarkStart w:id="1277" w:name="_Toc434933294"/>
      <w:bookmarkStart w:id="1278" w:name="_Toc434942646"/>
      <w:bookmarkStart w:id="1279" w:name="_Toc435440073"/>
      <w:bookmarkStart w:id="1280" w:name="_Toc36215023"/>
      <w:r w:rsidRPr="00345793">
        <w:t>Pessoal</w:t>
      </w:r>
      <w:bookmarkEnd w:id="1274"/>
      <w:bookmarkEnd w:id="1275"/>
      <w:bookmarkEnd w:id="1276"/>
      <w:bookmarkEnd w:id="1277"/>
      <w:bookmarkEnd w:id="1278"/>
      <w:bookmarkEnd w:id="1279"/>
      <w:bookmarkEnd w:id="1280"/>
    </w:p>
    <w:p w:rsidR="0029119F" w:rsidRPr="00345793" w:rsidRDefault="00403BC8" w:rsidP="00963642">
      <w:pPr>
        <w:pStyle w:val="Contrato-Clausula-Nvel2-1dezena"/>
      </w:pPr>
      <w:bookmarkStart w:id="1281" w:name="_Ref101930468"/>
      <w:r w:rsidRPr="00345793">
        <w:t xml:space="preserve">O </w:t>
      </w:r>
      <w:r w:rsidR="00F769F8" w:rsidRPr="00345793">
        <w:t>Concessionário</w:t>
      </w:r>
      <w:r w:rsidR="00A71715" w:rsidRPr="00A71715">
        <w:t xml:space="preserve"> </w:t>
      </w:r>
      <w:r w:rsidR="00A71715" w:rsidRPr="00345793">
        <w:t>deverá recrutar e contratar</w:t>
      </w:r>
      <w:r w:rsidRPr="00345793">
        <w:t xml:space="preserve">, direta ou </w:t>
      </w:r>
      <w:r w:rsidR="00A71715">
        <w:t>indiretamente</w:t>
      </w:r>
      <w:r w:rsidRPr="00345793">
        <w:t>, por sua conta e risco,</w:t>
      </w:r>
      <w:r w:rsidR="00DC44BA"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A71715">
        <w:t>, sendo, para todos os efeitos deste Contrato, o único e exclusivo empregador</w:t>
      </w:r>
      <w:r w:rsidR="00B00EBB" w:rsidRPr="00345793">
        <w:t>.</w:t>
      </w:r>
    </w:p>
    <w:p w:rsidR="00C2057B" w:rsidRPr="00345793" w:rsidRDefault="006034B6" w:rsidP="00963642">
      <w:pPr>
        <w:pStyle w:val="Contrato-Clausula-Nvel3-1dezena"/>
      </w:pPr>
      <w:r w:rsidRPr="00345793">
        <w:t xml:space="preserve">O recrutamento e a contratação poderão ser realizados no Brasil ou no exterior e </w:t>
      </w:r>
      <w:r w:rsidR="00926D58" w:rsidRPr="00345793">
        <w:t xml:space="preserve">segundo </w:t>
      </w:r>
      <w:r w:rsidRPr="00345793">
        <w:t>critério</w:t>
      </w:r>
      <w:r w:rsidR="0023463D">
        <w:t>s</w:t>
      </w:r>
      <w:r w:rsidRPr="00345793">
        <w:t xml:space="preserve"> de seleção do </w:t>
      </w:r>
      <w:r w:rsidR="00F769F8" w:rsidRPr="00345793">
        <w:t>Concessionário</w:t>
      </w:r>
      <w:r w:rsidRPr="00345793">
        <w:t xml:space="preserve">, </w:t>
      </w:r>
      <w:r w:rsidR="00A71715">
        <w:t>nos termos da</w:t>
      </w:r>
      <w:r w:rsidRPr="00345793">
        <w:t xml:space="preserve">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rsidR="00C2057B" w:rsidRPr="00345793" w:rsidRDefault="00B00EBB" w:rsidP="00963642">
      <w:pPr>
        <w:pStyle w:val="Contrato-Clausula-Nvel2-1dezena"/>
      </w:pPr>
      <w:r w:rsidRPr="00345793">
        <w:lastRenderedPageBreak/>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1281"/>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deverá observar</w:t>
      </w:r>
      <w:r w:rsidRPr="00345793">
        <w:t xml:space="preserve">, </w:t>
      </w:r>
      <w:r w:rsidR="00A71715">
        <w:t>no que se refere</w:t>
      </w:r>
      <w:r w:rsidR="00A71715"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114BAC" w:rsidRPr="00114BAC">
        <w:t>, equipamentos de proteção individual</w:t>
      </w:r>
      <w:r w:rsidRPr="00345793">
        <w:t xml:space="preserve"> e alojamento </w:t>
      </w:r>
      <w:r w:rsidR="00A71715">
        <w:t>adequados</w:t>
      </w:r>
      <w:r w:rsidR="00A71715" w:rsidRPr="00345793">
        <w:t xml:space="preserve"> </w:t>
      </w:r>
      <w:r w:rsidRPr="00345793">
        <w:t>ao seu pessoal quando em serviço</w:t>
      </w:r>
      <w:r w:rsidR="00790231" w:rsidRPr="00345793">
        <w:t xml:space="preserve"> ou em deslocamento</w:t>
      </w:r>
      <w:r w:rsidRPr="00345793">
        <w:t xml:space="preserve">, especificamente no que tange </w:t>
      </w:r>
      <w:r w:rsidR="00790231" w:rsidRPr="00345793">
        <w:t xml:space="preserve">à </w:t>
      </w:r>
      <w:r w:rsidRPr="00345793">
        <w:t xml:space="preserve">quantidade, qualidade, condições de higiene, segurança e assistência de saúde, </w:t>
      </w:r>
      <w:r w:rsidR="00A71715">
        <w:t>nos termos da</w:t>
      </w:r>
      <w:r w:rsidRPr="00345793">
        <w:t xml:space="preserve"> </w:t>
      </w:r>
      <w:r w:rsidR="00A106F4" w:rsidRPr="00345793">
        <w:t>Legislação Aplicável</w:t>
      </w:r>
      <w:r w:rsidRPr="00345793">
        <w:t>.</w:t>
      </w:r>
    </w:p>
    <w:p w:rsidR="00C2057B" w:rsidRPr="00345793" w:rsidRDefault="00403BC8" w:rsidP="00963642">
      <w:pPr>
        <w:pStyle w:val="Contrato-Clausula-Nvel2-1dezena"/>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930699">
        <w:t>a</w:t>
      </w:r>
      <w:r w:rsidRPr="00345793">
        <w:t xml:space="preserve"> conduta imprópria, deficiência técnica ou más condições de saúde</w:t>
      </w:r>
      <w:r w:rsidR="00384753" w:rsidRPr="00345793">
        <w:t>.</w:t>
      </w:r>
    </w:p>
    <w:p w:rsidR="001C2072" w:rsidRDefault="001C2072" w:rsidP="001E03F8">
      <w:pPr>
        <w:pStyle w:val="Contrato-Normal"/>
      </w:pPr>
      <w:bookmarkStart w:id="1282" w:name="_Toc135208069"/>
    </w:p>
    <w:p w:rsidR="00C2057B" w:rsidRPr="00345793" w:rsidRDefault="00403BC8" w:rsidP="00D035BE">
      <w:pPr>
        <w:pStyle w:val="Contrato-Clausula-Subtitulo"/>
      </w:pPr>
      <w:bookmarkStart w:id="1283" w:name="_Toc425775471"/>
      <w:bookmarkStart w:id="1284" w:name="_Toc421863476"/>
      <w:bookmarkStart w:id="1285" w:name="_Toc434933295"/>
      <w:bookmarkStart w:id="1286" w:name="_Toc434942647"/>
      <w:bookmarkStart w:id="1287" w:name="_Toc435440074"/>
      <w:bookmarkStart w:id="1288" w:name="_Toc36215024"/>
      <w:r w:rsidRPr="00345793">
        <w:t>Serviços</w:t>
      </w:r>
      <w:bookmarkEnd w:id="1282"/>
      <w:bookmarkEnd w:id="1283"/>
      <w:bookmarkEnd w:id="1284"/>
      <w:bookmarkEnd w:id="1285"/>
      <w:bookmarkEnd w:id="1286"/>
      <w:bookmarkEnd w:id="1287"/>
      <w:bookmarkEnd w:id="1288"/>
    </w:p>
    <w:p w:rsidR="0029119F" w:rsidRPr="00345793" w:rsidRDefault="00403BC8" w:rsidP="00391E36">
      <w:pPr>
        <w:pStyle w:val="Contrato-Clausula-Nvel2-1dezena"/>
      </w:pPr>
      <w:bookmarkStart w:id="1289" w:name="_Ref473091847"/>
      <w:r w:rsidRPr="00345793">
        <w:t xml:space="preserve">O </w:t>
      </w:r>
      <w:r w:rsidR="00F769F8" w:rsidRPr="00345793">
        <w:t>Concessionário</w:t>
      </w:r>
      <w:r w:rsidRPr="00345793">
        <w:t xml:space="preserve"> </w:t>
      </w:r>
      <w:r w:rsidR="00627EA3" w:rsidRPr="00345793">
        <w:t xml:space="preserve">deverá executar </w:t>
      </w:r>
      <w:r w:rsidRPr="00345793">
        <w:t>diretamente, contratar</w:t>
      </w:r>
      <w:r w:rsidR="00FE72A7" w:rsidRPr="00345793">
        <w:t>,</w:t>
      </w:r>
      <w:r w:rsidRPr="00345793">
        <w:t xml:space="preserve"> ou de outra maneira obter, por sua conta e risco, todos os serviços necessários para o cumprimento deste </w:t>
      </w:r>
      <w:r w:rsidR="00F769F8" w:rsidRPr="00345793">
        <w:t>Contrato</w:t>
      </w:r>
      <w:r w:rsidRPr="00345793">
        <w:t>.</w:t>
      </w:r>
      <w:bookmarkEnd w:id="1289"/>
    </w:p>
    <w:p w:rsidR="0029119F" w:rsidRPr="00345793" w:rsidRDefault="004E2EDA" w:rsidP="00391E36">
      <w:pPr>
        <w:pStyle w:val="Contrato-Clausula-Nvel3-1dezena"/>
      </w:pPr>
      <w:r w:rsidRPr="00345793">
        <w:t xml:space="preserve">A contratação </w:t>
      </w:r>
      <w:r w:rsidR="00A71715">
        <w:t>de</w:t>
      </w:r>
      <w:r w:rsidRPr="00345793">
        <w:t xml:space="preserve"> serviços poder</w:t>
      </w:r>
      <w:r w:rsidR="00A71715">
        <w:t>á</w:t>
      </w:r>
      <w:r w:rsidRPr="00345793">
        <w:t xml:space="preserve"> ser </w:t>
      </w:r>
      <w:r w:rsidR="00FE60CA" w:rsidRPr="00345793">
        <w:t>realizada</w:t>
      </w:r>
      <w:r w:rsidRPr="00345793">
        <w:t xml:space="preserve"> no Brasil ou no exterior, </w:t>
      </w:r>
      <w:r w:rsidR="00A50251">
        <w:t>nos termos da</w:t>
      </w:r>
      <w:r w:rsidRPr="00345793">
        <w:t xml:space="preserve"> </w:t>
      </w:r>
      <w:r w:rsidR="00A106F4" w:rsidRPr="00345793">
        <w:t>Legislação Aplicável</w:t>
      </w:r>
      <w:r w:rsidR="00D87079" w:rsidRPr="00345793">
        <w:t xml:space="preserve">, inclusive no que diz respeito ao percentual mínimo de </w:t>
      </w:r>
      <w:r w:rsidR="00FE60CA" w:rsidRPr="00345793">
        <w:t>mão de obra</w:t>
      </w:r>
      <w:r w:rsidR="00D87079" w:rsidRPr="00345793">
        <w:t xml:space="preserve"> brasileira utilizada.</w:t>
      </w:r>
      <w:bookmarkStart w:id="1290" w:name="_Hlt102894360"/>
      <w:bookmarkStart w:id="1291" w:name="_Hlt102894398"/>
      <w:bookmarkStart w:id="1292" w:name="_Hlt102894425"/>
      <w:bookmarkStart w:id="1293" w:name="_Hlt102894432"/>
      <w:bookmarkStart w:id="1294" w:name="_Ref473091467"/>
      <w:bookmarkEnd w:id="1290"/>
      <w:bookmarkEnd w:id="1291"/>
      <w:bookmarkEnd w:id="1292"/>
      <w:bookmarkEnd w:id="1293"/>
    </w:p>
    <w:p w:rsidR="00C2057B" w:rsidRPr="00345793" w:rsidRDefault="00A704AC" w:rsidP="00391E36">
      <w:pPr>
        <w:pStyle w:val="Contrato-Clausula-Nvel3-1dezena"/>
      </w:pPr>
      <w:r w:rsidRPr="00345793">
        <w:t xml:space="preserve">Caso contrate com suas </w:t>
      </w:r>
      <w:r w:rsidR="00744940" w:rsidRPr="00345793">
        <w:t>Afiliadas</w:t>
      </w:r>
      <w:r w:rsidRPr="00345793">
        <w:t xml:space="preserve"> o fornecimento </w:t>
      </w:r>
      <w:r w:rsidR="006220C7" w:rsidRPr="00345793">
        <w:t>d</w:t>
      </w:r>
      <w:r w:rsidRPr="00345793">
        <w:t xml:space="preserve">e serviços, os preços, prazos, qualidade e demais termos ajustados deverão ser competitivos e </w:t>
      </w:r>
      <w:r w:rsidR="00B259B6" w:rsidRPr="00345793">
        <w:t xml:space="preserve">compatíveis com as práticas de </w:t>
      </w:r>
      <w:r w:rsidRPr="00345793">
        <w:t>mercado</w:t>
      </w:r>
      <w:bookmarkEnd w:id="1294"/>
      <w:r w:rsidRPr="00345793">
        <w:t xml:space="preserve">, respeitado o disposto </w:t>
      </w:r>
      <w:r w:rsidR="00C6556D" w:rsidRPr="00345793">
        <w:t xml:space="preserve">na </w:t>
      </w:r>
      <w:r w:rsidR="00A50251">
        <w:t>C</w:t>
      </w:r>
      <w:r w:rsidR="00C6556D" w:rsidRPr="00345793">
        <w:t>láusula</w:t>
      </w:r>
      <w:r w:rsidR="00004F40" w:rsidRPr="00345793">
        <w:t xml:space="preserve"> </w:t>
      </w:r>
      <w:r w:rsidR="000E4457">
        <w:t>Vigésima</w:t>
      </w:r>
      <w:r w:rsidR="00004F40" w:rsidRPr="00345793">
        <w:t>.</w:t>
      </w:r>
    </w:p>
    <w:p w:rsidR="00C2057B" w:rsidRPr="00345793" w:rsidRDefault="00403BC8" w:rsidP="00391E36">
      <w:pPr>
        <w:pStyle w:val="Contrato-Clausula-Nvel2-1dezena"/>
      </w:pPr>
      <w:bookmarkStart w:id="1295" w:name="_Ref473089962"/>
      <w:r w:rsidRPr="00345793">
        <w:t xml:space="preserve">O </w:t>
      </w:r>
      <w:r w:rsidR="00F769F8" w:rsidRPr="00345793">
        <w:t>Concessionário</w:t>
      </w:r>
      <w:r w:rsidRPr="00345793">
        <w:t xml:space="preserve"> </w:t>
      </w:r>
      <w:r w:rsidR="00A704AC" w:rsidRPr="00345793">
        <w:t xml:space="preserve">deverá fazer </w:t>
      </w:r>
      <w:r w:rsidR="00857038" w:rsidRPr="00345793">
        <w:t xml:space="preserve">valer para </w:t>
      </w:r>
      <w:r w:rsidRPr="00345793">
        <w:t xml:space="preserve">todos os seus subcontratados e fornecedores </w:t>
      </w:r>
      <w:r w:rsidR="004739E1" w:rsidRPr="00345793">
        <w:t>a</w:t>
      </w:r>
      <w:r w:rsidR="00A704AC" w:rsidRPr="00345793">
        <w:t>s</w:t>
      </w:r>
      <w:r w:rsidRPr="00345793">
        <w:t xml:space="preserve"> disposições deste </w:t>
      </w:r>
      <w:r w:rsidR="00F769F8" w:rsidRPr="00345793">
        <w:t>Contrato</w:t>
      </w:r>
      <w:r w:rsidRPr="00345793">
        <w:t xml:space="preserve"> e da </w:t>
      </w:r>
      <w:r w:rsidR="00A106F4" w:rsidRPr="00345793">
        <w:t>Legislação Aplicável</w:t>
      </w:r>
      <w:r w:rsidRPr="00345793">
        <w:t xml:space="preserve">. </w:t>
      </w:r>
    </w:p>
    <w:p w:rsidR="00CB4BC2" w:rsidRPr="00345793" w:rsidRDefault="00627EA3" w:rsidP="00391E36">
      <w:pPr>
        <w:pStyle w:val="Contrato-Clausula-Nvel2-1dezena"/>
      </w:pPr>
      <w:r>
        <w:t>O</w:t>
      </w:r>
      <w:r w:rsidR="00403BC8">
        <w:t xml:space="preserve"> </w:t>
      </w:r>
      <w:r w:rsidR="00F769F8">
        <w:t>Concessionário</w:t>
      </w:r>
      <w:r>
        <w:t xml:space="preserve"> responderá</w:t>
      </w:r>
      <w:r w:rsidR="007F4734">
        <w:t xml:space="preserve">, </w:t>
      </w:r>
      <w:r w:rsidR="00A50251">
        <w:t xml:space="preserve">integral e </w:t>
      </w:r>
      <w:r w:rsidR="00857038">
        <w:t>objetivamente, pelas atividades de seus subcontratados que resultare</w:t>
      </w:r>
      <w:r w:rsidR="00FE72A7">
        <w:t>m</w:t>
      </w:r>
      <w:r w:rsidR="00857038">
        <w:t>, direta ou indiretamente,</w:t>
      </w:r>
      <w:r w:rsidR="00FE72A7">
        <w:t xml:space="preserve"> em</w:t>
      </w:r>
      <w:r w:rsidR="00857038">
        <w:t xml:space="preserve"> </w:t>
      </w:r>
      <w:r w:rsidR="00403BC8">
        <w:t xml:space="preserve">danos ou prejuízos </w:t>
      </w:r>
      <w:r w:rsidR="00A50251">
        <w:t xml:space="preserve">ao meio ambiente, </w:t>
      </w:r>
      <w:r w:rsidR="00857038">
        <w:t>à ANP ou à União</w:t>
      </w:r>
      <w:r w:rsidR="00403BC8">
        <w:t>.</w:t>
      </w:r>
    </w:p>
    <w:bookmarkEnd w:id="1295"/>
    <w:p w:rsidR="00C2057B" w:rsidRPr="00345793" w:rsidRDefault="00403BC8" w:rsidP="00391E36">
      <w:pPr>
        <w:pStyle w:val="Contrato-Clausula-Nvel2-1dezena"/>
      </w:pPr>
      <w:r w:rsidRPr="00345793">
        <w:t xml:space="preserve">O </w:t>
      </w:r>
      <w:r w:rsidR="00F769F8" w:rsidRPr="00345793">
        <w:t>Concessionário</w:t>
      </w:r>
      <w:r w:rsidRPr="00345793">
        <w:t xml:space="preserve"> </w:t>
      </w:r>
      <w:r w:rsidR="00627EA3" w:rsidRPr="00345793">
        <w:t xml:space="preserve">deverá manter </w:t>
      </w:r>
      <w:r w:rsidRPr="00345793">
        <w:t>atualizado o inventário e os registros de todos os serviços referidos no</w:t>
      </w:r>
      <w:r w:rsidR="00E37374" w:rsidRPr="00345793">
        <w:t>s</w:t>
      </w:r>
      <w:r w:rsidRPr="00345793">
        <w:t xml:space="preserve"> parágrafo</w:t>
      </w:r>
      <w:r w:rsidR="00E37374" w:rsidRPr="00345793">
        <w:t>s</w:t>
      </w:r>
      <w:r w:rsidRPr="00345793">
        <w:t xml:space="preserve"> </w:t>
      </w:r>
      <w:r w:rsidR="001837EA">
        <w:t>19</w:t>
      </w:r>
      <w:r w:rsidR="00F66D35">
        <w:t>.1</w:t>
      </w:r>
      <w:r w:rsidRPr="00345793">
        <w:t xml:space="preserve"> e </w:t>
      </w:r>
      <w:r w:rsidR="001837EA">
        <w:t>19</w:t>
      </w:r>
      <w:r w:rsidR="001E03F8">
        <w:t>.6</w:t>
      </w:r>
      <w:r w:rsidRPr="00345793">
        <w:t xml:space="preserve">, </w:t>
      </w:r>
      <w:r w:rsidR="00A50251">
        <w:t>nos termos da</w:t>
      </w:r>
      <w:r w:rsidRPr="00345793">
        <w:t xml:space="preserve"> </w:t>
      </w:r>
      <w:r w:rsidR="00A106F4" w:rsidRPr="00345793">
        <w:t>Legislação Aplicável</w:t>
      </w:r>
      <w:r w:rsidR="00DC44BA" w:rsidRPr="00345793">
        <w:t>.</w:t>
      </w:r>
    </w:p>
    <w:p w:rsidR="00C2057B" w:rsidRDefault="00DC44BA" w:rsidP="00391E36">
      <w:pPr>
        <w:pStyle w:val="Contrato-Clausula-Nvel3-1dezena"/>
      </w:pPr>
      <w:r w:rsidRPr="00345793">
        <w:t>E</w:t>
      </w:r>
      <w:r w:rsidR="00403BC8" w:rsidRPr="00345793">
        <w:t xml:space="preserve">ventuais saldos de inventário não utilizados em outras Áreas de Concessão, </w:t>
      </w:r>
      <w:r w:rsidR="00A50251">
        <w:t>mediante autorização da</w:t>
      </w:r>
      <w:r w:rsidR="00403BC8" w:rsidRPr="00345793">
        <w:t xml:space="preserve"> ANP, deverão ser tratados como abatimentos de custo nas </w:t>
      </w:r>
      <w:r w:rsidR="00A106F4" w:rsidRPr="00345793">
        <w:t>Operações</w:t>
      </w:r>
      <w:r w:rsidR="00403BC8" w:rsidRPr="00345793">
        <w:t>.</w:t>
      </w:r>
    </w:p>
    <w:p w:rsidR="00813AD7" w:rsidRPr="00345793" w:rsidRDefault="00813AD7" w:rsidP="001E03F8">
      <w:pPr>
        <w:pStyle w:val="Contrato-Normal"/>
      </w:pPr>
    </w:p>
    <w:p w:rsidR="00C2057B" w:rsidRPr="00AC7DC0" w:rsidRDefault="00AC7DC0" w:rsidP="00BA5615">
      <w:pPr>
        <w:pStyle w:val="Contrato-Clausula-Nvel1"/>
      </w:pPr>
      <w:bookmarkStart w:id="1296" w:name="_Toc425519091"/>
      <w:bookmarkStart w:id="1297" w:name="_Toc425519296"/>
      <w:bookmarkStart w:id="1298" w:name="_Toc425519501"/>
      <w:bookmarkStart w:id="1299" w:name="_Toc425519705"/>
      <w:bookmarkStart w:id="1300" w:name="_Hlt102824785"/>
      <w:bookmarkStart w:id="1301" w:name="_Hlt102896668"/>
      <w:bookmarkStart w:id="1302" w:name="_Hlt102898505"/>
      <w:bookmarkStart w:id="1303" w:name="_Toc513626480"/>
      <w:bookmarkStart w:id="1304" w:name="_Ref346369880"/>
      <w:bookmarkStart w:id="1305" w:name="_Ref346369887"/>
      <w:bookmarkStart w:id="1306" w:name="_Ref346369890"/>
      <w:bookmarkStart w:id="1307" w:name="_Ref346369895"/>
      <w:bookmarkStart w:id="1308" w:name="_Toc425775472"/>
      <w:bookmarkStart w:id="1309" w:name="_Toc421863477"/>
      <w:bookmarkStart w:id="1310" w:name="_Toc434942648"/>
      <w:bookmarkStart w:id="1311" w:name="_Toc435440075"/>
      <w:bookmarkStart w:id="1312" w:name="_Toc36215025"/>
      <w:bookmarkStart w:id="1313" w:name="_Toc75094199"/>
      <w:bookmarkStart w:id="1314" w:name="_Ref102824750"/>
      <w:bookmarkStart w:id="1315" w:name="_Toc135208070"/>
      <w:bookmarkStart w:id="1316" w:name="_Toc473903607"/>
      <w:bookmarkStart w:id="1317" w:name="_Toc480774621"/>
      <w:bookmarkStart w:id="1318" w:name="_Toc509834883"/>
      <w:bookmarkEnd w:id="1296"/>
      <w:bookmarkEnd w:id="1297"/>
      <w:bookmarkEnd w:id="1298"/>
      <w:bookmarkEnd w:id="1299"/>
      <w:bookmarkEnd w:id="1300"/>
      <w:bookmarkEnd w:id="1301"/>
      <w:bookmarkEnd w:id="1302"/>
      <w:r w:rsidRPr="00AC7DC0">
        <w:lastRenderedPageBreak/>
        <w:t xml:space="preserve">Cláusula </w:t>
      </w:r>
      <w:bookmarkEnd w:id="1303"/>
      <w:r w:rsidR="00FA4870">
        <w:t>Vigésima</w:t>
      </w:r>
      <w:r w:rsidR="007B7D99" w:rsidRPr="00AC7DC0">
        <w:t xml:space="preserve"> </w:t>
      </w:r>
      <w:r w:rsidR="006632EB" w:rsidRPr="00AC7DC0">
        <w:t xml:space="preserve">- </w:t>
      </w:r>
      <w:r w:rsidRPr="00AC7DC0">
        <w:t>conteúdo local</w:t>
      </w:r>
      <w:bookmarkEnd w:id="1304"/>
      <w:bookmarkEnd w:id="1305"/>
      <w:bookmarkEnd w:id="1306"/>
      <w:bookmarkEnd w:id="1307"/>
      <w:bookmarkEnd w:id="1308"/>
      <w:bookmarkEnd w:id="1309"/>
      <w:bookmarkEnd w:id="1310"/>
      <w:bookmarkEnd w:id="1311"/>
      <w:bookmarkEnd w:id="1312"/>
      <w:r w:rsidR="00403BC8" w:rsidRPr="00AC7DC0">
        <w:t xml:space="preserve"> </w:t>
      </w:r>
      <w:bookmarkEnd w:id="1313"/>
      <w:bookmarkEnd w:id="1314"/>
      <w:bookmarkEnd w:id="1315"/>
    </w:p>
    <w:p w:rsidR="008C4B78" w:rsidRPr="00345793" w:rsidRDefault="008C4B78" w:rsidP="00D035BE">
      <w:pPr>
        <w:pStyle w:val="Contrato-Clausula-Subtitulo"/>
      </w:pPr>
      <w:bookmarkStart w:id="1319" w:name="_Toc299700582"/>
      <w:bookmarkStart w:id="1320" w:name="_Toc425775473"/>
      <w:bookmarkStart w:id="1321" w:name="_Toc421863478"/>
      <w:bookmarkStart w:id="1322" w:name="_Toc434933296"/>
      <w:bookmarkStart w:id="1323" w:name="_Toc434942649"/>
      <w:bookmarkStart w:id="1324" w:name="_Toc435440076"/>
      <w:bookmarkStart w:id="1325" w:name="_Toc36215026"/>
      <w:bookmarkStart w:id="1326" w:name="_Toc75094200"/>
      <w:bookmarkStart w:id="1327" w:name="_Toc135208071"/>
      <w:r w:rsidRPr="00345793">
        <w:t xml:space="preserve">Compromisso do </w:t>
      </w:r>
      <w:r w:rsidR="00F769F8" w:rsidRPr="00345793">
        <w:t>Concessionário</w:t>
      </w:r>
      <w:r w:rsidRPr="00345793">
        <w:t xml:space="preserve"> com o </w:t>
      </w:r>
      <w:r w:rsidR="00F769F8" w:rsidRPr="00345793">
        <w:t>Conteúdo Local</w:t>
      </w:r>
      <w:bookmarkEnd w:id="1319"/>
      <w:bookmarkEnd w:id="1320"/>
      <w:bookmarkEnd w:id="1321"/>
      <w:bookmarkEnd w:id="1322"/>
      <w:bookmarkEnd w:id="1323"/>
      <w:bookmarkEnd w:id="1324"/>
      <w:bookmarkEnd w:id="1325"/>
      <w:r w:rsidRPr="00345793">
        <w:t xml:space="preserve"> </w:t>
      </w:r>
      <w:bookmarkEnd w:id="1326"/>
      <w:bookmarkEnd w:id="1327"/>
    </w:p>
    <w:p w:rsidR="00502F16" w:rsidRPr="00345793" w:rsidRDefault="00502F16" w:rsidP="001346B0">
      <w:pPr>
        <w:pStyle w:val="Contrato-Clausula-Nvel2-1dezena"/>
      </w:pPr>
      <w:bookmarkStart w:id="1328" w:name="_Hlt102822184"/>
      <w:bookmarkStart w:id="1329" w:name="_Hlt102823012"/>
      <w:bookmarkStart w:id="1330" w:name="_Hlt102823016"/>
      <w:bookmarkStart w:id="1331" w:name="_Hlt102895292"/>
      <w:bookmarkStart w:id="1332" w:name="_Hlt102895297"/>
      <w:bookmarkStart w:id="1333" w:name="_Hlt102895647"/>
      <w:bookmarkStart w:id="1334" w:name="_Hlt103521416"/>
      <w:bookmarkStart w:id="1335" w:name="_Hlt103521418"/>
      <w:bookmarkStart w:id="1336" w:name="_Hlt102822911"/>
      <w:bookmarkStart w:id="1337" w:name="_Hlt102823069"/>
      <w:bookmarkStart w:id="1338" w:name="_Hlt102895295"/>
      <w:bookmarkStart w:id="1339" w:name="_Hlt102895738"/>
      <w:bookmarkStart w:id="1340" w:name="_Hlt102896233"/>
      <w:bookmarkStart w:id="1341" w:name="_Hlt102896277"/>
      <w:bookmarkStart w:id="1342" w:name="_Hlt102822915"/>
      <w:bookmarkStart w:id="1343" w:name="_Hlt102823072"/>
      <w:bookmarkStart w:id="1344" w:name="_Hlt102895299"/>
      <w:bookmarkStart w:id="1345" w:name="_Hlt102895682"/>
      <w:bookmarkStart w:id="1346" w:name="_Hlt102895836"/>
      <w:bookmarkStart w:id="1347" w:name="_Hlt102895860"/>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r w:rsidRPr="00345793">
        <w:t>O Concessionário deverá</w:t>
      </w:r>
      <w:r w:rsidRPr="00774008">
        <w:t xml:space="preserve"> </w:t>
      </w:r>
      <w:r>
        <w:t>c</w:t>
      </w:r>
      <w:r w:rsidRPr="004836BD">
        <w:t>umprir o</w:t>
      </w:r>
      <w:r>
        <w:t>s</w:t>
      </w:r>
      <w:r w:rsidRPr="004836BD">
        <w:t xml:space="preserve"> </w:t>
      </w:r>
      <w:r>
        <w:t xml:space="preserve">seguintes </w:t>
      </w:r>
      <w:r w:rsidRPr="004836BD">
        <w:t>percentua</w:t>
      </w:r>
      <w:r>
        <w:t>is</w:t>
      </w:r>
      <w:r w:rsidRPr="004836BD">
        <w:t xml:space="preserve"> mínimo</w:t>
      </w:r>
      <w:r>
        <w:t>s</w:t>
      </w:r>
      <w:r w:rsidRPr="004836BD">
        <w:t xml:space="preserve"> </w:t>
      </w:r>
      <w:r>
        <w:t xml:space="preserve">obrigatórios </w:t>
      </w:r>
      <w:r w:rsidRPr="004836BD">
        <w:t xml:space="preserve">de Conteúdo </w:t>
      </w:r>
      <w:r>
        <w:t>Local:</w:t>
      </w:r>
    </w:p>
    <w:p w:rsidR="000053F3" w:rsidRDefault="000053F3" w:rsidP="001346B0">
      <w:pPr>
        <w:pStyle w:val="Contrato-Clausula-Nvel3-1dezena"/>
      </w:pPr>
      <w:r w:rsidRPr="00594914">
        <w:t>Na Fase de Exploração para Blocos em terra: Conteúdo Local global de 50% (cinquenta por cento).</w:t>
      </w:r>
    </w:p>
    <w:p w:rsidR="000053F3" w:rsidRDefault="00502F16" w:rsidP="001346B0">
      <w:pPr>
        <w:pStyle w:val="Contrato-Clausula-Nvel3-1dezena"/>
      </w:pPr>
      <w:r>
        <w:t>N</w:t>
      </w:r>
      <w:r w:rsidRPr="004836BD">
        <w:t>a Fase de Exploração</w:t>
      </w:r>
      <w:r w:rsidR="000053F3">
        <w:t xml:space="preserve"> para Blocos em mar</w:t>
      </w:r>
      <w:r w:rsidRPr="00A64FDE">
        <w:t>:</w:t>
      </w:r>
      <w:r w:rsidRPr="00A17A45">
        <w:t xml:space="preserve"> </w:t>
      </w:r>
      <w:r w:rsidR="00CA1AAA">
        <w:t xml:space="preserve">Conteúdo </w:t>
      </w:r>
      <w:r w:rsidR="00CA1AAA" w:rsidRPr="00BC0C2D">
        <w:t xml:space="preserve">Local </w:t>
      </w:r>
      <w:r w:rsidR="00BC0C2D" w:rsidRPr="00BC0C2D">
        <w:t>g</w:t>
      </w:r>
      <w:r w:rsidRPr="00BC0C2D">
        <w:t>lobal</w:t>
      </w:r>
      <w:r w:rsidRPr="00A17A45">
        <w:t xml:space="preserve"> de 18%</w:t>
      </w:r>
      <w:r w:rsidR="007403DD">
        <w:t xml:space="preserve"> (dezoito por cento)</w:t>
      </w:r>
      <w:r w:rsidR="00F66D35">
        <w:t>.</w:t>
      </w:r>
    </w:p>
    <w:p w:rsidR="00502F16" w:rsidRPr="00774008" w:rsidRDefault="000053F3" w:rsidP="001346B0">
      <w:pPr>
        <w:pStyle w:val="Contrato-Clausula-Nvel3-1dezena"/>
      </w:pPr>
      <w:r w:rsidRPr="00594914">
        <w:t>Na Etapa de Desenvolvimento ou para cada Módulo de Desenvolvimento, no caso de Desenvolvimento modular, para Campos em terra: Conteúdo Local global de 50% (cinquenta por cento).</w:t>
      </w:r>
      <w:r w:rsidR="00502F16" w:rsidRPr="00A17A45">
        <w:t xml:space="preserve"> </w:t>
      </w:r>
    </w:p>
    <w:p w:rsidR="00502F16" w:rsidRPr="00A17A45" w:rsidRDefault="00502F16" w:rsidP="001346B0">
      <w:pPr>
        <w:pStyle w:val="Contrato-Clausula-Nvel3-1dezena"/>
      </w:pPr>
      <w:bookmarkStart w:id="1348" w:name="_Ref479169447"/>
      <w:r w:rsidRPr="00A17A45">
        <w:t xml:space="preserve">Na Etapa de Desenvolvimento ou para cada </w:t>
      </w:r>
      <w:r w:rsidR="007403DD">
        <w:t>M</w:t>
      </w:r>
      <w:r w:rsidRPr="00A17A45">
        <w:t xml:space="preserve">ódulo de Desenvolvimento, no caso de </w:t>
      </w:r>
      <w:r w:rsidR="007403DD">
        <w:t>D</w:t>
      </w:r>
      <w:r w:rsidRPr="00A17A45">
        <w:t>esenvolvimento modular</w:t>
      </w:r>
      <w:r w:rsidRPr="00A64FDE">
        <w:t>,</w:t>
      </w:r>
      <w:r w:rsidR="000053F3">
        <w:t xml:space="preserve"> para Campos em mar,</w:t>
      </w:r>
      <w:r w:rsidRPr="00A64FDE">
        <w:t xml:space="preserve"> </w:t>
      </w:r>
      <w:r w:rsidRPr="00A17A45">
        <w:t xml:space="preserve">para os seguintes </w:t>
      </w:r>
      <w:r>
        <w:t>M</w:t>
      </w:r>
      <w:r w:rsidRPr="00A17A45">
        <w:t xml:space="preserve">acrogrupos: </w:t>
      </w:r>
    </w:p>
    <w:p w:rsidR="00502F16" w:rsidRDefault="00502F16" w:rsidP="001346B0">
      <w:pPr>
        <w:pStyle w:val="Contrato-Alnea"/>
        <w:numPr>
          <w:ilvl w:val="0"/>
          <w:numId w:val="65"/>
        </w:numPr>
        <w:tabs>
          <w:tab w:val="left" w:pos="2552"/>
        </w:tabs>
        <w:ind w:left="1560" w:hanging="284"/>
        <w:rPr>
          <w:lang w:val="pt-PT"/>
        </w:rPr>
      </w:pPr>
      <w:r w:rsidRPr="00774008">
        <w:rPr>
          <w:lang w:val="pt-PT"/>
        </w:rPr>
        <w:t>Construção de Poço</w:t>
      </w:r>
      <w:r>
        <w:rPr>
          <w:lang w:val="pt-PT"/>
        </w:rPr>
        <w:t>: 25%</w:t>
      </w:r>
      <w:r w:rsidR="007403DD">
        <w:rPr>
          <w:lang w:val="pt-PT"/>
        </w:rPr>
        <w:t xml:space="preserve"> (vinte e cinco por cento)</w:t>
      </w:r>
      <w:r w:rsidR="00292E4C">
        <w:rPr>
          <w:lang w:val="pt-PT"/>
        </w:rPr>
        <w:t>;</w:t>
      </w:r>
    </w:p>
    <w:p w:rsidR="00502F16" w:rsidRDefault="00502F16" w:rsidP="001346B0">
      <w:pPr>
        <w:pStyle w:val="Contrato-Alnea"/>
        <w:numPr>
          <w:ilvl w:val="0"/>
          <w:numId w:val="65"/>
        </w:numPr>
        <w:tabs>
          <w:tab w:val="left" w:pos="2552"/>
        </w:tabs>
        <w:ind w:left="1560" w:hanging="284"/>
        <w:rPr>
          <w:lang w:val="pt-PT"/>
        </w:rPr>
      </w:pPr>
      <w:r w:rsidRPr="00774008">
        <w:rPr>
          <w:lang w:val="pt-PT"/>
        </w:rPr>
        <w:t>Sistema de Coleta e Escoamento</w:t>
      </w:r>
      <w:r>
        <w:rPr>
          <w:lang w:val="pt-PT"/>
        </w:rPr>
        <w:t xml:space="preserve"> da Produção:</w:t>
      </w:r>
      <w:r w:rsidRPr="00774008">
        <w:rPr>
          <w:lang w:val="pt-PT"/>
        </w:rPr>
        <w:t xml:space="preserve"> 40%</w:t>
      </w:r>
      <w:r w:rsidR="007403DD">
        <w:rPr>
          <w:lang w:val="pt-PT"/>
        </w:rPr>
        <w:t xml:space="preserve"> (quarenta por cento)</w:t>
      </w:r>
      <w:r w:rsidR="00292E4C">
        <w:rPr>
          <w:lang w:val="pt-PT"/>
        </w:rPr>
        <w:t>;</w:t>
      </w:r>
    </w:p>
    <w:p w:rsidR="00502F16" w:rsidRPr="00774008" w:rsidRDefault="00502F16" w:rsidP="001346B0">
      <w:pPr>
        <w:pStyle w:val="Contrato-Alnea"/>
        <w:numPr>
          <w:ilvl w:val="0"/>
          <w:numId w:val="65"/>
        </w:numPr>
        <w:tabs>
          <w:tab w:val="left" w:pos="2552"/>
        </w:tabs>
        <w:ind w:left="1560" w:hanging="284"/>
        <w:rPr>
          <w:lang w:val="pt-PT"/>
        </w:rPr>
      </w:pPr>
      <w:r w:rsidRPr="00774008">
        <w:rPr>
          <w:lang w:val="pt-PT"/>
        </w:rPr>
        <w:t>Unidade Estacionária de Produção</w:t>
      </w:r>
      <w:r>
        <w:rPr>
          <w:lang w:val="pt-PT"/>
        </w:rPr>
        <w:t>:</w:t>
      </w:r>
      <w:r w:rsidRPr="00774008">
        <w:rPr>
          <w:lang w:val="pt-PT"/>
        </w:rPr>
        <w:t xml:space="preserve"> </w:t>
      </w:r>
      <w:bookmarkEnd w:id="1348"/>
      <w:r w:rsidRPr="00774008">
        <w:rPr>
          <w:lang w:val="pt-PT"/>
        </w:rPr>
        <w:t>25%</w:t>
      </w:r>
      <w:r w:rsidR="007403DD">
        <w:rPr>
          <w:lang w:val="pt-PT"/>
        </w:rPr>
        <w:t xml:space="preserve"> (vinte e cinco por cento)</w:t>
      </w:r>
      <w:r w:rsidR="00F66D35">
        <w:rPr>
          <w:lang w:val="pt-PT"/>
        </w:rPr>
        <w:t>.</w:t>
      </w:r>
    </w:p>
    <w:p w:rsidR="00502F16" w:rsidRPr="00AA1975" w:rsidRDefault="00502F16" w:rsidP="00624A77">
      <w:pPr>
        <w:pStyle w:val="Contrato-Clausula-Nvel2-1dezena"/>
      </w:pPr>
      <w:r w:rsidRPr="00345793">
        <w:t>O Concessionário deverá</w:t>
      </w:r>
      <w:r w:rsidRPr="00774008">
        <w:t xml:space="preserve"> </w:t>
      </w:r>
      <w:r>
        <w:t>a</w:t>
      </w:r>
      <w:r w:rsidRPr="00AA1975">
        <w:t xml:space="preserve">ssegurar preferência à contratação de Fornecedores Brasileiros sempre que suas ofertas apresentem condições de preço, prazo e qualidade mais favoráveis ou equivalentes às de fornecedores não brasileiros. </w:t>
      </w:r>
    </w:p>
    <w:p w:rsidR="00502F16" w:rsidRPr="00345793" w:rsidRDefault="00502F16" w:rsidP="00624A77">
      <w:pPr>
        <w:pStyle w:val="Contrato-Clausula-Nvel2-1dezena"/>
      </w:pPr>
      <w:r w:rsidRPr="00345793">
        <w:t>Os procedimentos de contratação de bens e serviços direcionados ao atendimento do objeto deste Contrato</w:t>
      </w:r>
      <w:r w:rsidRPr="00345793" w:rsidDel="004405BA">
        <w:t xml:space="preserve"> </w:t>
      </w:r>
      <w:r w:rsidRPr="00345793">
        <w:t>deverão:</w:t>
      </w:r>
    </w:p>
    <w:p w:rsidR="00502F16" w:rsidRPr="00345793" w:rsidRDefault="00502F16" w:rsidP="00624A77">
      <w:pPr>
        <w:pStyle w:val="Contrato-Alnea"/>
        <w:numPr>
          <w:ilvl w:val="0"/>
          <w:numId w:val="66"/>
        </w:numPr>
        <w:ind w:left="851" w:hanging="284"/>
        <w:rPr>
          <w:lang w:val="pt-PT"/>
        </w:rPr>
      </w:pPr>
      <w:r>
        <w:rPr>
          <w:lang w:val="pt-PT"/>
        </w:rPr>
        <w:t>i</w:t>
      </w:r>
      <w:r w:rsidRPr="00345793">
        <w:rPr>
          <w:lang w:val="pt-PT"/>
        </w:rPr>
        <w:t>ncluir Fornecedores Brasileiros entre os fornecedores convidados a apresentar propostas;</w:t>
      </w:r>
    </w:p>
    <w:p w:rsidR="002263ED" w:rsidRDefault="004F0CD1">
      <w:pPr>
        <w:pStyle w:val="Contrato-Alnea"/>
        <w:numPr>
          <w:ilvl w:val="0"/>
          <w:numId w:val="66"/>
        </w:numPr>
        <w:ind w:left="851" w:hanging="284"/>
        <w:rPr>
          <w:lang w:val="pt-PT"/>
        </w:rPr>
      </w:pPr>
      <w:r w:rsidRPr="004F0CD1">
        <w:t>disponibilizar</w:t>
      </w:r>
      <w:r w:rsidR="002138DF">
        <w:t>,</w:t>
      </w:r>
      <w:r w:rsidRPr="004F0CD1">
        <w:t xml:space="preserve"> em língua portuguesa ou inglesa</w:t>
      </w:r>
      <w:r w:rsidR="00110F07">
        <w:t>,</w:t>
      </w:r>
      <w:r w:rsidRPr="004F0CD1">
        <w:t xml:space="preserve"> as mesmas especificações a todas as empresas convidadas a apresentar propostas. Caso solicitado por alguma empresa brasileira convidada, o Concessionário deverá providenciar a tradução da documentação para a língua portuguesa</w:t>
      </w:r>
      <w:r w:rsidR="00502F16" w:rsidRPr="00345793">
        <w:rPr>
          <w:lang w:val="pt-PT"/>
        </w:rPr>
        <w:t>;</w:t>
      </w:r>
    </w:p>
    <w:p w:rsidR="00502F16" w:rsidRDefault="00502F16" w:rsidP="00624A77">
      <w:pPr>
        <w:pStyle w:val="Contrato-Alnea"/>
        <w:numPr>
          <w:ilvl w:val="0"/>
          <w:numId w:val="66"/>
        </w:numPr>
        <w:ind w:left="851" w:hanging="284"/>
        <w:rPr>
          <w:lang w:val="pt-PT"/>
        </w:rPr>
      </w:pPr>
      <w:r>
        <w:rPr>
          <w:lang w:val="pt-PT"/>
        </w:rPr>
        <w:t>a</w:t>
      </w:r>
      <w:r w:rsidRPr="00345793">
        <w:rPr>
          <w:lang w:val="pt-PT"/>
        </w:rPr>
        <w:t>ceitar especificações equivalentes</w:t>
      </w:r>
      <w:r>
        <w:rPr>
          <w:lang w:val="pt-PT"/>
        </w:rPr>
        <w:t xml:space="preserve"> de Fornecedores Brasileiros</w:t>
      </w:r>
      <w:r w:rsidRPr="00345793">
        <w:rPr>
          <w:lang w:val="pt-PT"/>
        </w:rPr>
        <w:t>, desde que sejam atendidas as Melhores Práticas da Indústria do Petróleo.</w:t>
      </w:r>
    </w:p>
    <w:p w:rsidR="00502F16" w:rsidRDefault="00502F16" w:rsidP="00527EE5">
      <w:pPr>
        <w:pStyle w:val="Contrato-Clausula-Nvel3-1dezena"/>
      </w:pPr>
      <w:r w:rsidRPr="00345793">
        <w:t xml:space="preserve">A </w:t>
      </w:r>
      <w:r>
        <w:t>contratação</w:t>
      </w:r>
      <w:r w:rsidRPr="00345793">
        <w:t xml:space="preserve"> de bens e serviços fornecidos por Afiliadas está igualmente sujeita às especificações</w:t>
      </w:r>
      <w:r>
        <w:t xml:space="preserve"> do </w:t>
      </w:r>
      <w:r w:rsidR="00F66D35">
        <w:t>parágrafo</w:t>
      </w:r>
      <w:r>
        <w:t xml:space="preserve"> </w:t>
      </w:r>
      <w:r w:rsidR="001837EA">
        <w:t>20</w:t>
      </w:r>
      <w:r>
        <w:t>.3</w:t>
      </w:r>
      <w:r w:rsidRPr="00345793">
        <w:t>, exceto nos casos de serviços que, de acordo com as Melhores Práticas da Indústria do Petróleo, sejam habitualmente realizados por Afiliadas</w:t>
      </w:r>
      <w:r>
        <w:t xml:space="preserve">. </w:t>
      </w:r>
    </w:p>
    <w:p w:rsidR="00502F16" w:rsidRPr="00131F1C" w:rsidRDefault="00502F16" w:rsidP="00527EE5">
      <w:pPr>
        <w:pStyle w:val="Contrato-Clausula-Nvel2-1dezena"/>
      </w:pPr>
      <w:r w:rsidRPr="00131F1C">
        <w:t>O Concessionário deverá apresentar à ANP</w:t>
      </w:r>
      <w:r w:rsidR="00110F07">
        <w:t>, para acompanhamento,</w:t>
      </w:r>
      <w:r w:rsidRPr="00131F1C">
        <w:t xml:space="preserve"> Relatórios de Conteúdo Local em Exploração e Desenvolvimento, nos termos da </w:t>
      </w:r>
      <w:r w:rsidR="00110F07">
        <w:t>L</w:t>
      </w:r>
      <w:r w:rsidRPr="00131F1C">
        <w:t xml:space="preserve">egislação </w:t>
      </w:r>
      <w:r w:rsidR="00110F07">
        <w:t>A</w:t>
      </w:r>
      <w:r w:rsidRPr="00131F1C">
        <w:t>plicável.</w:t>
      </w:r>
    </w:p>
    <w:p w:rsidR="001C2072" w:rsidRPr="00345793" w:rsidRDefault="001C2072" w:rsidP="001E03F8">
      <w:pPr>
        <w:pStyle w:val="Contrato-Normal"/>
      </w:pPr>
    </w:p>
    <w:p w:rsidR="008C4B78" w:rsidRPr="00345793" w:rsidRDefault="001C677C" w:rsidP="00D035BE">
      <w:pPr>
        <w:pStyle w:val="Contrato-Clausula-Subtitulo"/>
      </w:pPr>
      <w:bookmarkStart w:id="1349" w:name="_Toc425775474"/>
      <w:bookmarkStart w:id="1350" w:name="_Toc421863479"/>
      <w:bookmarkStart w:id="1351" w:name="_Toc434933297"/>
      <w:bookmarkStart w:id="1352" w:name="_Toc434942650"/>
      <w:bookmarkStart w:id="1353" w:name="_Toc435440077"/>
      <w:bookmarkStart w:id="1354" w:name="_Toc36215027"/>
      <w:r w:rsidRPr="00345793">
        <w:lastRenderedPageBreak/>
        <w:t xml:space="preserve">Aferição do </w:t>
      </w:r>
      <w:r w:rsidR="00F769F8" w:rsidRPr="00345793">
        <w:t>Conteúdo Local</w:t>
      </w:r>
      <w:bookmarkEnd w:id="1349"/>
      <w:bookmarkEnd w:id="1350"/>
      <w:bookmarkEnd w:id="1351"/>
      <w:bookmarkEnd w:id="1352"/>
      <w:bookmarkEnd w:id="1353"/>
      <w:bookmarkEnd w:id="1354"/>
    </w:p>
    <w:p w:rsidR="00502F16" w:rsidRPr="00131F1C" w:rsidRDefault="00502F16" w:rsidP="00C7359F">
      <w:pPr>
        <w:pStyle w:val="Contrato-Clausula-Nvel2-1dezena"/>
      </w:pPr>
      <w:bookmarkStart w:id="1355" w:name="_Ref102829356"/>
      <w:r w:rsidRPr="00131F1C">
        <w:t xml:space="preserve">O Conteúdo Local dos bens e serviços deverá ser comprovado à ANP por meio da apresentação dos respectivos </w:t>
      </w:r>
      <w:r w:rsidR="005831EE">
        <w:t>c</w:t>
      </w:r>
      <w:r w:rsidRPr="00131F1C">
        <w:t>ertificados de Conteúdo Local ou de documento que venha a substitu</w:t>
      </w:r>
      <w:r w:rsidR="005831EE">
        <w:t>í-lo</w:t>
      </w:r>
      <w:r w:rsidRPr="00131F1C">
        <w:t>, nos termos da Legislação Aplicável.</w:t>
      </w:r>
    </w:p>
    <w:p w:rsidR="00502F16" w:rsidRPr="00131F1C" w:rsidRDefault="00502F16" w:rsidP="00C7359F">
      <w:pPr>
        <w:pStyle w:val="Contrato-Clausula-Nvel3-1dezena"/>
      </w:pPr>
      <w:r w:rsidRPr="00131F1C">
        <w:t xml:space="preserve">Para fins de aferição, o Conteúdo Local dos bens e serviços deverá ser expresso percentualmente em relação ao valor do bem ou serviço contratado. </w:t>
      </w:r>
    </w:p>
    <w:p w:rsidR="00502F16" w:rsidRPr="00345793" w:rsidRDefault="00502F16" w:rsidP="00C7359F">
      <w:pPr>
        <w:pStyle w:val="Contrato-Clausula-Nvel2-1dezena"/>
      </w:pPr>
      <w:r w:rsidRPr="00657592">
        <w:t xml:space="preserve">Para a determinação do Conteúdo Local, os valores monetários correspondentes às contratações de bens e serviços serão atualizados para o mês e ano em que </w:t>
      </w:r>
      <w:r w:rsidRPr="00372CB5">
        <w:t xml:space="preserve">se efetivar a verificação do cumprimento do disposto nesta </w:t>
      </w:r>
      <w:r w:rsidR="00B27826">
        <w:t>c</w:t>
      </w:r>
      <w:r w:rsidRPr="00372CB5">
        <w:t>láusula</w:t>
      </w:r>
      <w:r w:rsidRPr="00657592">
        <w:t>, utilizando-se o</w:t>
      </w:r>
      <w:r w:rsidR="00AE7931">
        <w:t xml:space="preserve"> IGP-DI</w:t>
      </w:r>
      <w:r w:rsidRPr="00657592">
        <w:t xml:space="preserve"> ou outro </w:t>
      </w:r>
      <w:r w:rsidR="00F1109F">
        <w:t xml:space="preserve">índice </w:t>
      </w:r>
      <w:r w:rsidRPr="00657592">
        <w:t xml:space="preserve">que venha </w:t>
      </w:r>
      <w:r>
        <w:t>a substituí-lo</w:t>
      </w:r>
      <w:r w:rsidRPr="00345793">
        <w:t>.</w:t>
      </w:r>
    </w:p>
    <w:p w:rsidR="00502F16" w:rsidRPr="00345793" w:rsidRDefault="00502F16" w:rsidP="00C7359F">
      <w:pPr>
        <w:pStyle w:val="Contrato-Clausula-Nvel2-1dezena"/>
      </w:pPr>
      <w:r w:rsidRPr="00345793">
        <w:t>Os marcos para aferição de Conteúdo Local pela ANP serão:</w:t>
      </w:r>
    </w:p>
    <w:p w:rsidR="00502F16" w:rsidRPr="00345793" w:rsidRDefault="00502F16" w:rsidP="00C7359F">
      <w:pPr>
        <w:pStyle w:val="Contrato-Alnea"/>
        <w:numPr>
          <w:ilvl w:val="0"/>
          <w:numId w:val="49"/>
        </w:numPr>
        <w:ind w:left="851" w:hanging="284"/>
      </w:pPr>
      <w:r>
        <w:t>o</w:t>
      </w:r>
      <w:r w:rsidRPr="00345793">
        <w:t xml:space="preserve"> encerramento da Fase de Exploração;</w:t>
      </w:r>
      <w:r w:rsidRPr="00345793" w:rsidDel="00644D09">
        <w:t xml:space="preserve"> </w:t>
      </w:r>
    </w:p>
    <w:p w:rsidR="00502F16" w:rsidRPr="00345793" w:rsidRDefault="00502F16" w:rsidP="00C7359F">
      <w:pPr>
        <w:pStyle w:val="Contrato-Alnea"/>
        <w:numPr>
          <w:ilvl w:val="0"/>
          <w:numId w:val="49"/>
        </w:numPr>
        <w:ind w:left="851" w:hanging="284"/>
      </w:pPr>
      <w:r>
        <w:t>o</w:t>
      </w:r>
      <w:r w:rsidRPr="00345793">
        <w:t xml:space="preserve"> encerramento de cada Módulo de Desenvolvimento; e</w:t>
      </w:r>
    </w:p>
    <w:p w:rsidR="00502F16" w:rsidRDefault="00502F16" w:rsidP="00C7359F">
      <w:pPr>
        <w:pStyle w:val="Contrato-Alnea"/>
        <w:numPr>
          <w:ilvl w:val="0"/>
          <w:numId w:val="49"/>
        </w:numPr>
        <w:ind w:left="851" w:hanging="284"/>
      </w:pPr>
      <w:r>
        <w:t>o</w:t>
      </w:r>
      <w:r w:rsidRPr="00345793">
        <w:t xml:space="preserve"> encerramento da Etapa de Desenvolvimento em Campo que não contemple Desenvolvimento modular.</w:t>
      </w:r>
    </w:p>
    <w:p w:rsidR="00502F16" w:rsidRPr="00345793" w:rsidRDefault="00502F16" w:rsidP="00C7359F">
      <w:pPr>
        <w:pStyle w:val="Contrato-Clausula-Nvel2-1dezena"/>
      </w:pPr>
      <w:r w:rsidRPr="00345793">
        <w:t>Para</w:t>
      </w:r>
      <w:r>
        <w:t xml:space="preserve"> </w:t>
      </w:r>
      <w:r w:rsidRPr="006020D5">
        <w:t>fins de aferição do Conteúdo Local, a Etapa de Desenvolvimento terá início na data da apresentação da Declaração de Comercialidade e se encerrará, para cada Módulo de Desenvolvimento, com a primeira entre as seguintes ocorrências:</w:t>
      </w:r>
      <w:r w:rsidRPr="00345793">
        <w:t xml:space="preserve"> </w:t>
      </w:r>
    </w:p>
    <w:p w:rsidR="00502F16" w:rsidRPr="00345793" w:rsidRDefault="00502F16" w:rsidP="00C7359F">
      <w:pPr>
        <w:pStyle w:val="Contrato-Alnea"/>
        <w:numPr>
          <w:ilvl w:val="0"/>
          <w:numId w:val="50"/>
        </w:numPr>
        <w:ind w:left="851" w:hanging="284"/>
      </w:pPr>
      <w:r w:rsidRPr="00345793">
        <w:t>decurso de 10 (dez) anos após a Extração do Primeiro Óleo;</w:t>
      </w:r>
    </w:p>
    <w:p w:rsidR="00502F16" w:rsidRPr="00345793" w:rsidRDefault="00502F16" w:rsidP="00C7359F">
      <w:pPr>
        <w:pStyle w:val="Contrato-Alnea"/>
        <w:numPr>
          <w:ilvl w:val="0"/>
          <w:numId w:val="50"/>
        </w:numPr>
        <w:ind w:left="851" w:hanging="284"/>
      </w:pPr>
      <w:r w:rsidRPr="00345793">
        <w:t>desistência, pelo Concessionário, do Desenvolvimento do Módulo de Desenvolvimento; ou</w:t>
      </w:r>
    </w:p>
    <w:p w:rsidR="00502F16" w:rsidRPr="00962C98" w:rsidRDefault="00502F16" w:rsidP="00C7359F">
      <w:pPr>
        <w:pStyle w:val="Contrato-Alnea"/>
        <w:numPr>
          <w:ilvl w:val="0"/>
          <w:numId w:val="50"/>
        </w:numPr>
        <w:ind w:left="851" w:hanging="284"/>
        <w:rPr>
          <w:rFonts w:cs="Times New Roman"/>
          <w:szCs w:val="20"/>
        </w:rPr>
      </w:pPr>
      <w:r w:rsidRPr="00345793">
        <w:t>realização dos investimentos previstos no Plano de Desenvolvimento</w:t>
      </w:r>
      <w:r>
        <w:t xml:space="preserve">, </w:t>
      </w:r>
      <w:r w:rsidRPr="006020D5">
        <w:t xml:space="preserve">exceto </w:t>
      </w:r>
      <w:r w:rsidRPr="00AA1975">
        <w:rPr>
          <w:rFonts w:cs="Times New Roman"/>
          <w:szCs w:val="20"/>
        </w:rPr>
        <w:t xml:space="preserve">os relativos ao abandono do </w:t>
      </w:r>
      <w:r w:rsidR="007C5CAC">
        <w:rPr>
          <w:rFonts w:cs="Times New Roman"/>
          <w:szCs w:val="20"/>
        </w:rPr>
        <w:t>C</w:t>
      </w:r>
      <w:r w:rsidRPr="00AA1975">
        <w:rPr>
          <w:rFonts w:cs="Times New Roman"/>
          <w:szCs w:val="20"/>
        </w:rPr>
        <w:t>ampo.</w:t>
      </w:r>
    </w:p>
    <w:p w:rsidR="00502F16" w:rsidRPr="000B42AE" w:rsidRDefault="00502F16" w:rsidP="00792DE0">
      <w:pPr>
        <w:pStyle w:val="Contrato-Clausula-Nvel2-1dezena"/>
      </w:pPr>
      <w:r w:rsidRPr="00131F1C">
        <w:t xml:space="preserve">No caso de contratações previstas no </w:t>
      </w:r>
      <w:r w:rsidR="00F66D35">
        <w:t>parágrafo</w:t>
      </w:r>
      <w:r w:rsidRPr="00131F1C">
        <w:t xml:space="preserve"> </w:t>
      </w:r>
      <w:r w:rsidR="001837EA">
        <w:t>20</w:t>
      </w:r>
      <w:r w:rsidRPr="00131F1C">
        <w:t>.1.</w:t>
      </w:r>
      <w:r w:rsidR="001929B4">
        <w:t>2</w:t>
      </w:r>
      <w:r w:rsidRPr="00131F1C">
        <w:t xml:space="preserve">, alínea </w:t>
      </w:r>
      <w:r w:rsidR="00EA7BB6">
        <w:t>“</w:t>
      </w:r>
      <w:r w:rsidRPr="00131F1C">
        <w:t>c</w:t>
      </w:r>
      <w:r w:rsidR="00EA7BB6">
        <w:t>”</w:t>
      </w:r>
      <w:r w:rsidRPr="00131F1C">
        <w:t>, não devem ser contabilizados</w:t>
      </w:r>
      <w:r>
        <w:t xml:space="preserve"> para fins de ap</w:t>
      </w:r>
      <w:r w:rsidRPr="00131F1C">
        <w:t>uração d</w:t>
      </w:r>
      <w:r w:rsidR="005831EE">
        <w:t>o</w:t>
      </w:r>
      <w:r w:rsidRPr="00131F1C">
        <w:t xml:space="preserve"> Conteúdo Local os dispêndios relativos à taxa de operação da </w:t>
      </w:r>
      <w:r w:rsidR="005831EE">
        <w:t>u</w:t>
      </w:r>
      <w:r w:rsidRPr="00131F1C">
        <w:t>nidade.</w:t>
      </w:r>
    </w:p>
    <w:p w:rsidR="00BB0696" w:rsidRDefault="00BB0696" w:rsidP="001E03F8">
      <w:pPr>
        <w:pStyle w:val="Contrato-Normal"/>
      </w:pPr>
      <w:bookmarkStart w:id="1356" w:name="_Toc421624547"/>
    </w:p>
    <w:p w:rsidR="00E43E4A" w:rsidRPr="00E43E4A" w:rsidRDefault="00E43E4A" w:rsidP="00D035BE">
      <w:pPr>
        <w:pStyle w:val="Contrato-Clausula-Subtitulo"/>
      </w:pPr>
      <w:bookmarkStart w:id="1357" w:name="_Toc434933301"/>
      <w:bookmarkStart w:id="1358" w:name="_Toc434942654"/>
      <w:bookmarkStart w:id="1359" w:name="_Toc435440081"/>
      <w:bookmarkStart w:id="1360" w:name="_Toc36215028"/>
      <w:r w:rsidRPr="00E43E4A">
        <w:rPr>
          <w:lang w:val="pt-PT"/>
        </w:rPr>
        <w:t>Excedente de Conteúdo Local</w:t>
      </w:r>
      <w:bookmarkEnd w:id="1357"/>
      <w:bookmarkEnd w:id="1358"/>
      <w:bookmarkEnd w:id="1359"/>
      <w:bookmarkEnd w:id="1360"/>
    </w:p>
    <w:bookmarkEnd w:id="1356"/>
    <w:p w:rsidR="00502F16" w:rsidRPr="003C5112" w:rsidRDefault="00502F16" w:rsidP="00792DE0">
      <w:pPr>
        <w:pStyle w:val="Contrato-Clausula-Nivel2-2dezenas"/>
      </w:pPr>
      <w:r w:rsidRPr="003C5112">
        <w:t xml:space="preserve">Caso o Concessionário supere o Conteúdo Local </w:t>
      </w:r>
      <w:r w:rsidR="00654EA9">
        <w:t>exigido</w:t>
      </w:r>
      <w:r w:rsidRPr="003C5112">
        <w:t>, na Fase de Exploração</w:t>
      </w:r>
      <w:r w:rsidR="00722D39">
        <w:t xml:space="preserve"> </w:t>
      </w:r>
      <w:r w:rsidR="00580E1A">
        <w:t>ou</w:t>
      </w:r>
      <w:r w:rsidRPr="003C5112">
        <w:t xml:space="preserve"> em um Módulo de Desenvolvimento, o valor excedente, em moeda corrente nacional, poderá ser transferido para os Módulos de Desenvolvimento a serem implantados subsequentemente.</w:t>
      </w:r>
    </w:p>
    <w:p w:rsidR="00502F16" w:rsidRPr="00131F1C" w:rsidRDefault="00502F16" w:rsidP="00792DE0">
      <w:pPr>
        <w:pStyle w:val="Contrato-Clausula-Nivel3-2dezenas"/>
      </w:pPr>
      <w:r w:rsidRPr="00131F1C">
        <w:t xml:space="preserve">No caso de Campos em </w:t>
      </w:r>
      <w:r w:rsidR="00654EA9">
        <w:t>m</w:t>
      </w:r>
      <w:r w:rsidRPr="00131F1C">
        <w:t xml:space="preserve">ar, o </w:t>
      </w:r>
      <w:r w:rsidR="00654EA9">
        <w:t>O</w:t>
      </w:r>
      <w:r w:rsidRPr="00131F1C">
        <w:t xml:space="preserve">perador deverá indicar o </w:t>
      </w:r>
      <w:r w:rsidR="00A46687">
        <w:t>M</w:t>
      </w:r>
      <w:r w:rsidRPr="00131F1C">
        <w:t>acrogrupo para o qual o excedente da Fase de Exploração será direcionado.</w:t>
      </w:r>
    </w:p>
    <w:p w:rsidR="00502F16" w:rsidRPr="00131F1C" w:rsidRDefault="00502F16" w:rsidP="00792DE0">
      <w:pPr>
        <w:pStyle w:val="Contrato-Clausula-Nivel3-2dezenas"/>
      </w:pPr>
      <w:r w:rsidRPr="00131F1C">
        <w:t xml:space="preserve">Eventuais excedentes verificados nos Módulos de Desenvolvimento poderão ser transferidos apenas entre os mesmos </w:t>
      </w:r>
      <w:r>
        <w:t>M</w:t>
      </w:r>
      <w:r w:rsidRPr="00131F1C">
        <w:t>acrogrupos.</w:t>
      </w:r>
    </w:p>
    <w:p w:rsidR="00502F16" w:rsidRPr="005B4E72" w:rsidRDefault="00502F16" w:rsidP="00792DE0">
      <w:pPr>
        <w:pStyle w:val="Contrato-Clausula-Nivel2-2dezenas"/>
        <w:rPr>
          <w:rFonts w:eastAsia="Arial" w:cs="Arial"/>
          <w:szCs w:val="22"/>
        </w:rPr>
      </w:pPr>
      <w:r>
        <w:t xml:space="preserve">A solicitação de </w:t>
      </w:r>
      <w:r w:rsidR="00A46687">
        <w:t xml:space="preserve">transferência </w:t>
      </w:r>
      <w:r>
        <w:t xml:space="preserve">de </w:t>
      </w:r>
      <w:r w:rsidR="00A46687">
        <w:t xml:space="preserve">excedente </w:t>
      </w:r>
      <w:r>
        <w:t xml:space="preserve">deverá ser apresentada à ANP no prazo de </w:t>
      </w:r>
      <w:r w:rsidR="00166898">
        <w:t>30 (trinta)</w:t>
      </w:r>
      <w:r>
        <w:t xml:space="preserve"> dias, contados a partir do primeiro dia útil seguinte ao recebimento, pelo Operador, do Relatório de Fiscalização de Conteúdo Local da Etapa de Desenvolvimento da Produção, ou </w:t>
      </w:r>
      <w:r w:rsidR="005008F4" w:rsidRPr="005008F4">
        <w:rPr>
          <w:szCs w:val="22"/>
        </w:rPr>
        <w:t>de módulos subsequentes no caso de Desenvolvimento modular.</w:t>
      </w:r>
    </w:p>
    <w:p w:rsidR="00502F16" w:rsidRDefault="00502F16" w:rsidP="00792DE0">
      <w:pPr>
        <w:pStyle w:val="Contrato-Clausula-Nivel3-2dezenas"/>
      </w:pPr>
      <w:r>
        <w:lastRenderedPageBreak/>
        <w:t>O valor monetário excedente será atualizado pelo IGP-</w:t>
      </w:r>
      <w:r w:rsidR="00A65E12">
        <w:t>DI</w:t>
      </w:r>
      <w:r>
        <w:t xml:space="preserve"> ou outro </w:t>
      </w:r>
      <w:r w:rsidR="00F1109F">
        <w:t xml:space="preserve">índice </w:t>
      </w:r>
      <w:r>
        <w:t xml:space="preserve">que venha a substituí-lo. </w:t>
      </w:r>
    </w:p>
    <w:p w:rsidR="007C7C56" w:rsidRPr="00657592" w:rsidRDefault="007C7C56" w:rsidP="0076490D">
      <w:pPr>
        <w:pStyle w:val="Contrato-Normal"/>
      </w:pPr>
    </w:p>
    <w:p w:rsidR="008C4B78" w:rsidRPr="00345793" w:rsidRDefault="001C677C" w:rsidP="00D035BE">
      <w:pPr>
        <w:pStyle w:val="Contrato-Clausula-Subtitulo"/>
      </w:pPr>
      <w:bookmarkStart w:id="1361" w:name="_Toc425775478"/>
      <w:bookmarkStart w:id="1362" w:name="_Toc421863483"/>
      <w:bookmarkStart w:id="1363" w:name="_Toc434933302"/>
      <w:bookmarkStart w:id="1364" w:name="_Toc434942655"/>
      <w:bookmarkStart w:id="1365" w:name="_Toc435440082"/>
      <w:bookmarkStart w:id="1366" w:name="_Toc36215029"/>
      <w:r w:rsidRPr="00345793">
        <w:t xml:space="preserve">Multa pelo Descumprimento do </w:t>
      </w:r>
      <w:r w:rsidR="00F769F8" w:rsidRPr="00345793">
        <w:t>Conteúdo Local</w:t>
      </w:r>
      <w:bookmarkEnd w:id="1361"/>
      <w:bookmarkEnd w:id="1362"/>
      <w:bookmarkEnd w:id="1363"/>
      <w:bookmarkEnd w:id="1364"/>
      <w:bookmarkEnd w:id="1365"/>
      <w:bookmarkEnd w:id="1366"/>
    </w:p>
    <w:p w:rsidR="00347EE8" w:rsidRPr="00657592" w:rsidRDefault="00347EE8" w:rsidP="00792DE0">
      <w:pPr>
        <w:pStyle w:val="Contrato-Clausula-Nivel2-2dezenas"/>
      </w:pPr>
      <w:r w:rsidRPr="00657592">
        <w:t xml:space="preserve">O descumprimento do Conteúdo Local sujeitará o Concessionário à aplicação de multa, </w:t>
      </w:r>
      <w:r w:rsidR="00654EA9">
        <w:t>que</w:t>
      </w:r>
      <w:r w:rsidRPr="00657592">
        <w:t xml:space="preserve"> será calculad</w:t>
      </w:r>
      <w:r>
        <w:t>a</w:t>
      </w:r>
      <w:r w:rsidRPr="00657592">
        <w:t xml:space="preserve"> sobre o valor monetário descumprido, aplicando-se o seguinte percentual</w:t>
      </w:r>
      <w:r w:rsidR="007B5986">
        <w:t>, conforme o caso</w:t>
      </w:r>
      <w:r w:rsidRPr="00657592">
        <w:t>:</w:t>
      </w:r>
    </w:p>
    <w:p w:rsidR="00502F16" w:rsidRPr="000B42AE" w:rsidRDefault="00654EA9" w:rsidP="00792DE0">
      <w:pPr>
        <w:pStyle w:val="Contrato-Alnea"/>
        <w:numPr>
          <w:ilvl w:val="0"/>
          <w:numId w:val="51"/>
        </w:numPr>
        <w:ind w:left="993" w:hanging="284"/>
      </w:pPr>
      <w:r>
        <w:t>c</w:t>
      </w:r>
      <w:r w:rsidR="00502F16" w:rsidRPr="002A5662">
        <w:t xml:space="preserve">aso o percentual de Conteúdo Local </w:t>
      </w:r>
      <w:r>
        <w:t>n</w:t>
      </w:r>
      <w:r w:rsidR="00502F16" w:rsidRPr="002A5662">
        <w:t xml:space="preserve">ão </w:t>
      </w:r>
      <w:r>
        <w:t>r</w:t>
      </w:r>
      <w:r w:rsidR="00502F16" w:rsidRPr="002A5662">
        <w:t xml:space="preserve">ealizado  seja inferior a 65% (sessenta e cinco por cento) do Conteúdo Local </w:t>
      </w:r>
      <w:r>
        <w:t>m</w:t>
      </w:r>
      <w:r w:rsidR="00502F16" w:rsidRPr="002A5662">
        <w:t xml:space="preserve">ínimo, a multa será de 40% (quarenta por cento) sobre o valor do Conteúdo Local </w:t>
      </w:r>
      <w:r>
        <w:t>n</w:t>
      </w:r>
      <w:r w:rsidR="00502F16" w:rsidRPr="002A5662">
        <w:t xml:space="preserve">ão </w:t>
      </w:r>
      <w:r>
        <w:t>r</w:t>
      </w:r>
      <w:r w:rsidR="00502F16" w:rsidRPr="002A5662">
        <w:t>ealizado</w:t>
      </w:r>
      <w:r>
        <w:t>;</w:t>
      </w:r>
    </w:p>
    <w:p w:rsidR="00502F16" w:rsidRDefault="00654EA9" w:rsidP="00792DE0">
      <w:pPr>
        <w:pStyle w:val="Contrato-Alnea"/>
        <w:numPr>
          <w:ilvl w:val="0"/>
          <w:numId w:val="51"/>
        </w:numPr>
        <w:ind w:left="993" w:hanging="284"/>
      </w:pPr>
      <w:r>
        <w:t>c</w:t>
      </w:r>
      <w:r w:rsidR="00502F16" w:rsidRPr="002A5662">
        <w:t xml:space="preserve">aso o percentual de Conteúdo Local </w:t>
      </w:r>
      <w:r>
        <w:t>n</w:t>
      </w:r>
      <w:r w:rsidR="00502F16" w:rsidRPr="002A5662">
        <w:t xml:space="preserve">ão </w:t>
      </w:r>
      <w:r>
        <w:t>r</w:t>
      </w:r>
      <w:r w:rsidR="00502F16" w:rsidRPr="002A5662">
        <w:t>ealizado  seja igual ou superior a 65% (sessenta e cinco por cento), a multa será crescente a partir de 40%</w:t>
      </w:r>
      <w:r w:rsidR="00722962">
        <w:t xml:space="preserve"> (quarenta por cento)</w:t>
      </w:r>
      <w:r w:rsidR="00502F16" w:rsidRPr="002A5662">
        <w:t>, atingindo 75%</w:t>
      </w:r>
      <w:r w:rsidR="00722962">
        <w:t xml:space="preserve"> (setenta e cinco por cento)</w:t>
      </w:r>
      <w:r w:rsidR="00502F16" w:rsidRPr="002A5662">
        <w:t xml:space="preserve"> do valor de Conteúdo Local </w:t>
      </w:r>
      <w:r>
        <w:t>m</w:t>
      </w:r>
      <w:r w:rsidR="00502F16" w:rsidRPr="002A5662">
        <w:t xml:space="preserve">ínimo, no caso de 100% </w:t>
      </w:r>
      <w:r>
        <w:t xml:space="preserve">(cem por cento) </w:t>
      </w:r>
      <w:r w:rsidR="00502F16" w:rsidRPr="002A5662">
        <w:t xml:space="preserve">de Conteúdo Local </w:t>
      </w:r>
      <w:r>
        <w:t>n</w:t>
      </w:r>
      <w:r w:rsidR="00502F16" w:rsidRPr="002A5662">
        <w:t xml:space="preserve">ão </w:t>
      </w:r>
      <w:r>
        <w:t>r</w:t>
      </w:r>
      <w:r w:rsidR="00502F16" w:rsidRPr="002A5662">
        <w:t>ealizado , de modo a obedecer à fórmula:</w:t>
      </w:r>
      <w:r w:rsidR="00502F16">
        <w:t xml:space="preserve"> </w:t>
      </w:r>
    </w:p>
    <w:p w:rsidR="00502F16" w:rsidRDefault="00502F16" w:rsidP="004B4654">
      <w:pPr>
        <w:pStyle w:val="Contrato-Alnea"/>
        <w:ind w:left="993"/>
      </w:pPr>
      <w:r w:rsidRPr="002A5662">
        <w:t xml:space="preserve">M (%) = NR (%) - </w:t>
      </w:r>
      <w:r>
        <w:t>25%</w:t>
      </w:r>
      <w:r w:rsidR="00722962">
        <w:t>.</w:t>
      </w:r>
      <w:r>
        <w:t xml:space="preserve"> </w:t>
      </w:r>
    </w:p>
    <w:p w:rsidR="00654EA9" w:rsidRDefault="00654EA9" w:rsidP="004B4654">
      <w:pPr>
        <w:pStyle w:val="Contrato-Alnea"/>
        <w:ind w:left="993"/>
      </w:pPr>
      <w:r>
        <w:t>Onde,</w:t>
      </w:r>
    </w:p>
    <w:p w:rsidR="00654EA9" w:rsidRDefault="00654EA9" w:rsidP="004B4654">
      <w:pPr>
        <w:pStyle w:val="Contrato-Alnea"/>
        <w:ind w:left="993"/>
      </w:pPr>
      <w:r>
        <w:t>M</w:t>
      </w:r>
      <w:r w:rsidR="00A9483A">
        <w:t xml:space="preserve"> </w:t>
      </w:r>
      <w:r>
        <w:t>(%) é o percentual de multa a ser calculado sobre o valor monetário descumprido; e</w:t>
      </w:r>
    </w:p>
    <w:p w:rsidR="00502F16" w:rsidRPr="002A5662" w:rsidRDefault="00502F16" w:rsidP="004B4654">
      <w:pPr>
        <w:pStyle w:val="Contrato-Alnea"/>
        <w:ind w:left="993"/>
      </w:pPr>
      <w:r w:rsidRPr="002A5662">
        <w:t xml:space="preserve">NR (%) é o percentual de Conteúdo Local </w:t>
      </w:r>
      <w:r w:rsidR="00654EA9">
        <w:t>n</w:t>
      </w:r>
      <w:r w:rsidRPr="002A5662">
        <w:t xml:space="preserve">ão </w:t>
      </w:r>
      <w:r w:rsidR="00654EA9">
        <w:t>r</w:t>
      </w:r>
      <w:r w:rsidRPr="002A5662">
        <w:t>ealizado.</w:t>
      </w:r>
    </w:p>
    <w:p w:rsidR="00347EE8" w:rsidRPr="00345793" w:rsidRDefault="00347EE8" w:rsidP="004B4654">
      <w:pPr>
        <w:pStyle w:val="Contrato-Clausula-Nivel2-2dezenas"/>
      </w:pPr>
      <w:r w:rsidRPr="00345793">
        <w:t>Caso haja o descumprimento simultâneo</w:t>
      </w:r>
      <w:r w:rsidR="00502F16" w:rsidRPr="00502F16">
        <w:t xml:space="preserve"> </w:t>
      </w:r>
      <w:r w:rsidR="00502F16" w:rsidRPr="00345793">
        <w:t xml:space="preserve">de mais de </w:t>
      </w:r>
      <w:r w:rsidR="00502F16">
        <w:t xml:space="preserve">um compromisso para os </w:t>
      </w:r>
      <w:r w:rsidR="00A46687">
        <w:t xml:space="preserve">Macrogrupos </w:t>
      </w:r>
      <w:r w:rsidR="00502F16">
        <w:t xml:space="preserve">do </w:t>
      </w:r>
      <w:r w:rsidR="00722962">
        <w:t>parágrafo</w:t>
      </w:r>
      <w:r w:rsidR="00502F16">
        <w:t xml:space="preserve"> </w:t>
      </w:r>
      <w:r w:rsidR="001837EA">
        <w:t>20</w:t>
      </w:r>
      <w:r w:rsidR="00502F16" w:rsidRPr="001C67FC">
        <w:t>.</w:t>
      </w:r>
      <w:r w:rsidR="00502F16">
        <w:t>1.</w:t>
      </w:r>
      <w:r w:rsidR="001929B4">
        <w:t>2</w:t>
      </w:r>
      <w:r w:rsidR="00502F16">
        <w:t xml:space="preserve">, </w:t>
      </w:r>
      <w:r w:rsidR="00502F16" w:rsidRPr="00345793">
        <w:t xml:space="preserve">o valor da multa corresponderá ao </w:t>
      </w:r>
      <w:r w:rsidR="00502F16" w:rsidRPr="003C5112">
        <w:t>somatório</w:t>
      </w:r>
      <w:r w:rsidR="00502F16" w:rsidRPr="00345793">
        <w:t xml:space="preserve"> das multas para cada </w:t>
      </w:r>
      <w:r w:rsidR="00A46687">
        <w:t>Macrogrupo</w:t>
      </w:r>
      <w:r w:rsidRPr="00345793">
        <w:t xml:space="preserve">. </w:t>
      </w:r>
    </w:p>
    <w:bookmarkEnd w:id="1355"/>
    <w:p w:rsidR="00502F16" w:rsidRDefault="00502F16" w:rsidP="004B4654">
      <w:pPr>
        <w:pStyle w:val="Contrato-Clausula-Nivel2-2dezenas"/>
      </w:pPr>
      <w:r w:rsidRPr="003D0857">
        <w:t xml:space="preserve">O valor da multa </w:t>
      </w:r>
      <w:r>
        <w:t xml:space="preserve">será atualizado </w:t>
      </w:r>
      <w:r w:rsidRPr="003D0857">
        <w:t xml:space="preserve">pelo </w:t>
      </w:r>
      <w:r w:rsidR="00AE7931">
        <w:t xml:space="preserve">IGP-DI </w:t>
      </w:r>
      <w:r w:rsidRPr="003D0857">
        <w:t xml:space="preserve">até a data em que </w:t>
      </w:r>
      <w:r w:rsidR="00654EA9">
        <w:t xml:space="preserve">for </w:t>
      </w:r>
      <w:r w:rsidRPr="003D0857">
        <w:t>realizado o efetivo pagamento.</w:t>
      </w:r>
    </w:p>
    <w:p w:rsidR="006632EB" w:rsidRPr="00345793" w:rsidRDefault="006632EB" w:rsidP="0076490D">
      <w:pPr>
        <w:pStyle w:val="Contrato-Normal"/>
      </w:pPr>
    </w:p>
    <w:p w:rsidR="00C2057B" w:rsidRPr="00AC7DC0" w:rsidRDefault="00AC7DC0" w:rsidP="00BA5615">
      <w:pPr>
        <w:pStyle w:val="Contrato-Clausula-Nvel1"/>
      </w:pPr>
      <w:bookmarkStart w:id="1367" w:name="_Toc425519099"/>
      <w:bookmarkStart w:id="1368" w:name="_Toc425519304"/>
      <w:bookmarkStart w:id="1369" w:name="_Toc425519509"/>
      <w:bookmarkStart w:id="1370" w:name="_Toc425519713"/>
      <w:bookmarkStart w:id="1371" w:name="_Toc513615316"/>
      <w:bookmarkStart w:id="1372" w:name="_Hlt9831951"/>
      <w:bookmarkStart w:id="1373" w:name="_Hlt9838772"/>
      <w:bookmarkStart w:id="1374" w:name="_Ref473110735"/>
      <w:bookmarkStart w:id="1375" w:name="_Toc473903609"/>
      <w:bookmarkStart w:id="1376" w:name="_Ref473960557"/>
      <w:bookmarkStart w:id="1377" w:name="_Toc480774624"/>
      <w:bookmarkStart w:id="1378" w:name="_Toc509834886"/>
      <w:bookmarkStart w:id="1379" w:name="_Toc513615319"/>
      <w:bookmarkStart w:id="1380" w:name="_Ref31072012"/>
      <w:bookmarkStart w:id="1381" w:name="_Toc135208072"/>
      <w:bookmarkStart w:id="1382" w:name="_Toc425775479"/>
      <w:bookmarkStart w:id="1383" w:name="_Toc421863484"/>
      <w:bookmarkStart w:id="1384" w:name="_Toc434942656"/>
      <w:bookmarkStart w:id="1385" w:name="_Toc435440083"/>
      <w:bookmarkStart w:id="1386" w:name="_Toc36215030"/>
      <w:bookmarkEnd w:id="1316"/>
      <w:bookmarkEnd w:id="1317"/>
      <w:bookmarkEnd w:id="1318"/>
      <w:bookmarkEnd w:id="1367"/>
      <w:bookmarkEnd w:id="1368"/>
      <w:bookmarkEnd w:id="1369"/>
      <w:bookmarkEnd w:id="1370"/>
      <w:bookmarkEnd w:id="1371"/>
      <w:bookmarkEnd w:id="1372"/>
      <w:bookmarkEnd w:id="1373"/>
      <w:r w:rsidRPr="00AC7DC0">
        <w:t xml:space="preserve">Cláusula </w:t>
      </w:r>
      <w:bookmarkStart w:id="1387" w:name="_Toc473903610"/>
      <w:bookmarkStart w:id="1388" w:name="_Toc476656886"/>
      <w:bookmarkStart w:id="1389" w:name="_Toc476742775"/>
      <w:bookmarkEnd w:id="1374"/>
      <w:bookmarkEnd w:id="1375"/>
      <w:bookmarkEnd w:id="1376"/>
      <w:bookmarkEnd w:id="1377"/>
      <w:bookmarkEnd w:id="1378"/>
      <w:bookmarkEnd w:id="1379"/>
      <w:r w:rsidR="00F27D71">
        <w:t>Vigésima</w:t>
      </w:r>
      <w:r w:rsidR="001173C5">
        <w:t xml:space="preserve"> </w:t>
      </w:r>
      <w:r w:rsidR="00FA4870">
        <w:t>Primeira</w:t>
      </w:r>
      <w:r w:rsidR="00F27D71">
        <w:t xml:space="preserve"> </w:t>
      </w:r>
      <w:r w:rsidR="0088513B" w:rsidRPr="00AC7DC0">
        <w:t>–</w:t>
      </w:r>
      <w:r w:rsidR="006632EB" w:rsidRPr="00AC7DC0">
        <w:t xml:space="preserve"> </w:t>
      </w:r>
      <w:r w:rsidRPr="00AC7DC0">
        <w:t>segurança</w:t>
      </w:r>
      <w:r w:rsidR="0088513B" w:rsidRPr="00AC7DC0">
        <w:t xml:space="preserve"> </w:t>
      </w:r>
      <w:r w:rsidRPr="00AC7DC0">
        <w:t>operacional</w:t>
      </w:r>
      <w:r w:rsidR="0088513B" w:rsidRPr="00AC7DC0">
        <w:t xml:space="preserve"> </w:t>
      </w:r>
      <w:r w:rsidRPr="00AC7DC0">
        <w:t>e</w:t>
      </w:r>
      <w:r w:rsidR="0088513B" w:rsidRPr="00AC7DC0">
        <w:t xml:space="preserve"> </w:t>
      </w:r>
      <w:r w:rsidRPr="00AC7DC0">
        <w:t>meio</w:t>
      </w:r>
      <w:r w:rsidR="0088513B" w:rsidRPr="00AC7DC0">
        <w:t xml:space="preserve"> </w:t>
      </w:r>
      <w:r w:rsidRPr="00AC7DC0">
        <w:t>ambiente</w:t>
      </w:r>
      <w:bookmarkEnd w:id="1380"/>
      <w:bookmarkEnd w:id="1381"/>
      <w:bookmarkEnd w:id="1382"/>
      <w:bookmarkEnd w:id="1383"/>
      <w:bookmarkEnd w:id="1384"/>
      <w:bookmarkEnd w:id="1385"/>
      <w:bookmarkEnd w:id="1386"/>
      <w:bookmarkEnd w:id="1387"/>
      <w:bookmarkEnd w:id="1388"/>
      <w:bookmarkEnd w:id="1389"/>
    </w:p>
    <w:p w:rsidR="00C2057B" w:rsidRPr="00345793" w:rsidRDefault="00403BC8" w:rsidP="00D035BE">
      <w:pPr>
        <w:pStyle w:val="Contrato-Clausula-Subtitulo"/>
      </w:pPr>
      <w:bookmarkStart w:id="1390" w:name="_Toc135208073"/>
      <w:bookmarkStart w:id="1391" w:name="_Toc425775480"/>
      <w:bookmarkStart w:id="1392" w:name="_Toc421863485"/>
      <w:bookmarkStart w:id="1393" w:name="_Toc434933303"/>
      <w:bookmarkStart w:id="1394" w:name="_Toc434942657"/>
      <w:bookmarkStart w:id="1395" w:name="_Toc435440084"/>
      <w:bookmarkStart w:id="1396" w:name="_Toc36215031"/>
      <w:r w:rsidRPr="00345793">
        <w:t>Controle Ambiental</w:t>
      </w:r>
      <w:bookmarkEnd w:id="1390"/>
      <w:bookmarkEnd w:id="1391"/>
      <w:bookmarkEnd w:id="1392"/>
      <w:bookmarkEnd w:id="1393"/>
      <w:bookmarkEnd w:id="1394"/>
      <w:bookmarkEnd w:id="1395"/>
      <w:bookmarkEnd w:id="1396"/>
    </w:p>
    <w:p w:rsidR="00C2057B" w:rsidRPr="00345793" w:rsidRDefault="00403BC8" w:rsidP="00B6006B">
      <w:pPr>
        <w:pStyle w:val="Contrato-Clausula-Nvel2-1dezena"/>
      </w:pPr>
      <w:bookmarkStart w:id="1397" w:name="_Ref473091937"/>
      <w:r w:rsidRPr="00345793">
        <w:t xml:space="preserve">O </w:t>
      </w:r>
      <w:r w:rsidR="00F769F8" w:rsidRPr="00345793">
        <w:t>Concessionário</w:t>
      </w:r>
      <w:r w:rsidRPr="00345793">
        <w:t xml:space="preserve"> </w:t>
      </w:r>
      <w:r w:rsidR="00D44334" w:rsidRPr="00345793">
        <w:t xml:space="preserve">deverá </w:t>
      </w:r>
      <w:r w:rsidR="00E725D1" w:rsidRPr="00345793">
        <w:t xml:space="preserve">dispor </w:t>
      </w:r>
      <w:r w:rsidRPr="00345793">
        <w:t xml:space="preserve">de </w:t>
      </w:r>
      <w:r w:rsidR="00E725D1" w:rsidRPr="00345793">
        <w:t>um sistema</w:t>
      </w:r>
      <w:r w:rsidRPr="00345793">
        <w:t xml:space="preserve"> de </w:t>
      </w:r>
      <w:r w:rsidR="00E725D1" w:rsidRPr="00345793">
        <w:t>gestão</w:t>
      </w:r>
      <w:r w:rsidRPr="00345793">
        <w:t xml:space="preserve"> de </w:t>
      </w:r>
      <w:r w:rsidR="00E725D1" w:rsidRPr="00345793">
        <w:t xml:space="preserve">segurança e meio ambiente que atenda às </w:t>
      </w:r>
      <w:r w:rsidR="00A106F4" w:rsidRPr="00345793">
        <w:t xml:space="preserve">Melhores Práticas da Indústria do </w:t>
      </w:r>
      <w:r w:rsidR="006558C5" w:rsidRPr="00345793">
        <w:t>Petróleo</w:t>
      </w:r>
      <w:r w:rsidR="00F469D1" w:rsidRPr="00345793">
        <w:t xml:space="preserve"> </w:t>
      </w:r>
      <w:r w:rsidR="00E725D1" w:rsidRPr="00345793">
        <w:t xml:space="preserve">e </w:t>
      </w:r>
      <w:r w:rsidR="00BE343A" w:rsidRPr="00345793">
        <w:t xml:space="preserve">à </w:t>
      </w:r>
      <w:r w:rsidR="00A106F4" w:rsidRPr="00345793">
        <w:t>Legislação Aplicável</w:t>
      </w:r>
      <w:r w:rsidR="00E725D1" w:rsidRPr="00345793">
        <w:t>.</w:t>
      </w:r>
    </w:p>
    <w:p w:rsidR="00C2057B" w:rsidRPr="00345793" w:rsidRDefault="00A13E5C" w:rsidP="00B6006B">
      <w:pPr>
        <w:pStyle w:val="Contrato-Clausula-Nvel2-1dezena"/>
      </w:pPr>
      <w:r w:rsidRPr="00345793">
        <w:t xml:space="preserve">O </w:t>
      </w:r>
      <w:r w:rsidR="00F769F8" w:rsidRPr="00345793">
        <w:t>Concessionário</w:t>
      </w:r>
      <w:r w:rsidR="00403BC8" w:rsidRPr="00345793">
        <w:t xml:space="preserve"> </w:t>
      </w:r>
      <w:r w:rsidRPr="00345793">
        <w:t xml:space="preserve">deverá, </w:t>
      </w:r>
      <w:r w:rsidR="00BD37BF">
        <w:t>entre outras obrigações</w:t>
      </w:r>
      <w:r w:rsidRPr="00345793">
        <w:t>:</w:t>
      </w:r>
    </w:p>
    <w:p w:rsidR="00561D90" w:rsidRPr="00345793" w:rsidRDefault="00561D90" w:rsidP="00B6006B">
      <w:pPr>
        <w:pStyle w:val="Contrato-Alnea"/>
        <w:numPr>
          <w:ilvl w:val="0"/>
          <w:numId w:val="52"/>
        </w:numPr>
        <w:ind w:left="851" w:hanging="284"/>
      </w:pPr>
      <w:r w:rsidRPr="00345793">
        <w:t>zelar pela preservação do meio ambiente ecologicamente equilibrado;</w:t>
      </w:r>
    </w:p>
    <w:p w:rsidR="00C2057B" w:rsidRPr="00345793" w:rsidRDefault="00561D90" w:rsidP="00B6006B">
      <w:pPr>
        <w:pStyle w:val="Contrato-Alnea"/>
        <w:numPr>
          <w:ilvl w:val="0"/>
          <w:numId w:val="52"/>
        </w:numPr>
        <w:ind w:left="851" w:hanging="284"/>
      </w:pPr>
      <w:r w:rsidRPr="00345793">
        <w:t>minimizar</w:t>
      </w:r>
      <w:r w:rsidR="00403BC8" w:rsidRPr="00345793">
        <w:t xml:space="preserve"> a ocorrência de </w:t>
      </w:r>
      <w:r w:rsidRPr="00345793">
        <w:t xml:space="preserve">impactos e/ou </w:t>
      </w:r>
      <w:r w:rsidR="00403BC8" w:rsidRPr="00345793">
        <w:t xml:space="preserve">danos </w:t>
      </w:r>
      <w:r w:rsidRPr="00345793">
        <w:t>ao meio ambiente</w:t>
      </w:r>
      <w:r w:rsidR="00A13E5C" w:rsidRPr="00345793">
        <w:t>;</w:t>
      </w:r>
    </w:p>
    <w:p w:rsidR="00C2057B" w:rsidRPr="00345793" w:rsidRDefault="00561D90" w:rsidP="00B6006B">
      <w:pPr>
        <w:pStyle w:val="Contrato-Alnea"/>
        <w:numPr>
          <w:ilvl w:val="0"/>
          <w:numId w:val="52"/>
        </w:numPr>
        <w:ind w:left="851" w:hanging="284"/>
      </w:pPr>
      <w:r w:rsidRPr="00345793">
        <w:t xml:space="preserve">zelar pela </w:t>
      </w:r>
      <w:r w:rsidR="00403BC8" w:rsidRPr="00345793">
        <w:t xml:space="preserve">segurança </w:t>
      </w:r>
      <w:r w:rsidRPr="00345793">
        <w:t xml:space="preserve">das </w:t>
      </w:r>
      <w:r w:rsidR="007F4734" w:rsidRPr="00345793">
        <w:t>O</w:t>
      </w:r>
      <w:r w:rsidRPr="00345793">
        <w:t xml:space="preserve">perações com </w:t>
      </w:r>
      <w:r w:rsidR="00BD37BF">
        <w:t xml:space="preserve">o </w:t>
      </w:r>
      <w:r w:rsidRPr="00345793">
        <w:t xml:space="preserve">fim </w:t>
      </w:r>
      <w:r w:rsidR="00403BC8" w:rsidRPr="00345793">
        <w:t xml:space="preserve">de </w:t>
      </w:r>
      <w:r w:rsidRPr="00345793">
        <w:t>proteger a vida humana</w:t>
      </w:r>
      <w:r w:rsidR="00114BAC">
        <w:t>,</w:t>
      </w:r>
      <w:r w:rsidRPr="00345793">
        <w:t xml:space="preserve"> o meio ambiente</w:t>
      </w:r>
      <w:r w:rsidR="00114BAC">
        <w:t xml:space="preserve"> e o patrimônio da União</w:t>
      </w:r>
      <w:r w:rsidR="00A13E5C" w:rsidRPr="00345793">
        <w:t>;</w:t>
      </w:r>
    </w:p>
    <w:p w:rsidR="00C2057B" w:rsidRPr="00345793" w:rsidRDefault="00561D90" w:rsidP="00B6006B">
      <w:pPr>
        <w:pStyle w:val="Contrato-Alnea"/>
        <w:numPr>
          <w:ilvl w:val="0"/>
          <w:numId w:val="52"/>
        </w:numPr>
        <w:ind w:left="851" w:hanging="284"/>
      </w:pPr>
      <w:r w:rsidRPr="00345793">
        <w:lastRenderedPageBreak/>
        <w:t>zelar pela proteção do</w:t>
      </w:r>
      <w:r w:rsidR="00403BC8" w:rsidRPr="00345793">
        <w:t xml:space="preserve"> patrimônio histórico-cultural</w:t>
      </w:r>
      <w:r w:rsidRPr="00345793">
        <w:t xml:space="preserve"> brasileiro</w:t>
      </w:r>
      <w:r w:rsidR="00A13E5C" w:rsidRPr="00345793">
        <w:t>;</w:t>
      </w:r>
    </w:p>
    <w:p w:rsidR="00C2057B" w:rsidRPr="00345793" w:rsidRDefault="00403BC8" w:rsidP="006E7E9F">
      <w:pPr>
        <w:pStyle w:val="Contrato-Alnea"/>
        <w:numPr>
          <w:ilvl w:val="0"/>
          <w:numId w:val="52"/>
        </w:numPr>
        <w:ind w:left="851" w:hanging="284"/>
      </w:pPr>
      <w:r w:rsidRPr="00345793">
        <w:t>re</w:t>
      </w:r>
      <w:r w:rsidR="00700826">
        <w:t>cuperar áreas degradadas</w:t>
      </w:r>
      <w:r w:rsidR="00722D39">
        <w:t xml:space="preserve"> </w:t>
      </w:r>
      <w:r w:rsidR="00722D39" w:rsidRPr="00722D39">
        <w:t>em conformidade com a Legislação Aplicável e as Melhores Práticas da Indústria do Petróleo</w:t>
      </w:r>
      <w:r w:rsidR="00561D90" w:rsidRPr="00345793">
        <w:t>;</w:t>
      </w:r>
    </w:p>
    <w:p w:rsidR="004606DB" w:rsidRPr="00345793" w:rsidRDefault="00114BAC" w:rsidP="00B6006B">
      <w:pPr>
        <w:pStyle w:val="Contrato-Alnea"/>
        <w:numPr>
          <w:ilvl w:val="0"/>
          <w:numId w:val="52"/>
        </w:numPr>
        <w:ind w:left="851" w:hanging="284"/>
      </w:pPr>
      <w:r>
        <w:t>a</w:t>
      </w:r>
      <w:r w:rsidRPr="00345793">
        <w:t xml:space="preserve">tender às Recomendações de Segurança </w:t>
      </w:r>
      <w:r w:rsidR="006E7E9F">
        <w:t xml:space="preserve">operacional e preservação do meio ambiente </w:t>
      </w:r>
      <w:r w:rsidRPr="00345793">
        <w:t xml:space="preserve">expedidas pela ANP, </w:t>
      </w:r>
      <w:r w:rsidR="00BD37BF">
        <w:t xml:space="preserve">nos termos da </w:t>
      </w:r>
      <w:r w:rsidRPr="00345793">
        <w:t xml:space="preserve">Legislação </w:t>
      </w:r>
      <w:r w:rsidR="00BD37BF">
        <w:t>A</w:t>
      </w:r>
      <w:r w:rsidRPr="00345793">
        <w:t>plicável</w:t>
      </w:r>
      <w:r>
        <w:t>.</w:t>
      </w:r>
      <w:r w:rsidR="00561D90" w:rsidRPr="00345793">
        <w:t xml:space="preserve"> </w:t>
      </w:r>
    </w:p>
    <w:p w:rsidR="004606DB" w:rsidRPr="00345793" w:rsidRDefault="001970CF" w:rsidP="00B6006B">
      <w:pPr>
        <w:pStyle w:val="Contrato-Clausula-Nvel2-1dezena"/>
      </w:pPr>
      <w:r w:rsidRPr="00345793">
        <w:t>A ANP poderá</w:t>
      </w:r>
      <w:r w:rsidR="00392B04" w:rsidRPr="00345793">
        <w:t>, a qualquer tempo,</w:t>
      </w:r>
      <w:r w:rsidRPr="00345793">
        <w:t xml:space="preserve"> solicitar cópia dos estudos submetidos à aprovação do órgão ambiental competente caso a ciência do seu conteúdo torne-se necessária para instrução/gestão do </w:t>
      </w:r>
      <w:r w:rsidR="00F4564C">
        <w:t>C</w:t>
      </w:r>
      <w:r w:rsidRPr="00345793">
        <w:t>ontrato ora firmado.</w:t>
      </w:r>
      <w:bookmarkEnd w:id="1397"/>
    </w:p>
    <w:p w:rsidR="00392B04" w:rsidRPr="00345793" w:rsidRDefault="00504D53" w:rsidP="00B6006B">
      <w:pPr>
        <w:pStyle w:val="Contrato-Clausula-Nvel2-1dezena"/>
      </w:pPr>
      <w:r w:rsidRPr="00345793">
        <w:t>Caso haja</w:t>
      </w:r>
      <w:r w:rsidR="008B6659" w:rsidRPr="00345793">
        <w:t xml:space="preserve"> </w:t>
      </w:r>
      <w:r w:rsidR="00403BC8" w:rsidRPr="00345793">
        <w:t xml:space="preserve">processo de licenciamento ambiental em que o órgão competente </w:t>
      </w:r>
      <w:r w:rsidRPr="00345793">
        <w:t xml:space="preserve">julgue </w:t>
      </w:r>
      <w:r w:rsidR="00403BC8" w:rsidRPr="00345793">
        <w:t xml:space="preserve">necessária a realização de </w:t>
      </w:r>
      <w:r w:rsidR="00F4564C">
        <w:t>a</w:t>
      </w:r>
      <w:r w:rsidRPr="00345793">
        <w:t xml:space="preserve">udiência </w:t>
      </w:r>
      <w:r w:rsidR="00F4564C">
        <w:t>p</w:t>
      </w:r>
      <w:r w:rsidRPr="00345793">
        <w:t>ública</w:t>
      </w:r>
      <w:r w:rsidR="00403BC8" w:rsidRPr="00345793">
        <w:t xml:space="preserve">, o </w:t>
      </w:r>
      <w:r w:rsidR="00F769F8" w:rsidRPr="00345793">
        <w:t>Concessionário</w:t>
      </w:r>
      <w:r w:rsidR="00403BC8" w:rsidRPr="00345793">
        <w:t xml:space="preserve"> deverá enviar </w:t>
      </w:r>
      <w:r w:rsidRPr="00345793">
        <w:t>à</w:t>
      </w:r>
      <w:r w:rsidR="00403BC8" w:rsidRPr="00345793">
        <w:t xml:space="preserve"> ANP cópia dos estudos elaborados visando à obtenção das licenças </w:t>
      </w:r>
      <w:r w:rsidR="00392B04" w:rsidRPr="00345793">
        <w:t xml:space="preserve">no mínimo </w:t>
      </w:r>
      <w:r w:rsidR="00075467">
        <w:t>3</w:t>
      </w:r>
      <w:r w:rsidR="00392B04" w:rsidRPr="00345793">
        <w:t>0</w:t>
      </w:r>
      <w:r w:rsidR="00722962">
        <w:t xml:space="preserve"> (</w:t>
      </w:r>
      <w:r w:rsidR="00075467">
        <w:t>trinta</w:t>
      </w:r>
      <w:r w:rsidR="00722962">
        <w:t>)</w:t>
      </w:r>
      <w:r w:rsidR="00392B04" w:rsidRPr="00345793">
        <w:t xml:space="preserve"> dias </w:t>
      </w:r>
      <w:r w:rsidR="00B60987" w:rsidRPr="00345793">
        <w:t xml:space="preserve">úteis </w:t>
      </w:r>
      <w:r w:rsidR="00392B04" w:rsidRPr="00345793">
        <w:t xml:space="preserve">antes da </w:t>
      </w:r>
      <w:r w:rsidR="00403BC8" w:rsidRPr="00345793">
        <w:t xml:space="preserve">realização da </w:t>
      </w:r>
      <w:r w:rsidR="00F4564C">
        <w:t>a</w:t>
      </w:r>
      <w:r w:rsidR="00403BC8" w:rsidRPr="00345793">
        <w:t xml:space="preserve">udiência. </w:t>
      </w:r>
    </w:p>
    <w:p w:rsidR="00C2057B" w:rsidRPr="00345793" w:rsidRDefault="00403BC8" w:rsidP="00B6006B">
      <w:pPr>
        <w:pStyle w:val="Contrato-Clausula-Nvel2-1dezena"/>
      </w:pPr>
      <w:r w:rsidRPr="00345793">
        <w:t xml:space="preserve">O </w:t>
      </w:r>
      <w:r w:rsidR="00F769F8" w:rsidRPr="00345793">
        <w:t>Concessionário</w:t>
      </w:r>
      <w:r w:rsidRPr="00345793">
        <w:t xml:space="preserve"> deverá </w:t>
      </w:r>
      <w:r w:rsidR="00CA68A5" w:rsidRPr="00345793">
        <w:t xml:space="preserve">apresentar à ANP </w:t>
      </w:r>
      <w:r w:rsidRPr="00345793">
        <w:t>cópia das licenças ambientais e de suas respectivas renovações</w:t>
      </w:r>
      <w:r w:rsidR="00D4057A" w:rsidRPr="00D4057A">
        <w:t xml:space="preserve">, em </w:t>
      </w:r>
      <w:r w:rsidR="00F4564C">
        <w:t>conformidade</w:t>
      </w:r>
      <w:r w:rsidR="00F4564C" w:rsidRPr="00D4057A">
        <w:t xml:space="preserve"> </w:t>
      </w:r>
      <w:r w:rsidR="00D4057A" w:rsidRPr="00D4057A">
        <w:t xml:space="preserve">com os prazos definidos nas regulamentações específicas emitidas pela </w:t>
      </w:r>
      <w:r w:rsidR="00961C61">
        <w:t>ANP</w:t>
      </w:r>
      <w:r w:rsidR="00D4057A" w:rsidRPr="00D4057A">
        <w:t xml:space="preserve"> ou, antes disso, </w:t>
      </w:r>
      <w:r w:rsidR="00CF2F32">
        <w:t>quando necessário para instruir procedimento de autorização que requeira tais documentos</w:t>
      </w:r>
      <w:r w:rsidRPr="00345793">
        <w:t>.</w:t>
      </w:r>
    </w:p>
    <w:p w:rsidR="00C2057B" w:rsidRPr="00345793" w:rsidRDefault="00403BC8" w:rsidP="00B6006B">
      <w:pPr>
        <w:pStyle w:val="Contrato-Clausula-Nvel2-1dezena"/>
      </w:pPr>
      <w:r w:rsidRPr="00345793">
        <w:t xml:space="preserve">O </w:t>
      </w:r>
      <w:r w:rsidR="00F769F8" w:rsidRPr="00345793">
        <w:t>Concessionário</w:t>
      </w:r>
      <w:r w:rsidRPr="00345793">
        <w:t xml:space="preserve"> </w:t>
      </w:r>
      <w:r w:rsidR="00C80F84" w:rsidRPr="00345793">
        <w:t xml:space="preserve">deverá informar </w:t>
      </w:r>
      <w:r w:rsidRPr="00345793">
        <w:t xml:space="preserve">imediatamente </w:t>
      </w:r>
      <w:r w:rsidR="00F4564C">
        <w:t>a</w:t>
      </w:r>
      <w:r w:rsidRPr="00345793">
        <w:t xml:space="preserve"> ANP</w:t>
      </w:r>
      <w:r w:rsidR="00EC3CD7" w:rsidRPr="00345793">
        <w:t xml:space="preserve"> e</w:t>
      </w:r>
      <w:r w:rsidRPr="00345793">
        <w:t xml:space="preserve"> </w:t>
      </w:r>
      <w:r w:rsidR="00F4564C">
        <w:t>as</w:t>
      </w:r>
      <w:r w:rsidR="00F4564C" w:rsidRPr="00345793">
        <w:t xml:space="preserve"> </w:t>
      </w:r>
      <w:r w:rsidRPr="00345793">
        <w:t xml:space="preserve">autoridades competentes </w:t>
      </w:r>
      <w:r w:rsidR="00F4564C">
        <w:t xml:space="preserve">sobre </w:t>
      </w:r>
      <w:r w:rsidR="00340091" w:rsidRPr="00345793">
        <w:t>qualquer</w:t>
      </w:r>
      <w:r w:rsidRPr="00345793">
        <w:t xml:space="preserve"> ocorrência</w:t>
      </w:r>
      <w:r w:rsidR="00340091" w:rsidRPr="00345793">
        <w:t>, decorrente</w:t>
      </w:r>
      <w:r w:rsidRPr="00345793">
        <w:t xml:space="preserve"> de </w:t>
      </w:r>
      <w:r w:rsidR="00340091" w:rsidRPr="00345793">
        <w:t>fato</w:t>
      </w:r>
      <w:r w:rsidRPr="00345793">
        <w:t xml:space="preserve"> ou </w:t>
      </w:r>
      <w:r w:rsidR="00340091" w:rsidRPr="00345793">
        <w:t>ato intencional</w:t>
      </w:r>
      <w:r w:rsidRPr="00345793">
        <w:t xml:space="preserve"> ou </w:t>
      </w:r>
      <w:r w:rsidR="00340091" w:rsidRPr="00345793">
        <w:t>acidental, envolvendo risco ou dano ao meio ambiente ou à saúde humana, prejuízos materiais ao patrimônio próprio ou de terceiros, fatalidades ou ferimentos graves</w:t>
      </w:r>
      <w:r w:rsidRPr="00345793">
        <w:t xml:space="preserve"> para o </w:t>
      </w:r>
      <w:r w:rsidR="00340091" w:rsidRPr="00345793">
        <w:t xml:space="preserve">pessoal próprio ou para terceiros ou interrupções não programadas das </w:t>
      </w:r>
      <w:r w:rsidR="00F4564C">
        <w:t>O</w:t>
      </w:r>
      <w:r w:rsidR="00340091" w:rsidRPr="00345793">
        <w:t>perações</w:t>
      </w:r>
      <w:r w:rsidRPr="00345793">
        <w:t xml:space="preserve">, </w:t>
      </w:r>
      <w:r w:rsidR="00F4564C">
        <w:t>nos termos da</w:t>
      </w:r>
      <w:r w:rsidR="00B62FAB" w:rsidRPr="00345793">
        <w:t xml:space="preserve"> </w:t>
      </w:r>
      <w:r w:rsidR="00A106F4" w:rsidRPr="00345793">
        <w:t>Legislação Aplicável</w:t>
      </w:r>
      <w:r w:rsidR="00CF133A">
        <w:t xml:space="preserve"> e de acordo com as orientações dispostas em manuais interpretativos expedidos pela ANP, quando existirem</w:t>
      </w:r>
      <w:r w:rsidRPr="00345793">
        <w:t>.</w:t>
      </w:r>
    </w:p>
    <w:p w:rsidR="00712534" w:rsidRPr="00345793" w:rsidRDefault="00712534" w:rsidP="0076490D">
      <w:pPr>
        <w:pStyle w:val="Contrato-Normal"/>
      </w:pPr>
    </w:p>
    <w:p w:rsidR="00026273" w:rsidRPr="0076490D" w:rsidRDefault="00026273" w:rsidP="00D035BE">
      <w:pPr>
        <w:pStyle w:val="Contrato-Clausula-Subtitulo"/>
      </w:pPr>
      <w:bookmarkStart w:id="1398" w:name="_Toc425775481"/>
      <w:bookmarkStart w:id="1399" w:name="_Toc421863486"/>
      <w:bookmarkStart w:id="1400" w:name="_Toc434933304"/>
      <w:bookmarkStart w:id="1401" w:name="_Toc434942658"/>
      <w:bookmarkStart w:id="1402" w:name="_Toc435440085"/>
      <w:bookmarkStart w:id="1403" w:name="_Toc36215032"/>
      <w:r w:rsidRPr="0076490D">
        <w:t>Responsabilidade Social</w:t>
      </w:r>
      <w:bookmarkEnd w:id="1398"/>
      <w:bookmarkEnd w:id="1399"/>
      <w:bookmarkEnd w:id="1400"/>
      <w:bookmarkEnd w:id="1401"/>
      <w:bookmarkEnd w:id="1402"/>
      <w:bookmarkEnd w:id="1403"/>
    </w:p>
    <w:p w:rsidR="00480405" w:rsidRPr="00345793" w:rsidRDefault="00480405" w:rsidP="003F6389">
      <w:pPr>
        <w:pStyle w:val="Contrato-Clausula-Nvel2-1dezena"/>
      </w:pPr>
      <w:r w:rsidRPr="00345793">
        <w:t>O Concessionário dever</w:t>
      </w:r>
      <w:r w:rsidR="00D44FF7">
        <w:t>á</w:t>
      </w:r>
      <w:r w:rsidRPr="00345793">
        <w:t xml:space="preserve"> dispor de um sistema de gestã</w:t>
      </w:r>
      <w:r w:rsidR="00822B19" w:rsidRPr="00345793">
        <w:t>o de Responsabilidade Social e s</w:t>
      </w:r>
      <w:r w:rsidRPr="00345793">
        <w:t xml:space="preserve">ustentabilidade </w:t>
      </w:r>
      <w:r w:rsidR="00F4564C">
        <w:t>aderente às Melhores Práticas da Indústria do Petróleo</w:t>
      </w:r>
      <w:r w:rsidRPr="00345793">
        <w:t>.</w:t>
      </w:r>
    </w:p>
    <w:p w:rsidR="00BE5EA2" w:rsidRPr="00345793" w:rsidRDefault="00BE5EA2" w:rsidP="0076490D">
      <w:pPr>
        <w:pStyle w:val="Contrato-Normal"/>
      </w:pPr>
    </w:p>
    <w:p w:rsidR="00C2057B" w:rsidRPr="0076490D" w:rsidRDefault="001531C3" w:rsidP="00D035BE">
      <w:pPr>
        <w:pStyle w:val="Contrato-Clausula-Subtitulo"/>
      </w:pPr>
      <w:bookmarkStart w:id="1404" w:name="_Toc425775482"/>
      <w:bookmarkStart w:id="1405" w:name="_Toc421863487"/>
      <w:bookmarkStart w:id="1406" w:name="_Toc434933305"/>
      <w:bookmarkStart w:id="1407" w:name="_Toc434942659"/>
      <w:bookmarkStart w:id="1408" w:name="_Toc435440086"/>
      <w:bookmarkStart w:id="1409" w:name="_Toc36215033"/>
      <w:r w:rsidRPr="0076490D">
        <w:t xml:space="preserve">Da </w:t>
      </w:r>
      <w:bookmarkStart w:id="1410" w:name="_Toc135208074"/>
      <w:r w:rsidR="00403BC8" w:rsidRPr="0076490D">
        <w:t>Responsabilidade por Danos e Prejuízos</w:t>
      </w:r>
      <w:bookmarkEnd w:id="1404"/>
      <w:bookmarkEnd w:id="1405"/>
      <w:bookmarkEnd w:id="1406"/>
      <w:bookmarkEnd w:id="1407"/>
      <w:bookmarkEnd w:id="1408"/>
      <w:bookmarkEnd w:id="1409"/>
      <w:bookmarkEnd w:id="1410"/>
    </w:p>
    <w:p w:rsidR="00C2057B" w:rsidRPr="00345793" w:rsidRDefault="00403BC8" w:rsidP="003F6389">
      <w:pPr>
        <w:pStyle w:val="Contrato-Clausula-Nvel2-1dezena"/>
      </w:pPr>
      <w:bookmarkStart w:id="1411" w:name="_Ref31071863"/>
      <w:r w:rsidRPr="00345793">
        <w:t xml:space="preserve">Sem prejuízo do disposto no parágrafo </w:t>
      </w:r>
      <w:r w:rsidR="001837EA">
        <w:t>21</w:t>
      </w:r>
      <w:r w:rsidR="0076490D">
        <w:t>.1</w:t>
      </w:r>
      <w:r w:rsidRPr="00345793">
        <w:t xml:space="preserve">, o </w:t>
      </w:r>
      <w:r w:rsidR="00F769F8" w:rsidRPr="00345793">
        <w:t>Concessionário</w:t>
      </w:r>
      <w:r w:rsidRPr="00345793">
        <w:t xml:space="preserve"> assumirá responsabilidade integral e objetiva por todos os danos ao meio ambiente que result</w:t>
      </w:r>
      <w:r w:rsidR="00BB4946" w:rsidRPr="00345793">
        <w:t xml:space="preserve">arem, direta ou indiretamente, </w:t>
      </w:r>
      <w:r w:rsidR="00343DDD" w:rsidRPr="00345793">
        <w:t xml:space="preserve">da </w:t>
      </w:r>
      <w:r w:rsidR="00BB4946" w:rsidRPr="00345793">
        <w:t xml:space="preserve">execução das </w:t>
      </w:r>
      <w:r w:rsidR="00A106F4" w:rsidRPr="00345793">
        <w:t>Operações</w:t>
      </w:r>
      <w:r w:rsidRPr="00345793">
        <w:t>.</w:t>
      </w:r>
      <w:bookmarkEnd w:id="1411"/>
    </w:p>
    <w:p w:rsidR="00C2057B" w:rsidRPr="00345793" w:rsidRDefault="00182493" w:rsidP="003F6389">
      <w:pPr>
        <w:pStyle w:val="Contrato-Clausula-Nvel3-1dezena"/>
      </w:pPr>
      <w:r w:rsidRPr="00345793">
        <w:t xml:space="preserve">O </w:t>
      </w:r>
      <w:r w:rsidR="00F769F8" w:rsidRPr="00345793">
        <w:t>Concessionário</w:t>
      </w:r>
      <w:r w:rsidRPr="00345793">
        <w:t xml:space="preserve"> deverá </w:t>
      </w:r>
      <w:r w:rsidR="007F4734" w:rsidRPr="00345793">
        <w:t>ressarcir</w:t>
      </w:r>
      <w:r w:rsidRPr="00345793">
        <w:t xml:space="preserve"> </w:t>
      </w:r>
      <w:r w:rsidR="00D131FD" w:rsidRPr="00345793">
        <w:t>os</w:t>
      </w:r>
      <w:r w:rsidRPr="00345793">
        <w:t xml:space="preserve"> danos </w:t>
      </w:r>
      <w:r w:rsidR="00D131FD" w:rsidRPr="00345793">
        <w:t xml:space="preserve">resultantes das </w:t>
      </w:r>
      <w:r w:rsidR="00A106F4" w:rsidRPr="00345793">
        <w:t>Operações</w:t>
      </w:r>
      <w:r w:rsidRPr="00345793">
        <w:t>.</w:t>
      </w:r>
    </w:p>
    <w:p w:rsidR="00C2057B" w:rsidRDefault="00182493" w:rsidP="003F6389">
      <w:pPr>
        <w:pStyle w:val="Contrato-Clausula-Nvel3-1dezena"/>
      </w:pPr>
      <w:r w:rsidRPr="00345793">
        <w:t xml:space="preserve">O </w:t>
      </w:r>
      <w:r w:rsidR="00F769F8" w:rsidRPr="00345793">
        <w:t>Concessionário</w:t>
      </w:r>
      <w:r w:rsidRPr="00345793">
        <w:t xml:space="preserve"> deverá </w:t>
      </w:r>
      <w:r w:rsidR="00231DFF" w:rsidRPr="00345793">
        <w:t xml:space="preserve">ressarcir </w:t>
      </w:r>
      <w:r w:rsidRPr="00345793">
        <w:t>a União e a ANP, nos termos do</w:t>
      </w:r>
      <w:r w:rsidR="00753695">
        <w:t>s</w:t>
      </w:r>
      <w:r w:rsidRPr="00345793">
        <w:t xml:space="preserve"> parágrafo</w:t>
      </w:r>
      <w:r w:rsidR="00753695">
        <w:t>s</w:t>
      </w:r>
      <w:r w:rsidRPr="00345793">
        <w:t xml:space="preserve"> </w:t>
      </w:r>
      <w:bookmarkStart w:id="1412" w:name="_Hlt102823772"/>
      <w:r w:rsidR="008B3942">
        <w:t>2.2</w:t>
      </w:r>
      <w:bookmarkEnd w:id="1412"/>
      <w:r w:rsidR="00B82C53" w:rsidRPr="00345793">
        <w:t xml:space="preserve"> a </w:t>
      </w:r>
      <w:r w:rsidR="008B3942">
        <w:t>2.6</w:t>
      </w:r>
      <w:r w:rsidRPr="00345793">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rsidR="00904CBC" w:rsidRDefault="00904CBC" w:rsidP="008B3942">
      <w:pPr>
        <w:pStyle w:val="Contrato-Normal"/>
      </w:pPr>
    </w:p>
    <w:p w:rsidR="00C2057B" w:rsidRPr="00D40EF9" w:rsidRDefault="00D40EF9" w:rsidP="00BA5615">
      <w:pPr>
        <w:pStyle w:val="Contrato-Clausula-Nvel1"/>
      </w:pPr>
      <w:bookmarkStart w:id="1413" w:name="_Ref473111075"/>
      <w:bookmarkStart w:id="1414" w:name="_Toc473903611"/>
      <w:bookmarkStart w:id="1415" w:name="_Ref476136052"/>
      <w:bookmarkStart w:id="1416" w:name="_Toc480774628"/>
      <w:bookmarkStart w:id="1417" w:name="_Toc509834890"/>
      <w:bookmarkStart w:id="1418" w:name="_Toc513615323"/>
      <w:bookmarkStart w:id="1419" w:name="_Toc135208075"/>
      <w:bookmarkStart w:id="1420" w:name="_Toc425775483"/>
      <w:bookmarkStart w:id="1421" w:name="_Toc421863488"/>
      <w:bookmarkStart w:id="1422" w:name="_Toc434942660"/>
      <w:bookmarkStart w:id="1423" w:name="_Toc435440087"/>
      <w:bookmarkStart w:id="1424" w:name="_Toc36215034"/>
      <w:r w:rsidRPr="00D40EF9">
        <w:lastRenderedPageBreak/>
        <w:t xml:space="preserve">Cláusula </w:t>
      </w:r>
      <w:bookmarkStart w:id="1425" w:name="_Toc473903612"/>
      <w:bookmarkStart w:id="1426" w:name="_Toc476656890"/>
      <w:bookmarkStart w:id="1427" w:name="_Toc476742779"/>
      <w:bookmarkEnd w:id="1413"/>
      <w:bookmarkEnd w:id="1414"/>
      <w:bookmarkEnd w:id="1415"/>
      <w:bookmarkEnd w:id="1416"/>
      <w:bookmarkEnd w:id="1417"/>
      <w:bookmarkEnd w:id="1418"/>
      <w:r w:rsidR="00F27D71">
        <w:t xml:space="preserve">Vigésima </w:t>
      </w:r>
      <w:r w:rsidR="00FA4870">
        <w:t>Segunda</w:t>
      </w:r>
      <w:r w:rsidR="001173C5" w:rsidRPr="00D40EF9">
        <w:t xml:space="preserve"> </w:t>
      </w:r>
      <w:r w:rsidR="006632EB" w:rsidRPr="00D40EF9">
        <w:t xml:space="preserve">- </w:t>
      </w:r>
      <w:r w:rsidRPr="00D40EF9">
        <w:t>seguros</w:t>
      </w:r>
      <w:bookmarkEnd w:id="1419"/>
      <w:bookmarkEnd w:id="1420"/>
      <w:bookmarkEnd w:id="1421"/>
      <w:bookmarkEnd w:id="1422"/>
      <w:bookmarkEnd w:id="1423"/>
      <w:bookmarkEnd w:id="1424"/>
      <w:bookmarkEnd w:id="1425"/>
      <w:bookmarkEnd w:id="1426"/>
      <w:bookmarkEnd w:id="1427"/>
    </w:p>
    <w:p w:rsidR="00C2057B" w:rsidRPr="008B3942" w:rsidRDefault="00403BC8" w:rsidP="00D035BE">
      <w:pPr>
        <w:pStyle w:val="Contrato-Clausula-Subtitulo"/>
      </w:pPr>
      <w:bookmarkStart w:id="1428" w:name="_Toc135208076"/>
      <w:bookmarkStart w:id="1429" w:name="_Toc425775484"/>
      <w:bookmarkStart w:id="1430" w:name="_Toc421863489"/>
      <w:bookmarkStart w:id="1431" w:name="_Toc434933306"/>
      <w:bookmarkStart w:id="1432" w:name="_Toc434942661"/>
      <w:bookmarkStart w:id="1433" w:name="_Toc435440088"/>
      <w:bookmarkStart w:id="1434" w:name="_Toc36215035"/>
      <w:r w:rsidRPr="008B3942">
        <w:t>Seguros</w:t>
      </w:r>
      <w:bookmarkEnd w:id="1428"/>
      <w:bookmarkEnd w:id="1429"/>
      <w:bookmarkEnd w:id="1430"/>
      <w:bookmarkEnd w:id="1431"/>
      <w:bookmarkEnd w:id="1432"/>
      <w:bookmarkEnd w:id="1433"/>
      <w:bookmarkEnd w:id="1434"/>
    </w:p>
    <w:p w:rsidR="001C2D36" w:rsidRPr="00345793" w:rsidRDefault="001C2D36" w:rsidP="00C923A9">
      <w:pPr>
        <w:pStyle w:val="Contrato-Clausula-Nvel2-1dezena"/>
      </w:pPr>
      <w:bookmarkStart w:id="1435" w:name="_Ref473092049"/>
      <w:r w:rsidRPr="00345793">
        <w:t xml:space="preserve">O </w:t>
      </w:r>
      <w:r w:rsidR="00F769F8" w:rsidRPr="00345793">
        <w:t>Concessionário</w:t>
      </w:r>
      <w:r w:rsidR="00B13A2A" w:rsidRPr="00345793">
        <w:t xml:space="preserve"> </w:t>
      </w:r>
      <w:r w:rsidRPr="00345793">
        <w:t xml:space="preserve">deverá </w:t>
      </w:r>
      <w:r w:rsidR="00F4564C">
        <w:t>contratar</w:t>
      </w:r>
      <w:r w:rsidR="00F4564C" w:rsidRPr="00345793">
        <w:t xml:space="preserve"> </w:t>
      </w:r>
      <w:r w:rsidRPr="00345793">
        <w:t xml:space="preserve">e manter em vigor, durante toda a vigência </w:t>
      </w:r>
      <w:r w:rsidR="00B13A2A" w:rsidRPr="00345793">
        <w:t>d</w:t>
      </w:r>
      <w:r w:rsidR="00F4564C">
        <w:t>este</w:t>
      </w:r>
      <w:r w:rsidR="00B13A2A" w:rsidRPr="00345793">
        <w:t xml:space="preserve"> </w:t>
      </w:r>
      <w:r w:rsidR="00F769F8" w:rsidRPr="00345793">
        <w:t>Contrato</w:t>
      </w:r>
      <w:r w:rsidRPr="00345793">
        <w:t xml:space="preserve">, cobertura de seguro para todos os casos exigidos </w:t>
      </w:r>
      <w:r w:rsidR="00E70AA1">
        <w:t>na</w:t>
      </w:r>
      <w:r w:rsidR="00E70AA1" w:rsidRPr="00345793">
        <w:t xml:space="preserve"> </w:t>
      </w:r>
      <w:r w:rsidRPr="00345793">
        <w:t>Legislação Aplicável</w:t>
      </w:r>
      <w:r w:rsidR="00E70AA1">
        <w:t>, sem que isso importe em limitação de sua responsabilidade no âmbito deste Contrato</w:t>
      </w:r>
      <w:r w:rsidRPr="00345793">
        <w:t>.</w:t>
      </w:r>
    </w:p>
    <w:p w:rsidR="001C2D36" w:rsidRPr="00345793" w:rsidRDefault="001C2D36" w:rsidP="00C923A9">
      <w:pPr>
        <w:pStyle w:val="Contrato-Clausula-Nvel3-1dezena"/>
      </w:pPr>
      <w:r w:rsidRPr="00345793">
        <w:t>A cobertura des</w:t>
      </w:r>
      <w:r w:rsidR="00DD0F87">
        <w:t>s</w:t>
      </w:r>
      <w:r w:rsidRPr="00345793">
        <w:t xml:space="preserve">es seguros deve abranger: </w:t>
      </w:r>
    </w:p>
    <w:p w:rsidR="001C2D36" w:rsidRPr="00345793" w:rsidRDefault="0005455F" w:rsidP="00C923A9">
      <w:pPr>
        <w:pStyle w:val="Contrato-Alnea"/>
        <w:numPr>
          <w:ilvl w:val="0"/>
          <w:numId w:val="53"/>
        </w:numPr>
        <w:ind w:left="1560" w:hanging="284"/>
      </w:pPr>
      <w:r>
        <w:t>b</w:t>
      </w:r>
      <w:r w:rsidR="001C2D36" w:rsidRPr="00345793">
        <w:t>ens;</w:t>
      </w:r>
    </w:p>
    <w:p w:rsidR="001C2D36" w:rsidRPr="00345793" w:rsidRDefault="0005455F" w:rsidP="00C923A9">
      <w:pPr>
        <w:pStyle w:val="Contrato-Alnea"/>
        <w:numPr>
          <w:ilvl w:val="0"/>
          <w:numId w:val="53"/>
        </w:numPr>
        <w:ind w:left="1560" w:hanging="284"/>
      </w:pPr>
      <w:r>
        <w:t>p</w:t>
      </w:r>
      <w:r w:rsidR="001C2D36" w:rsidRPr="00345793">
        <w:t>essoal;</w:t>
      </w:r>
    </w:p>
    <w:p w:rsidR="001C2D36" w:rsidRPr="00345793" w:rsidRDefault="0005455F" w:rsidP="00C923A9">
      <w:pPr>
        <w:pStyle w:val="Contrato-Alnea"/>
        <w:numPr>
          <w:ilvl w:val="0"/>
          <w:numId w:val="53"/>
        </w:numPr>
        <w:ind w:left="1560" w:hanging="284"/>
      </w:pPr>
      <w:r>
        <w:t>d</w:t>
      </w:r>
      <w:r w:rsidR="001C2D36" w:rsidRPr="00345793">
        <w:t>espesas extraordinárias na operação de poços;</w:t>
      </w:r>
    </w:p>
    <w:p w:rsidR="001C2D36" w:rsidRPr="00345793" w:rsidRDefault="0005455F" w:rsidP="00C923A9">
      <w:pPr>
        <w:pStyle w:val="Contrato-Alnea"/>
        <w:numPr>
          <w:ilvl w:val="0"/>
          <w:numId w:val="53"/>
        </w:numPr>
        <w:ind w:left="1560" w:hanging="284"/>
      </w:pPr>
      <w:r>
        <w:t>l</w:t>
      </w:r>
      <w:r w:rsidR="001C2D36" w:rsidRPr="00345793">
        <w:t>impeza decorrente de acidente;</w:t>
      </w:r>
    </w:p>
    <w:p w:rsidR="001C2D36" w:rsidRPr="00345793" w:rsidRDefault="0005455F" w:rsidP="00C923A9">
      <w:pPr>
        <w:pStyle w:val="Contrato-Alnea"/>
        <w:numPr>
          <w:ilvl w:val="0"/>
          <w:numId w:val="53"/>
        </w:numPr>
        <w:ind w:left="1560" w:hanging="284"/>
      </w:pPr>
      <w:r>
        <w:t>d</w:t>
      </w:r>
      <w:r w:rsidR="001C2D36" w:rsidRPr="00345793">
        <w:t>escontaminação decorrente de acidente; e</w:t>
      </w:r>
    </w:p>
    <w:p w:rsidR="001C2D36" w:rsidRPr="00345793" w:rsidRDefault="0005455F" w:rsidP="00C923A9">
      <w:pPr>
        <w:pStyle w:val="Contrato-Alnea"/>
        <w:numPr>
          <w:ilvl w:val="0"/>
          <w:numId w:val="53"/>
        </w:numPr>
        <w:ind w:left="1560" w:hanging="284"/>
      </w:pPr>
      <w:r>
        <w:t>r</w:t>
      </w:r>
      <w:r w:rsidR="001C2D36" w:rsidRPr="00345793">
        <w:t xml:space="preserve">esponsabilidade </w:t>
      </w:r>
      <w:r>
        <w:t>c</w:t>
      </w:r>
      <w:r w:rsidR="001C2D36" w:rsidRPr="00345793">
        <w:t xml:space="preserve">ivil para danos </w:t>
      </w:r>
      <w:r w:rsidR="00E40FB6" w:rsidRPr="00E40FB6">
        <w:t>ao meio ambiente</w:t>
      </w:r>
      <w:r w:rsidR="00B37E5D">
        <w:t xml:space="preserve"> e ao patrimônio da União.</w:t>
      </w:r>
    </w:p>
    <w:bookmarkEnd w:id="1435"/>
    <w:p w:rsidR="001C2D36" w:rsidRPr="00345793" w:rsidRDefault="00D36C2D" w:rsidP="00C923A9">
      <w:pPr>
        <w:pStyle w:val="Contrato-Clausula-Nvel3-1dezena"/>
      </w:pPr>
      <w:r w:rsidRPr="00345793">
        <w:t>O Concessionário deverá incluir a ANP como cossegurada nas apólices</w:t>
      </w:r>
      <w:r w:rsidR="00E70AA1">
        <w:t xml:space="preserve"> de cobertura de responsabilidade civil</w:t>
      </w:r>
      <w:r w:rsidRPr="00345793">
        <w:t xml:space="preserve">, </w:t>
      </w:r>
      <w:r w:rsidR="00A54A8D" w:rsidRPr="00345793">
        <w:t>o que não prejudicará o direito</w:t>
      </w:r>
      <w:r w:rsidRPr="00345793">
        <w:t xml:space="preserve"> da ANP de obter o ressarcimento integral das perdas e danos que excedam a indenização recebida em razão da cobertura prevista na apólice.</w:t>
      </w:r>
    </w:p>
    <w:p w:rsidR="001C2D36" w:rsidRPr="00345793" w:rsidRDefault="007315FD" w:rsidP="00C923A9">
      <w:pPr>
        <w:pStyle w:val="Contrato-Clausula-Nvel2-1dezena"/>
      </w:pPr>
      <w:r>
        <w:t>A exclusivo critério da ANP e desde que por esta previamente autorizado o</w:t>
      </w:r>
      <w:r w:rsidR="001C2D36" w:rsidRPr="00345793">
        <w:t xml:space="preserve"> auto</w:t>
      </w:r>
      <w:r w:rsidR="00D634EE">
        <w:t>s</w:t>
      </w:r>
      <w:r w:rsidR="001C2D36" w:rsidRPr="00345793">
        <w:t xml:space="preserve">seguro </w:t>
      </w:r>
      <w:r>
        <w:t>poderá ser</w:t>
      </w:r>
      <w:r w:rsidR="001C2D36" w:rsidRPr="00345793">
        <w:t xml:space="preserve"> admitido.</w:t>
      </w:r>
    </w:p>
    <w:p w:rsidR="00256DF4" w:rsidRPr="00345793" w:rsidRDefault="00256DF4" w:rsidP="00C923A9">
      <w:pPr>
        <w:pStyle w:val="Contrato-Clausula-Nvel2-1dezena"/>
      </w:pPr>
      <w:r w:rsidRPr="00345793">
        <w:t xml:space="preserve">O Concessionário deverá obter de suas seguradoras a inclusão, em todas as apólices, de cláusula pela qual estas expressamente renunciem a quaisquer direitos, </w:t>
      </w:r>
      <w:r w:rsidR="008967E4" w:rsidRPr="00345793">
        <w:t>implícitos</w:t>
      </w:r>
      <w:r w:rsidRPr="00345793">
        <w:t xml:space="preserve"> ou explícitos, de sub-rogação contra a ANP ou a União.</w:t>
      </w:r>
    </w:p>
    <w:p w:rsidR="001C2D36" w:rsidRPr="00345793" w:rsidRDefault="001C2D36" w:rsidP="00C923A9">
      <w:pPr>
        <w:pStyle w:val="Contrato-Clausula-Nvel2-1dezena"/>
      </w:pPr>
      <w:r w:rsidRPr="00345793">
        <w:t xml:space="preserve">O seguro </w:t>
      </w:r>
      <w:r w:rsidR="007315FD">
        <w:t>por meio</w:t>
      </w:r>
      <w:r w:rsidRPr="00345793">
        <w:t xml:space="preserve"> de </w:t>
      </w:r>
      <w:r w:rsidR="005C7624" w:rsidRPr="00345793">
        <w:t>Afiliada</w:t>
      </w:r>
      <w:r w:rsidRPr="00345793">
        <w:t>s é admitido desde que prestado por empresa autorizada ao exercício desta atividade pela Superintendência de Seguros Privados (S</w:t>
      </w:r>
      <w:r w:rsidR="007315FD">
        <w:t>usep</w:t>
      </w:r>
      <w:r w:rsidRPr="00345793">
        <w:t>) e previamente autorizado pela ANP.</w:t>
      </w:r>
    </w:p>
    <w:p w:rsidR="001C2D36" w:rsidRPr="00345793" w:rsidRDefault="001C2D36" w:rsidP="00C923A9">
      <w:pPr>
        <w:pStyle w:val="Contrato-Clausula-Nvel2-1dezena"/>
      </w:pPr>
      <w:r w:rsidRPr="00345793">
        <w:t xml:space="preserve">As apólices e programas globais de seguro do </w:t>
      </w:r>
      <w:r w:rsidR="00F769F8" w:rsidRPr="00345793">
        <w:t>Concessionário</w:t>
      </w:r>
      <w:r w:rsidRPr="00345793">
        <w:t xml:space="preserve"> poderão ser </w:t>
      </w:r>
      <w:r w:rsidR="00F5032D" w:rsidRPr="00345793">
        <w:t>utilizados</w:t>
      </w:r>
      <w:r w:rsidRPr="00345793">
        <w:t xml:space="preserve"> para os propósitos desta Cláusula Vigésima </w:t>
      </w:r>
      <w:r w:rsidR="000E4457">
        <w:t>Segunda</w:t>
      </w:r>
      <w:r w:rsidRPr="00345793">
        <w:t>, desde que previamente autorizado pela ANP.</w:t>
      </w:r>
    </w:p>
    <w:p w:rsidR="00E77264" w:rsidRDefault="001C2D36" w:rsidP="00067E43">
      <w:pPr>
        <w:pStyle w:val="Contrato-Clausula-Nvel2-1dezena"/>
      </w:pPr>
      <w:r w:rsidRPr="00345793">
        <w:t xml:space="preserve">O </w:t>
      </w:r>
      <w:r w:rsidR="00F769F8" w:rsidRPr="00345793">
        <w:t>Concessionário</w:t>
      </w:r>
      <w:r w:rsidRPr="00345793">
        <w:t xml:space="preserve"> entregará à ANP, quando solicitado,</w:t>
      </w:r>
      <w:r w:rsidR="004C11BD" w:rsidRPr="00345793">
        <w:t xml:space="preserve"> no prazo de 5 </w:t>
      </w:r>
      <w:r w:rsidR="00E70AA1">
        <w:t xml:space="preserve">(cinco) </w:t>
      </w:r>
      <w:r w:rsidR="004C11BD" w:rsidRPr="00345793">
        <w:t>dias úteis,</w:t>
      </w:r>
      <w:r w:rsidRPr="00345793">
        <w:t xml:space="preserve"> cópia de todas as apólices e contratos referentes aos seguros de que trata o parágrafo </w:t>
      </w:r>
      <w:r w:rsidR="001837EA">
        <w:t>22</w:t>
      </w:r>
      <w:r w:rsidR="008B3942">
        <w:t>.1</w:t>
      </w:r>
      <w:r w:rsidRPr="00345793">
        <w:t>, bem como de todo e qualquer aditamento, alteração, endosso, prorrogação ou extensão dos mesmos, e de toda e qualquer ocorrência, reclamação ou aviso de sinistro relacionado.</w:t>
      </w:r>
    </w:p>
    <w:p w:rsidR="00553D6A" w:rsidRDefault="00403BC8" w:rsidP="00F6358A">
      <w:pPr>
        <w:pStyle w:val="Contrato-Captulo"/>
      </w:pPr>
      <w:bookmarkStart w:id="1436" w:name="_Hlt102880664"/>
      <w:bookmarkStart w:id="1437" w:name="_Toc135208077"/>
      <w:bookmarkStart w:id="1438" w:name="_Toc425775485"/>
      <w:bookmarkStart w:id="1439" w:name="_Toc421863490"/>
      <w:bookmarkStart w:id="1440" w:name="_Toc434933307"/>
      <w:bookmarkStart w:id="1441" w:name="_Toc434942662"/>
      <w:bookmarkStart w:id="1442" w:name="_Toc435440089"/>
      <w:bookmarkStart w:id="1443" w:name="_Toc36215036"/>
      <w:bookmarkEnd w:id="1436"/>
      <w:r w:rsidRPr="00345793">
        <w:lastRenderedPageBreak/>
        <w:t xml:space="preserve">PARTICIPAÇÕES GOVERNAMENTAIS E INVESTIMENTOS EM </w:t>
      </w:r>
      <w:bookmarkEnd w:id="1437"/>
      <w:r w:rsidR="00AF44B6" w:rsidRPr="00345793">
        <w:t>Pesquisa, Desenvolvimento e Inovação</w:t>
      </w:r>
      <w:bookmarkEnd w:id="1438"/>
      <w:bookmarkEnd w:id="1439"/>
      <w:bookmarkEnd w:id="1440"/>
      <w:bookmarkEnd w:id="1441"/>
      <w:bookmarkEnd w:id="1442"/>
      <w:bookmarkEnd w:id="1443"/>
    </w:p>
    <w:p w:rsidR="00E77264" w:rsidRPr="00E77264" w:rsidRDefault="00E77264" w:rsidP="00E77264">
      <w:pPr>
        <w:pStyle w:val="Contrato-Normal"/>
      </w:pPr>
    </w:p>
    <w:p w:rsidR="00C2057B" w:rsidRPr="00DD300E" w:rsidRDefault="00DD300E" w:rsidP="00BA5615">
      <w:pPr>
        <w:pStyle w:val="Contrato-Clausula-Nvel1"/>
      </w:pPr>
      <w:bookmarkStart w:id="1444" w:name="_Hlt102535896"/>
      <w:bookmarkStart w:id="1445" w:name="_Hlt102892987"/>
      <w:bookmarkStart w:id="1446" w:name="_Hlt102893001"/>
      <w:bookmarkStart w:id="1447" w:name="_Hlt102893013"/>
      <w:bookmarkStart w:id="1448" w:name="_Hlt112644336"/>
      <w:bookmarkStart w:id="1449" w:name="_Ref473110921"/>
      <w:bookmarkStart w:id="1450" w:name="_Toc473903613"/>
      <w:bookmarkStart w:id="1451" w:name="_Ref473960583"/>
      <w:bookmarkStart w:id="1452" w:name="_Ref473973610"/>
      <w:bookmarkStart w:id="1453" w:name="_Ref473975089"/>
      <w:bookmarkStart w:id="1454" w:name="_Ref473975125"/>
      <w:bookmarkStart w:id="1455" w:name="_Ref480275953"/>
      <w:bookmarkStart w:id="1456" w:name="_Ref480344861"/>
      <w:bookmarkStart w:id="1457" w:name="_Toc509834894"/>
      <w:bookmarkStart w:id="1458" w:name="_Toc513615327"/>
      <w:bookmarkStart w:id="1459" w:name="_Toc135208078"/>
      <w:bookmarkStart w:id="1460" w:name="_Toc425775486"/>
      <w:bookmarkStart w:id="1461" w:name="_Toc421863491"/>
      <w:bookmarkStart w:id="1462" w:name="_Toc434942663"/>
      <w:bookmarkStart w:id="1463" w:name="_Toc435440090"/>
      <w:bookmarkStart w:id="1464" w:name="_Toc36215037"/>
      <w:bookmarkEnd w:id="1444"/>
      <w:bookmarkEnd w:id="1445"/>
      <w:bookmarkEnd w:id="1446"/>
      <w:bookmarkEnd w:id="1447"/>
      <w:bookmarkEnd w:id="1448"/>
      <w:r w:rsidRPr="00DD300E">
        <w:t xml:space="preserve">Cláusula </w:t>
      </w:r>
      <w:bookmarkStart w:id="1465" w:name="_Toc473903614"/>
      <w:bookmarkStart w:id="1466" w:name="_Toc476656894"/>
      <w:bookmarkStart w:id="1467" w:name="_Toc476742783"/>
      <w:bookmarkEnd w:id="1449"/>
      <w:bookmarkEnd w:id="1450"/>
      <w:bookmarkEnd w:id="1451"/>
      <w:bookmarkEnd w:id="1452"/>
      <w:bookmarkEnd w:id="1453"/>
      <w:bookmarkEnd w:id="1454"/>
      <w:bookmarkEnd w:id="1455"/>
      <w:bookmarkEnd w:id="1456"/>
      <w:bookmarkEnd w:id="1457"/>
      <w:bookmarkEnd w:id="1458"/>
      <w:r w:rsidR="00F27D71">
        <w:t xml:space="preserve">Vigésima </w:t>
      </w:r>
      <w:r w:rsidR="00FA4870">
        <w:t>Terceira</w:t>
      </w:r>
      <w:r w:rsidR="001173C5" w:rsidRPr="00DD300E">
        <w:t xml:space="preserve"> </w:t>
      </w:r>
      <w:r w:rsidR="006632EB" w:rsidRPr="00DD300E">
        <w:t xml:space="preserve">- </w:t>
      </w:r>
      <w:r w:rsidRPr="00DD300E">
        <w:t>participações</w:t>
      </w:r>
      <w:bookmarkEnd w:id="1459"/>
      <w:bookmarkEnd w:id="1460"/>
      <w:bookmarkEnd w:id="1461"/>
      <w:bookmarkEnd w:id="1462"/>
      <w:bookmarkEnd w:id="1463"/>
      <w:bookmarkEnd w:id="1464"/>
      <w:bookmarkEnd w:id="1465"/>
      <w:bookmarkEnd w:id="1466"/>
      <w:bookmarkEnd w:id="1467"/>
    </w:p>
    <w:p w:rsidR="00C2057B" w:rsidRPr="00345793" w:rsidRDefault="00403BC8" w:rsidP="00D035BE">
      <w:pPr>
        <w:pStyle w:val="Contrato-Clausula-Subtitulo"/>
      </w:pPr>
      <w:bookmarkStart w:id="1468" w:name="_Toc135208079"/>
      <w:bookmarkStart w:id="1469" w:name="_Toc425775487"/>
      <w:bookmarkStart w:id="1470" w:name="_Toc421863492"/>
      <w:bookmarkStart w:id="1471" w:name="_Toc434933308"/>
      <w:bookmarkStart w:id="1472" w:name="_Toc434942664"/>
      <w:bookmarkStart w:id="1473" w:name="_Toc435440091"/>
      <w:bookmarkStart w:id="1474" w:name="_Toc36215038"/>
      <w:r w:rsidRPr="00345793">
        <w:t>Participações Governamentais e de Terceiros</w:t>
      </w:r>
      <w:bookmarkEnd w:id="1468"/>
      <w:bookmarkEnd w:id="1469"/>
      <w:bookmarkEnd w:id="1470"/>
      <w:bookmarkEnd w:id="1471"/>
      <w:bookmarkEnd w:id="1472"/>
      <w:bookmarkEnd w:id="1473"/>
      <w:bookmarkEnd w:id="1474"/>
    </w:p>
    <w:p w:rsidR="00C2057B" w:rsidRPr="00F06911" w:rsidRDefault="00DD037E" w:rsidP="00C923A9">
      <w:pPr>
        <w:pStyle w:val="Contrato-Clausula-Nvel2-1dezena"/>
      </w:pPr>
      <w:bookmarkStart w:id="1475"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403BC8" w:rsidRPr="00F06911">
        <w:t xml:space="preserve">: </w:t>
      </w:r>
    </w:p>
    <w:p w:rsidR="00C2057B" w:rsidRPr="00345793" w:rsidRDefault="009F6DE1" w:rsidP="00C923A9">
      <w:pPr>
        <w:pStyle w:val="Contrato-Alnea"/>
        <w:numPr>
          <w:ilvl w:val="0"/>
          <w:numId w:val="54"/>
        </w:numPr>
        <w:ind w:left="851" w:hanging="284"/>
      </w:pPr>
      <w:r>
        <w:t>R</w:t>
      </w:r>
      <w:r w:rsidR="00FE7E6D" w:rsidRPr="00345793">
        <w:t>oyalties;</w:t>
      </w:r>
    </w:p>
    <w:p w:rsidR="00C2057B" w:rsidRPr="00345793" w:rsidRDefault="0005455F" w:rsidP="00C923A9">
      <w:pPr>
        <w:pStyle w:val="Contrato-Alnea"/>
        <w:numPr>
          <w:ilvl w:val="0"/>
          <w:numId w:val="54"/>
        </w:numPr>
        <w:ind w:left="851" w:hanging="284"/>
      </w:pPr>
      <w:r>
        <w:t>p</w:t>
      </w:r>
      <w:r w:rsidR="00FE7E6D" w:rsidRPr="00345793">
        <w:t xml:space="preserve">articipação </w:t>
      </w:r>
      <w:r>
        <w:t>e</w:t>
      </w:r>
      <w:r w:rsidR="00FE7E6D" w:rsidRPr="00345793">
        <w:t>special;</w:t>
      </w:r>
    </w:p>
    <w:p w:rsidR="00C2057B" w:rsidRPr="00345793" w:rsidRDefault="0005455F" w:rsidP="00C923A9">
      <w:pPr>
        <w:pStyle w:val="Contrato-Alnea"/>
        <w:numPr>
          <w:ilvl w:val="0"/>
          <w:numId w:val="54"/>
        </w:numPr>
        <w:ind w:left="851" w:hanging="284"/>
      </w:pPr>
      <w:r>
        <w:t>p</w:t>
      </w:r>
      <w:r w:rsidR="00FE7E6D" w:rsidRPr="00345793">
        <w:t xml:space="preserve">agamento pela </w:t>
      </w:r>
      <w:r>
        <w:t>o</w:t>
      </w:r>
      <w:r w:rsidR="00FE7E6D" w:rsidRPr="00345793">
        <w:t xml:space="preserve">cupação ou </w:t>
      </w:r>
      <w:r>
        <w:t>r</w:t>
      </w:r>
      <w:r w:rsidR="00FE7E6D" w:rsidRPr="00345793">
        <w:t xml:space="preserve">etenção de </w:t>
      </w:r>
      <w:r>
        <w:t>á</w:t>
      </w:r>
      <w:r w:rsidR="00FE7E6D" w:rsidRPr="00345793">
        <w:t>reas; e</w:t>
      </w:r>
    </w:p>
    <w:p w:rsidR="00C2057B" w:rsidRPr="00345793" w:rsidRDefault="0005455F" w:rsidP="00C923A9">
      <w:pPr>
        <w:pStyle w:val="Contrato-Alnea"/>
        <w:numPr>
          <w:ilvl w:val="0"/>
          <w:numId w:val="54"/>
        </w:numPr>
        <w:ind w:left="851" w:hanging="284"/>
      </w:pPr>
      <w:r>
        <w:t>p</w:t>
      </w:r>
      <w:r w:rsidR="00FE7E6D" w:rsidRPr="00345793">
        <w:t xml:space="preserve">agamento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rsidR="009F6DE1" w:rsidRDefault="00E424D7" w:rsidP="00E424D7">
      <w:pPr>
        <w:pStyle w:val="Contrato-Clausula-Nvel2-1dezena"/>
      </w:pPr>
      <w:r w:rsidRPr="00E424D7">
        <w:t xml:space="preserve">A ANP poderá conceder, com base em critérios estabelecidos na Legislação Aplicável, redução do percentual de </w:t>
      </w:r>
      <w:r w:rsidR="002565CD">
        <w:t>R</w:t>
      </w:r>
      <w:r w:rsidRPr="00E424D7">
        <w:t xml:space="preserve">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ampos, desde que comprovado o benefício econômico para a União gerado pelo novo plano de investimentos a ser executado.</w:t>
      </w:r>
    </w:p>
    <w:p w:rsidR="00C2057B" w:rsidRPr="00345793" w:rsidRDefault="00AD07B9" w:rsidP="00FA7821">
      <w:pPr>
        <w:pStyle w:val="Contrato-Clausula-Nvel2-1dezena"/>
        <w:tabs>
          <w:tab w:val="left" w:pos="993"/>
        </w:tabs>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 xml:space="preserve">nos casos de: </w:t>
      </w:r>
    </w:p>
    <w:p w:rsidR="0086117E" w:rsidRDefault="0086117E" w:rsidP="00C923A9">
      <w:pPr>
        <w:pStyle w:val="Contrato-Alnea"/>
        <w:numPr>
          <w:ilvl w:val="0"/>
          <w:numId w:val="55"/>
        </w:numPr>
        <w:ind w:left="851" w:hanging="284"/>
      </w:pPr>
      <w:r>
        <w:t xml:space="preserve">produção auferida durante o período de Teste de Formação, na Fase de Exploração, apenas se houver aproveitamento econômico da produção; </w:t>
      </w:r>
    </w:p>
    <w:p w:rsidR="0086117E" w:rsidRDefault="0086117E" w:rsidP="00C923A9">
      <w:pPr>
        <w:pStyle w:val="Contrato-Alnea"/>
        <w:numPr>
          <w:ilvl w:val="0"/>
          <w:numId w:val="55"/>
        </w:numPr>
        <w:ind w:left="851" w:hanging="284"/>
      </w:pPr>
      <w:r>
        <w:t>produção auferida durante o período de Teste de Formação, na Fase de Produção;</w:t>
      </w:r>
    </w:p>
    <w:p w:rsidR="00C2057B" w:rsidRPr="00345793" w:rsidRDefault="0005455F" w:rsidP="00C923A9">
      <w:pPr>
        <w:pStyle w:val="Contrato-Alnea"/>
        <w:numPr>
          <w:ilvl w:val="0"/>
          <w:numId w:val="55"/>
        </w:numPr>
        <w:ind w:left="851" w:hanging="284"/>
      </w:pPr>
      <w:r>
        <w:t>p</w:t>
      </w:r>
      <w:r w:rsidR="00C95141" w:rsidRPr="00345793">
        <w:t>rodução</w:t>
      </w:r>
      <w:r w:rsidR="00AD07B9" w:rsidRPr="00345793">
        <w:t xml:space="preserve"> auferida durante o período de </w:t>
      </w:r>
      <w:r w:rsidR="00630263" w:rsidRPr="00345793">
        <w:t>Teste de Longa Duração</w:t>
      </w:r>
      <w:r w:rsidR="001836FC" w:rsidRPr="00345793">
        <w:t>;</w:t>
      </w:r>
      <w:r w:rsidR="00403BC8" w:rsidRPr="00345793">
        <w:t xml:space="preserve"> </w:t>
      </w:r>
    </w:p>
    <w:p w:rsidR="00C2057B" w:rsidRPr="00345793" w:rsidRDefault="0005455F" w:rsidP="00C923A9">
      <w:pPr>
        <w:pStyle w:val="Contrato-Alnea"/>
        <w:numPr>
          <w:ilvl w:val="0"/>
          <w:numId w:val="55"/>
        </w:numPr>
        <w:ind w:left="851" w:hanging="284"/>
      </w:pPr>
      <w:r>
        <w:t>s</w:t>
      </w:r>
      <w:r w:rsidR="00EF19DA" w:rsidRPr="00345793">
        <w:t xml:space="preserve">uspensão </w:t>
      </w:r>
      <w:r w:rsidR="00F86795" w:rsidRPr="00345793">
        <w:t xml:space="preserve">do curso do prazo deste </w:t>
      </w:r>
      <w:r w:rsidR="00F769F8" w:rsidRPr="00345793">
        <w:t>Contrato</w:t>
      </w:r>
      <w:r w:rsidR="001836FC" w:rsidRPr="00345793">
        <w:t>;</w:t>
      </w:r>
    </w:p>
    <w:p w:rsidR="00C2057B" w:rsidRPr="00345793" w:rsidRDefault="0005455F" w:rsidP="00C923A9">
      <w:pPr>
        <w:pStyle w:val="Contrato-Alnea"/>
        <w:numPr>
          <w:ilvl w:val="0"/>
          <w:numId w:val="55"/>
        </w:numPr>
        <w:ind w:left="851" w:hanging="284"/>
      </w:pPr>
      <w:r>
        <w:t>c</w:t>
      </w:r>
      <w:r w:rsidR="00EF19DA" w:rsidRPr="00345793">
        <w:t xml:space="preserve">aso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rsidR="00813AD7" w:rsidRDefault="00813AD7" w:rsidP="00E77264">
      <w:pPr>
        <w:pStyle w:val="Contrato-Normal"/>
      </w:pPr>
    </w:p>
    <w:p w:rsidR="00C2057B" w:rsidRPr="00DD300E" w:rsidRDefault="00DD300E" w:rsidP="00BA5615">
      <w:pPr>
        <w:pStyle w:val="Contrato-Clausula-Nvel1"/>
      </w:pPr>
      <w:bookmarkStart w:id="1476" w:name="_Toc480774635"/>
      <w:bookmarkStart w:id="1477" w:name="_Toc509834897"/>
      <w:bookmarkStart w:id="1478" w:name="_Toc513615330"/>
      <w:bookmarkStart w:id="1479" w:name="_Toc135208080"/>
      <w:bookmarkStart w:id="1480" w:name="_Toc425775488"/>
      <w:bookmarkStart w:id="1481" w:name="_Toc421863493"/>
      <w:bookmarkStart w:id="1482" w:name="_Toc434942665"/>
      <w:bookmarkStart w:id="1483" w:name="_Toc435440092"/>
      <w:bookmarkStart w:id="1484" w:name="_Toc36215039"/>
      <w:bookmarkEnd w:id="1475"/>
      <w:r w:rsidRPr="00DD300E">
        <w:t xml:space="preserve">Cláusula </w:t>
      </w:r>
      <w:bookmarkStart w:id="1485" w:name="_Toc476656897"/>
      <w:bookmarkEnd w:id="1476"/>
      <w:bookmarkEnd w:id="1477"/>
      <w:bookmarkEnd w:id="1478"/>
      <w:r w:rsidR="00F27D71">
        <w:t xml:space="preserve">Vigésima </w:t>
      </w:r>
      <w:r w:rsidR="00FA4870">
        <w:t>Quarta</w:t>
      </w:r>
      <w:r w:rsidR="001173C5" w:rsidRPr="00DD300E">
        <w:t xml:space="preserve"> </w:t>
      </w:r>
      <w:r w:rsidR="006632EB" w:rsidRPr="00DD300E">
        <w:t xml:space="preserve">- </w:t>
      </w:r>
      <w:bookmarkEnd w:id="1479"/>
      <w:r w:rsidRPr="00DD300E">
        <w:t xml:space="preserve">recursos destinados a </w:t>
      </w:r>
      <w:bookmarkEnd w:id="1485"/>
      <w:r w:rsidRPr="00DD300E">
        <w:t>pesquisa, desenvolvimento e inovação</w:t>
      </w:r>
      <w:bookmarkEnd w:id="1480"/>
      <w:bookmarkEnd w:id="1481"/>
      <w:bookmarkEnd w:id="1482"/>
      <w:bookmarkEnd w:id="1483"/>
      <w:bookmarkEnd w:id="1484"/>
    </w:p>
    <w:p w:rsidR="00F508FE" w:rsidRPr="00345793" w:rsidRDefault="006E45C6" w:rsidP="000A5A73">
      <w:pPr>
        <w:pStyle w:val="Contrato-Clausula-Nvel2-1dezena"/>
      </w:pPr>
      <w:bookmarkStart w:id="1486" w:name="_Hlt102877744"/>
      <w:bookmarkStart w:id="1487" w:name="_Hlt103412004"/>
      <w:bookmarkStart w:id="1488" w:name="_Ref320385753"/>
      <w:bookmarkStart w:id="1489" w:name="_Ref473081911"/>
      <w:bookmarkStart w:id="1490" w:name="_Ref319954191"/>
      <w:bookmarkStart w:id="1491" w:name="_Ref473111078"/>
      <w:bookmarkStart w:id="1492" w:name="_Toc473903615"/>
      <w:bookmarkStart w:id="1493" w:name="_Ref480194518"/>
      <w:bookmarkStart w:id="1494" w:name="_Ref480275823"/>
      <w:bookmarkStart w:id="1495" w:name="_Toc480774638"/>
      <w:bookmarkStart w:id="1496" w:name="_Toc509834900"/>
      <w:bookmarkStart w:id="1497" w:name="_Toc513615333"/>
      <w:bookmarkEnd w:id="1486"/>
      <w:bookmarkEnd w:id="1487"/>
      <w:r w:rsidRPr="00345793">
        <w:t xml:space="preserve">Caso a </w:t>
      </w:r>
      <w:r w:rsidR="007C5CAC">
        <w:t>p</w:t>
      </w:r>
      <w:r w:rsidRPr="00345793">
        <w:t xml:space="preserve">articipação </w:t>
      </w:r>
      <w:r w:rsidR="007C5CAC">
        <w:t>e</w:t>
      </w:r>
      <w:r w:rsidRPr="00345793">
        <w:t xml:space="preserv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232B51" w:rsidRPr="00345793">
        <w:t xml:space="preserve"> </w:t>
      </w:r>
      <w:r w:rsidRPr="00345793">
        <w:t xml:space="preserve">nas áreas de interesse e temas relevantes para o setor de </w:t>
      </w:r>
      <w:r w:rsidR="006558C5" w:rsidRPr="00345793">
        <w:t>Petróleo</w:t>
      </w:r>
      <w:r w:rsidR="00D30A2D" w:rsidRPr="00345793">
        <w:t>, 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bookmarkEnd w:id="1488"/>
      <w:bookmarkEnd w:id="1489"/>
    </w:p>
    <w:p w:rsidR="00F508FE" w:rsidRPr="00345793" w:rsidRDefault="00F508FE" w:rsidP="001B408D">
      <w:pPr>
        <w:pStyle w:val="Contrato-Clausula-Nvel3-1dezena"/>
      </w:pPr>
      <w:r w:rsidRPr="00345793">
        <w:t xml:space="preserve">O valor a que se refere este parágrafo 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rsidR="00F508FE" w:rsidRPr="00345793" w:rsidRDefault="00F508FE" w:rsidP="001B408D">
      <w:pPr>
        <w:pStyle w:val="Contrato-Clausula-Nvel3-1dezena"/>
      </w:pPr>
      <w:r w:rsidRPr="00345793">
        <w:lastRenderedPageBreak/>
        <w:t>O Co</w:t>
      </w:r>
      <w:r w:rsidR="00D50D59" w:rsidRPr="00345793">
        <w:t>ncessionário</w:t>
      </w:r>
      <w:r w:rsidRPr="00345793">
        <w:t xml:space="preserve"> tem até o dia 30 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490"/>
    </w:p>
    <w:p w:rsidR="00F508FE" w:rsidRPr="00345793" w:rsidRDefault="00F508FE" w:rsidP="001B408D">
      <w:pPr>
        <w:pStyle w:val="Contrato-Clausula-Nvel4-1dezena"/>
      </w:pPr>
      <w:r w:rsidRPr="00345793">
        <w:t xml:space="preserve">O </w:t>
      </w:r>
      <w:r w:rsidR="00F769F8" w:rsidRPr="00345793">
        <w:t>Concessionário</w:t>
      </w:r>
      <w:r w:rsidRPr="00345793">
        <w:t xml:space="preserve"> deverá fornecer à ANP </w:t>
      </w:r>
      <w:r w:rsidR="000A70D9" w:rsidRPr="00345793">
        <w:t xml:space="preserve">relatório completo das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rsidR="003F7E5B" w:rsidRDefault="003F7E5B" w:rsidP="003F7E5B">
      <w:pPr>
        <w:pStyle w:val="Contrato-Clausula-Nvel2-1dezena"/>
      </w:pPr>
      <w:bookmarkStart w:id="1498" w:name="_Ref321326451"/>
      <w:bookmarkStart w:id="1499" w:name="_Ref314577426"/>
      <w:bookmarkStart w:id="1500" w:name="_Ref340483105"/>
      <w:bookmarkStart w:id="1501" w:name="_Ref476134349"/>
      <w:r>
        <w:t>D</w:t>
      </w:r>
      <w:r w:rsidRPr="00345793">
        <w:t xml:space="preserve">os recursos previstos no parágrafo </w:t>
      </w:r>
      <w:r w:rsidR="001837EA">
        <w:t>24</w:t>
      </w:r>
      <w:r>
        <w:t xml:space="preserve">.1, o </w:t>
      </w:r>
      <w:r w:rsidR="007C5CAC">
        <w:t>C</w:t>
      </w:r>
      <w:r>
        <w:t>oncessionário deverá investir:</w:t>
      </w:r>
    </w:p>
    <w:p w:rsidR="00C9389E" w:rsidRDefault="003F7E5B" w:rsidP="00B420AE">
      <w:pPr>
        <w:pStyle w:val="Contrato-Alnea"/>
        <w:numPr>
          <w:ilvl w:val="0"/>
          <w:numId w:val="71"/>
        </w:numPr>
        <w:ind w:left="851" w:hanging="284"/>
      </w:pPr>
      <w:r>
        <w:t>de 30% (trinta por cento) a 40% (quarenta por cento)</w:t>
      </w:r>
      <w:r w:rsidRPr="00345793">
        <w:t xml:space="preserve"> em universidades ou institutos de pesquisa e desenvolvimento</w:t>
      </w:r>
      <w:r>
        <w:t xml:space="preserve"> nacionais</w:t>
      </w:r>
      <w:r w:rsidRPr="00345793">
        <w:t xml:space="preserve"> credenciados pela ANP</w:t>
      </w:r>
      <w:bookmarkEnd w:id="1498"/>
      <w:r>
        <w:t>; e</w:t>
      </w:r>
    </w:p>
    <w:p w:rsidR="00C9389E" w:rsidRDefault="003F7E5B" w:rsidP="00B420AE">
      <w:pPr>
        <w:pStyle w:val="Contrato-Alnea"/>
        <w:numPr>
          <w:ilvl w:val="0"/>
          <w:numId w:val="71"/>
        </w:numPr>
        <w:ind w:left="851" w:hanging="284"/>
      </w:pPr>
      <w:r>
        <w:t>de 30% (trinta por cento) a 40% (quarenta por cento)</w:t>
      </w:r>
      <w:r w:rsidRPr="00345793">
        <w:t xml:space="preserve"> </w:t>
      </w:r>
      <w:r w:rsidRPr="005E79AE">
        <w:t>em atividades de pesquisa e desenvolvimento e inovação que tenham por objetivo resultar em produtos ou processos com inovação tecnológica junto a Empresas Brasileiras.</w:t>
      </w:r>
    </w:p>
    <w:p w:rsidR="00F7750E" w:rsidRPr="00345793" w:rsidRDefault="008C2552" w:rsidP="008C2552">
      <w:pPr>
        <w:pStyle w:val="Contrato-Clausula-Nvel2-1dezena"/>
      </w:pPr>
      <w:r w:rsidRPr="008C2552">
        <w:t xml:space="preserve">O saldo remanescente das </w:t>
      </w:r>
      <w:r w:rsidR="00F6077F">
        <w:t>d</w:t>
      </w:r>
      <w:r w:rsidRPr="008C2552">
        <w:t xml:space="preserve">espesas </w:t>
      </w:r>
      <w:r w:rsidR="00F6077F">
        <w:t>q</w:t>
      </w:r>
      <w:r w:rsidRPr="008C2552">
        <w:t xml:space="preserve">ualificadas como </w:t>
      </w:r>
      <w:r w:rsidR="00F6077F">
        <w:t>p</w:t>
      </w:r>
      <w:r w:rsidRPr="008C2552">
        <w:t xml:space="preserve">esquisa, </w:t>
      </w:r>
      <w:r w:rsidR="00F6077F">
        <w:t>d</w:t>
      </w:r>
      <w:r w:rsidRPr="008C2552">
        <w:t xml:space="preserve">esenvolvimento e </w:t>
      </w:r>
      <w:r w:rsidR="00F6077F">
        <w:t>i</w:t>
      </w:r>
      <w:r w:rsidRPr="008C2552">
        <w:t xml:space="preserve">novação, após observância </w:t>
      </w:r>
      <w:r w:rsidR="00542E4C" w:rsidRPr="008C2552">
        <w:t xml:space="preserve">do parágrafo </w:t>
      </w:r>
      <w:r w:rsidR="001837EA">
        <w:t>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r>
        <w:t xml:space="preserve"> </w:t>
      </w:r>
    </w:p>
    <w:bookmarkEnd w:id="1499"/>
    <w:bookmarkEnd w:id="1500"/>
    <w:p w:rsidR="00F508FE" w:rsidRPr="00345793" w:rsidRDefault="00F508FE" w:rsidP="001B408D">
      <w:pPr>
        <w:pStyle w:val="Contrato-Clausula-Nvel2-1dezena"/>
      </w:pPr>
      <w:r w:rsidRPr="00345793">
        <w:t xml:space="preserve">Eventuais </w:t>
      </w:r>
      <w:r w:rsidR="00F6077F">
        <w:t>d</w:t>
      </w:r>
      <w:r w:rsidR="00781614" w:rsidRPr="00345793">
        <w:t xml:space="preserve">espesas </w:t>
      </w:r>
      <w:r w:rsidR="00F6077F">
        <w:t>q</w:t>
      </w:r>
      <w:r w:rsidR="00781614" w:rsidRPr="00345793">
        <w:t>ualificadas com</w:t>
      </w:r>
      <w:r w:rsidR="00E36108" w:rsidRPr="00345793">
        <w:t>o</w:t>
      </w:r>
      <w:r w:rsidR="00781614" w:rsidRPr="00345793">
        <w:t xml:space="preserve"> </w:t>
      </w:r>
      <w:r w:rsidR="00F6077F">
        <w:t>p</w:t>
      </w:r>
      <w:r w:rsidR="00781614" w:rsidRPr="00345793">
        <w:t>esquisa</w:t>
      </w:r>
      <w:r w:rsidR="00AF44B6" w:rsidRPr="00345793">
        <w:t>,</w:t>
      </w:r>
      <w:r w:rsidR="00E36108" w:rsidRPr="00345793">
        <w:t xml:space="preserve"> </w:t>
      </w:r>
      <w:r w:rsidR="00F6077F">
        <w:t>d</w:t>
      </w:r>
      <w:r w:rsidR="00781614" w:rsidRPr="00345793">
        <w:t xml:space="preserve">esenvolvimento </w:t>
      </w:r>
      <w:r w:rsidR="007F7F78" w:rsidRPr="00345793">
        <w:t xml:space="preserve">e </w:t>
      </w:r>
      <w:r w:rsidR="00F6077F">
        <w:t>i</w:t>
      </w:r>
      <w:r w:rsidR="00781614" w:rsidRPr="00345793">
        <w:t>novação</w:t>
      </w:r>
      <w:r w:rsidR="00E50B1D" w:rsidRPr="00345793">
        <w:t xml:space="preserve"> </w:t>
      </w:r>
      <w:r w:rsidRPr="00345793">
        <w:t xml:space="preserve">realizadas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w:t>
      </w:r>
      <w:r w:rsidR="00F6077F">
        <w:t>d</w:t>
      </w:r>
      <w:r w:rsidR="00072D45" w:rsidRPr="00345793">
        <w:t xml:space="preserve">espesas conforme previsto no parágrafo </w:t>
      </w:r>
      <w:r w:rsidR="001837EA">
        <w:t>24</w:t>
      </w:r>
      <w:r w:rsidR="00072D45" w:rsidRPr="00345793">
        <w:t>.1,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501"/>
    </w:p>
    <w:p w:rsidR="00F508FE" w:rsidRPr="00345793" w:rsidRDefault="00F508FE" w:rsidP="001B408D">
      <w:pPr>
        <w:pStyle w:val="Contrato-Clausula-Nvel3-1dezena"/>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rsidR="00F508FE" w:rsidRPr="00345793" w:rsidRDefault="00F508FE" w:rsidP="001B408D">
      <w:pPr>
        <w:pStyle w:val="Contrato-Normal"/>
      </w:pPr>
      <w:bookmarkStart w:id="1502" w:name="_Toc135208082"/>
    </w:p>
    <w:p w:rsidR="00C2057B" w:rsidRPr="00DD300E" w:rsidRDefault="00DD300E" w:rsidP="00BA5615">
      <w:pPr>
        <w:pStyle w:val="Contrato-Clausula-Nvel1"/>
      </w:pPr>
      <w:bookmarkStart w:id="1503" w:name="_Toc425519110"/>
      <w:bookmarkStart w:id="1504" w:name="_Toc425519315"/>
      <w:bookmarkStart w:id="1505" w:name="_Toc425519520"/>
      <w:bookmarkStart w:id="1506" w:name="_Toc425519724"/>
      <w:bookmarkStart w:id="1507" w:name="_Toc425519111"/>
      <w:bookmarkStart w:id="1508" w:name="_Toc425519316"/>
      <w:bookmarkStart w:id="1509" w:name="_Toc425519521"/>
      <w:bookmarkStart w:id="1510" w:name="_Toc425519725"/>
      <w:bookmarkStart w:id="1511" w:name="_Toc425519112"/>
      <w:bookmarkStart w:id="1512" w:name="_Toc425519317"/>
      <w:bookmarkStart w:id="1513" w:name="_Toc425519522"/>
      <w:bookmarkStart w:id="1514" w:name="_Toc425519726"/>
      <w:bookmarkStart w:id="1515" w:name="_Toc425775489"/>
      <w:bookmarkStart w:id="1516" w:name="_Toc421863494"/>
      <w:bookmarkStart w:id="1517" w:name="_Toc434942666"/>
      <w:bookmarkStart w:id="1518" w:name="_Toc435440093"/>
      <w:bookmarkStart w:id="1519" w:name="_Toc36215040"/>
      <w:bookmarkEnd w:id="1503"/>
      <w:bookmarkEnd w:id="1504"/>
      <w:bookmarkEnd w:id="1505"/>
      <w:bookmarkEnd w:id="1506"/>
      <w:bookmarkEnd w:id="1507"/>
      <w:bookmarkEnd w:id="1508"/>
      <w:bookmarkEnd w:id="1509"/>
      <w:bookmarkEnd w:id="1510"/>
      <w:bookmarkEnd w:id="1511"/>
      <w:bookmarkEnd w:id="1512"/>
      <w:bookmarkEnd w:id="1513"/>
      <w:bookmarkEnd w:id="1514"/>
      <w:r w:rsidRPr="00DD300E">
        <w:t xml:space="preserve">Cláusula </w:t>
      </w:r>
      <w:bookmarkStart w:id="1520" w:name="_Toc473903616"/>
      <w:bookmarkStart w:id="1521" w:name="_Toc476656900"/>
      <w:bookmarkStart w:id="1522" w:name="_Toc476742789"/>
      <w:bookmarkEnd w:id="1491"/>
      <w:bookmarkEnd w:id="1492"/>
      <w:bookmarkEnd w:id="1493"/>
      <w:bookmarkEnd w:id="1494"/>
      <w:bookmarkEnd w:id="1495"/>
      <w:bookmarkEnd w:id="1496"/>
      <w:bookmarkEnd w:id="1497"/>
      <w:r w:rsidR="00F27D71">
        <w:t xml:space="preserve">Vigésima </w:t>
      </w:r>
      <w:r w:rsidR="00FA4870">
        <w:t>Quinta</w:t>
      </w:r>
      <w:r w:rsidR="001173C5" w:rsidRPr="00DD300E">
        <w:t xml:space="preserve"> </w:t>
      </w:r>
      <w:r w:rsidR="006632EB" w:rsidRPr="00DD300E">
        <w:t xml:space="preserve">- </w:t>
      </w:r>
      <w:bookmarkEnd w:id="1502"/>
      <w:r w:rsidRPr="00DD300E">
        <w:t>tributo</w:t>
      </w:r>
      <w:bookmarkEnd w:id="1520"/>
      <w:bookmarkEnd w:id="1521"/>
      <w:bookmarkEnd w:id="1522"/>
      <w:r w:rsidRPr="00DD300E">
        <w:t>s</w:t>
      </w:r>
      <w:bookmarkEnd w:id="1515"/>
      <w:bookmarkEnd w:id="1516"/>
      <w:bookmarkEnd w:id="1517"/>
      <w:bookmarkEnd w:id="1518"/>
      <w:bookmarkEnd w:id="1519"/>
    </w:p>
    <w:p w:rsidR="00C2057B" w:rsidRPr="00345793" w:rsidRDefault="00403BC8" w:rsidP="00D035BE">
      <w:pPr>
        <w:pStyle w:val="Contrato-Clausula-Subtitulo"/>
      </w:pPr>
      <w:bookmarkStart w:id="1523" w:name="_Toc135208083"/>
      <w:bookmarkStart w:id="1524" w:name="_Toc425775490"/>
      <w:bookmarkStart w:id="1525" w:name="_Toc421863495"/>
      <w:bookmarkStart w:id="1526" w:name="_Toc434933309"/>
      <w:bookmarkStart w:id="1527" w:name="_Toc434942667"/>
      <w:bookmarkStart w:id="1528" w:name="_Toc435440094"/>
      <w:bookmarkStart w:id="1529" w:name="_Toc36215041"/>
      <w:r w:rsidRPr="00345793">
        <w:t>Regime Tributário</w:t>
      </w:r>
      <w:bookmarkEnd w:id="1523"/>
      <w:bookmarkEnd w:id="1524"/>
      <w:bookmarkEnd w:id="1525"/>
      <w:bookmarkEnd w:id="1526"/>
      <w:bookmarkEnd w:id="1527"/>
      <w:bookmarkEnd w:id="1528"/>
      <w:bookmarkEnd w:id="1529"/>
    </w:p>
    <w:p w:rsidR="00C2057B" w:rsidRPr="00345793" w:rsidRDefault="00403BC8" w:rsidP="00363F4E">
      <w:pPr>
        <w:pStyle w:val="Contrato-Clausula-Nvel2-1dezena"/>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rsidR="00813AD7" w:rsidRPr="00813AD7" w:rsidRDefault="00813AD7" w:rsidP="00E77264">
      <w:pPr>
        <w:pStyle w:val="Contrato-Normal"/>
      </w:pPr>
      <w:bookmarkStart w:id="1530" w:name="_Toc135208084"/>
    </w:p>
    <w:p w:rsidR="00C2057B" w:rsidRPr="00345793" w:rsidRDefault="00403BC8" w:rsidP="00D035BE">
      <w:pPr>
        <w:pStyle w:val="Contrato-Clausula-Subtitulo"/>
      </w:pPr>
      <w:bookmarkStart w:id="1531" w:name="_Toc425775491"/>
      <w:bookmarkStart w:id="1532" w:name="_Toc421863496"/>
      <w:bookmarkStart w:id="1533" w:name="_Toc434933310"/>
      <w:bookmarkStart w:id="1534" w:name="_Toc434942668"/>
      <w:bookmarkStart w:id="1535" w:name="_Toc435440095"/>
      <w:bookmarkStart w:id="1536" w:name="_Toc36215042"/>
      <w:r w:rsidRPr="00345793">
        <w:t>Certidões e Provas de Regularidade</w:t>
      </w:r>
      <w:bookmarkEnd w:id="1530"/>
      <w:bookmarkEnd w:id="1531"/>
      <w:bookmarkEnd w:id="1532"/>
      <w:bookmarkEnd w:id="1533"/>
      <w:bookmarkEnd w:id="1534"/>
      <w:bookmarkEnd w:id="1535"/>
      <w:bookmarkEnd w:id="1536"/>
    </w:p>
    <w:p w:rsidR="00C2057B" w:rsidRDefault="00765AED" w:rsidP="00363F4E">
      <w:pPr>
        <w:pStyle w:val="Contrato-Clausula-Nvel2-1dezena"/>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rsidR="005C4489" w:rsidRPr="00345793" w:rsidRDefault="005C4489" w:rsidP="00E77264">
      <w:pPr>
        <w:pStyle w:val="Contrato-Normal"/>
      </w:pPr>
    </w:p>
    <w:p w:rsidR="00C2057B" w:rsidRPr="00DD300E" w:rsidRDefault="00DD300E" w:rsidP="00BA5615">
      <w:pPr>
        <w:pStyle w:val="Contrato-Clausula-Nvel1"/>
      </w:pPr>
      <w:bookmarkStart w:id="1537" w:name="_Toc421624563"/>
      <w:bookmarkStart w:id="1538" w:name="_Toc473903617"/>
      <w:bookmarkStart w:id="1539" w:name="_Ref476135974"/>
      <w:bookmarkStart w:id="1540" w:name="_Toc480774642"/>
      <w:bookmarkStart w:id="1541" w:name="_Toc509834904"/>
      <w:bookmarkStart w:id="1542" w:name="_Toc513615337"/>
      <w:bookmarkStart w:id="1543" w:name="_Toc135208085"/>
      <w:bookmarkStart w:id="1544" w:name="_Toc425775492"/>
      <w:bookmarkStart w:id="1545" w:name="_Toc421863497"/>
      <w:bookmarkStart w:id="1546" w:name="_Toc434942669"/>
      <w:bookmarkStart w:id="1547" w:name="_Toc435440096"/>
      <w:bookmarkStart w:id="1548" w:name="_Toc36215043"/>
      <w:bookmarkEnd w:id="1537"/>
      <w:r w:rsidRPr="00DD300E">
        <w:lastRenderedPageBreak/>
        <w:t xml:space="preserve">Cláusula </w:t>
      </w:r>
      <w:bookmarkStart w:id="1549" w:name="_Toc473903618"/>
      <w:bookmarkStart w:id="1550" w:name="_Toc476656904"/>
      <w:bookmarkStart w:id="1551" w:name="_Toc476742793"/>
      <w:bookmarkEnd w:id="1538"/>
      <w:bookmarkEnd w:id="1539"/>
      <w:bookmarkEnd w:id="1540"/>
      <w:bookmarkEnd w:id="1541"/>
      <w:bookmarkEnd w:id="1542"/>
      <w:r w:rsidR="00F27D71">
        <w:t xml:space="preserve">Vigésima </w:t>
      </w:r>
      <w:r w:rsidR="00FA4870">
        <w:t>Sexta</w:t>
      </w:r>
      <w:r w:rsidR="001173C5" w:rsidRPr="00DD300E">
        <w:t xml:space="preserve"> </w:t>
      </w:r>
      <w:r w:rsidR="006632EB" w:rsidRPr="00DD300E">
        <w:t xml:space="preserve">- </w:t>
      </w:r>
      <w:r w:rsidRPr="00DD300E">
        <w:t>moeda</w:t>
      </w:r>
      <w:bookmarkEnd w:id="1543"/>
      <w:bookmarkEnd w:id="1544"/>
      <w:bookmarkEnd w:id="1545"/>
      <w:bookmarkEnd w:id="1546"/>
      <w:bookmarkEnd w:id="1547"/>
      <w:bookmarkEnd w:id="1548"/>
      <w:bookmarkEnd w:id="1549"/>
      <w:bookmarkEnd w:id="1550"/>
      <w:bookmarkEnd w:id="1551"/>
    </w:p>
    <w:p w:rsidR="00C2057B" w:rsidRPr="00345793" w:rsidRDefault="00403BC8" w:rsidP="00D035BE">
      <w:pPr>
        <w:pStyle w:val="Contrato-Clausula-Subtitulo"/>
      </w:pPr>
      <w:bookmarkStart w:id="1552" w:name="_Toc135208086"/>
      <w:bookmarkStart w:id="1553" w:name="_Toc425775493"/>
      <w:bookmarkStart w:id="1554" w:name="_Toc421863498"/>
      <w:bookmarkStart w:id="1555" w:name="_Toc434933311"/>
      <w:bookmarkStart w:id="1556" w:name="_Toc434942670"/>
      <w:bookmarkStart w:id="1557" w:name="_Toc435440097"/>
      <w:bookmarkStart w:id="1558" w:name="_Toc36215044"/>
      <w:r w:rsidRPr="00345793">
        <w:t>Moeda</w:t>
      </w:r>
      <w:bookmarkEnd w:id="1552"/>
      <w:bookmarkEnd w:id="1553"/>
      <w:bookmarkEnd w:id="1554"/>
      <w:bookmarkEnd w:id="1555"/>
      <w:bookmarkEnd w:id="1556"/>
      <w:bookmarkEnd w:id="1557"/>
      <w:bookmarkEnd w:id="1558"/>
    </w:p>
    <w:p w:rsidR="00C2057B" w:rsidRPr="00345793" w:rsidRDefault="00C744B8" w:rsidP="00363F4E">
      <w:pPr>
        <w:pStyle w:val="Contrato-Clausula-Nvel2-1dezena"/>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rsidR="00377F9E" w:rsidRPr="00377F9E" w:rsidRDefault="00377F9E" w:rsidP="007A2CC7">
      <w:pPr>
        <w:pStyle w:val="Contrato-Normal"/>
      </w:pPr>
      <w:bookmarkStart w:id="1559" w:name="_Toc418873217"/>
      <w:bookmarkStart w:id="1560" w:name="_Toc421622921"/>
      <w:bookmarkStart w:id="1561" w:name="_Toc421624567"/>
      <w:bookmarkStart w:id="1562" w:name="_Toc473903619"/>
      <w:bookmarkStart w:id="1563" w:name="_Ref473947968"/>
      <w:bookmarkStart w:id="1564" w:name="_Ref473953138"/>
      <w:bookmarkStart w:id="1565" w:name="_Ref473955674"/>
      <w:bookmarkStart w:id="1566" w:name="_Toc480774646"/>
      <w:bookmarkStart w:id="1567" w:name="_Toc509834908"/>
      <w:bookmarkStart w:id="1568" w:name="_Toc513615341"/>
      <w:bookmarkStart w:id="1569" w:name="_Toc135208088"/>
      <w:bookmarkEnd w:id="1559"/>
      <w:bookmarkEnd w:id="1560"/>
      <w:bookmarkEnd w:id="1561"/>
    </w:p>
    <w:p w:rsidR="00C2057B" w:rsidRPr="00601956" w:rsidRDefault="00601956" w:rsidP="00BA5615">
      <w:pPr>
        <w:pStyle w:val="Contrato-Clausula-Nvel1"/>
      </w:pPr>
      <w:bookmarkStart w:id="1570" w:name="_Toc425775495"/>
      <w:bookmarkStart w:id="1571" w:name="_Toc421863500"/>
      <w:bookmarkStart w:id="1572" w:name="_Toc434942672"/>
      <w:bookmarkStart w:id="1573" w:name="_Toc435440099"/>
      <w:bookmarkStart w:id="1574" w:name="_Toc36215045"/>
      <w:r w:rsidRPr="00601956">
        <w:t xml:space="preserve">Cláusula </w:t>
      </w:r>
      <w:bookmarkStart w:id="1575" w:name="_Toc473903620"/>
      <w:bookmarkStart w:id="1576" w:name="_Toc476656908"/>
      <w:bookmarkStart w:id="1577" w:name="_Toc476742797"/>
      <w:bookmarkEnd w:id="1562"/>
      <w:bookmarkEnd w:id="1563"/>
      <w:bookmarkEnd w:id="1564"/>
      <w:bookmarkEnd w:id="1565"/>
      <w:bookmarkEnd w:id="1566"/>
      <w:bookmarkEnd w:id="1567"/>
      <w:bookmarkEnd w:id="1568"/>
      <w:r w:rsidR="00F27D71">
        <w:t xml:space="preserve">Vigésima </w:t>
      </w:r>
      <w:r w:rsidR="00FA4870">
        <w:t>Sétima</w:t>
      </w:r>
      <w:r w:rsidR="001173C5" w:rsidRPr="00601956">
        <w:t xml:space="preserve"> </w:t>
      </w:r>
      <w:r w:rsidR="006632EB" w:rsidRPr="00601956">
        <w:t xml:space="preserve">- </w:t>
      </w:r>
      <w:bookmarkEnd w:id="1569"/>
      <w:bookmarkEnd w:id="1570"/>
      <w:bookmarkEnd w:id="1571"/>
      <w:bookmarkEnd w:id="1572"/>
      <w:bookmarkEnd w:id="1573"/>
      <w:bookmarkEnd w:id="1575"/>
      <w:bookmarkEnd w:id="1576"/>
      <w:bookmarkEnd w:id="1577"/>
      <w:r w:rsidR="003C4B39" w:rsidRPr="007C648C">
        <w:t>Auditoria contábil e financeira pela anp</w:t>
      </w:r>
      <w:bookmarkEnd w:id="1574"/>
    </w:p>
    <w:p w:rsidR="00C2057B" w:rsidRPr="00345793" w:rsidRDefault="00403BC8" w:rsidP="00D035BE">
      <w:pPr>
        <w:pStyle w:val="Contrato-Clausula-Subtitulo"/>
      </w:pPr>
      <w:bookmarkStart w:id="1578" w:name="_Toc135208089"/>
      <w:bookmarkStart w:id="1579" w:name="_Toc425775496"/>
      <w:bookmarkStart w:id="1580" w:name="_Toc421863501"/>
      <w:bookmarkStart w:id="1581" w:name="_Toc434933313"/>
      <w:bookmarkStart w:id="1582" w:name="_Toc434942673"/>
      <w:bookmarkStart w:id="1583" w:name="_Toc435440100"/>
      <w:bookmarkStart w:id="1584" w:name="_Toc36215046"/>
      <w:r w:rsidRPr="00345793">
        <w:t>Contabilidade</w:t>
      </w:r>
      <w:bookmarkEnd w:id="1578"/>
      <w:bookmarkEnd w:id="1579"/>
      <w:bookmarkEnd w:id="1580"/>
      <w:bookmarkEnd w:id="1581"/>
      <w:bookmarkEnd w:id="1582"/>
      <w:bookmarkEnd w:id="1583"/>
      <w:bookmarkEnd w:id="1584"/>
    </w:p>
    <w:p w:rsidR="00C2057B" w:rsidRPr="00345793" w:rsidRDefault="00403BC8" w:rsidP="00561F19">
      <w:pPr>
        <w:pStyle w:val="Contrato-Clausula-Nvel2-1dezena"/>
      </w:pPr>
      <w:bookmarkStart w:id="1585" w:name="_Ref343798967"/>
      <w:bookmarkStart w:id="1586" w:name="_Ref295252055"/>
      <w:bookmarkStart w:id="1587"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585"/>
      <w:r w:rsidR="00A35CFF" w:rsidRPr="00345793">
        <w:t xml:space="preserve"> </w:t>
      </w:r>
      <w:bookmarkEnd w:id="1586"/>
    </w:p>
    <w:p w:rsidR="00DE6BC8" w:rsidRDefault="00EB0DF6" w:rsidP="00561F19">
      <w:pPr>
        <w:pStyle w:val="Contrato-Alnea"/>
        <w:numPr>
          <w:ilvl w:val="0"/>
          <w:numId w:val="56"/>
        </w:numPr>
        <w:ind w:left="851" w:hanging="284"/>
      </w:pPr>
      <w:r w:rsidRPr="00345793">
        <w:t>manter todos os documentos, livros, papéis, registros e outras peças</w:t>
      </w:r>
      <w:r w:rsidR="00DE6BC8">
        <w:t>;</w:t>
      </w:r>
    </w:p>
    <w:p w:rsidR="00C2057B" w:rsidRPr="00345793" w:rsidRDefault="00DE6BC8" w:rsidP="00561F19">
      <w:pPr>
        <w:pStyle w:val="Contrato-Alnea"/>
        <w:numPr>
          <w:ilvl w:val="0"/>
          <w:numId w:val="56"/>
        </w:numPr>
        <w:ind w:left="851" w:hanging="284"/>
      </w:pPr>
      <w:r>
        <w:t>manter</w:t>
      </w:r>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rsidR="00C2057B" w:rsidRPr="00345793" w:rsidRDefault="00A86209" w:rsidP="00561F19">
      <w:pPr>
        <w:pStyle w:val="Contrato-Alnea"/>
        <w:numPr>
          <w:ilvl w:val="0"/>
          <w:numId w:val="56"/>
        </w:numPr>
        <w:ind w:left="851" w:hanging="284"/>
      </w:pPr>
      <w:r w:rsidRPr="00345793">
        <w:t>realizar os lançamentos cabíveis;</w:t>
      </w:r>
    </w:p>
    <w:p w:rsidR="00DB0391" w:rsidRPr="00345793" w:rsidRDefault="00A86209" w:rsidP="00561F19">
      <w:pPr>
        <w:pStyle w:val="Contrato-Alnea"/>
        <w:numPr>
          <w:ilvl w:val="0"/>
          <w:numId w:val="56"/>
        </w:numPr>
        <w:ind w:left="851" w:hanging="284"/>
      </w:pPr>
      <w:r w:rsidRPr="00345793">
        <w:t>apresentar as demonstrações contábeis e financeiras</w:t>
      </w:r>
      <w:r w:rsidR="004A3AD8" w:rsidRPr="00345793">
        <w:t>;</w:t>
      </w:r>
      <w:r w:rsidR="00DB0391" w:rsidRPr="00345793">
        <w:t xml:space="preserve"> e</w:t>
      </w:r>
      <w:bookmarkEnd w:id="1587"/>
    </w:p>
    <w:p w:rsidR="00C2057B" w:rsidRPr="00345793" w:rsidRDefault="00DE6BC8" w:rsidP="00561F19">
      <w:pPr>
        <w:pStyle w:val="Contrato-Alnea"/>
        <w:numPr>
          <w:ilvl w:val="0"/>
          <w:numId w:val="56"/>
        </w:numPr>
        <w:ind w:left="851" w:hanging="284"/>
      </w:pPr>
      <w:r>
        <w:t>apresentar à ANP o Relatório de Conteúdo Local</w:t>
      </w:r>
      <w:r w:rsidR="00A65B66" w:rsidRPr="00345793">
        <w:t xml:space="preserve"> nos termos da </w:t>
      </w:r>
      <w:r w:rsidR="00A106F4" w:rsidRPr="00345793">
        <w:t>Legislação Aplicável</w:t>
      </w:r>
      <w:r w:rsidR="004A3AD8" w:rsidRPr="00345793">
        <w:t>.</w:t>
      </w:r>
    </w:p>
    <w:p w:rsidR="007A2CC7" w:rsidRDefault="007A2CC7" w:rsidP="007A2CC7">
      <w:pPr>
        <w:pStyle w:val="Contrato-Normal"/>
      </w:pPr>
      <w:bookmarkStart w:id="1588" w:name="_Toc135208090"/>
      <w:bookmarkStart w:id="1589" w:name="_Toc425775497"/>
      <w:bookmarkStart w:id="1590" w:name="_Toc421863502"/>
    </w:p>
    <w:p w:rsidR="00C2057B" w:rsidRPr="00345793" w:rsidRDefault="00403BC8" w:rsidP="00D035BE">
      <w:pPr>
        <w:pStyle w:val="Contrato-Clausula-Subtitulo"/>
      </w:pPr>
      <w:bookmarkStart w:id="1591" w:name="_Toc434933314"/>
      <w:bookmarkStart w:id="1592" w:name="_Toc434942674"/>
      <w:bookmarkStart w:id="1593" w:name="_Toc435440101"/>
      <w:bookmarkStart w:id="1594" w:name="_Toc36215047"/>
      <w:r w:rsidRPr="00345793">
        <w:t>Auditoria</w:t>
      </w:r>
      <w:bookmarkEnd w:id="1588"/>
      <w:bookmarkEnd w:id="1589"/>
      <w:bookmarkEnd w:id="1590"/>
      <w:bookmarkEnd w:id="1591"/>
      <w:bookmarkEnd w:id="1592"/>
      <w:bookmarkEnd w:id="1593"/>
      <w:bookmarkEnd w:id="1594"/>
    </w:p>
    <w:p w:rsidR="00C2057B" w:rsidRPr="00345793" w:rsidRDefault="00A448EE" w:rsidP="00561F19">
      <w:pPr>
        <w:pStyle w:val="Contrato-Clausula-Nvel2-1dezena"/>
      </w:pPr>
      <w:bookmarkStart w:id="1595"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595"/>
    </w:p>
    <w:p w:rsidR="00C2057B" w:rsidRPr="00345793" w:rsidRDefault="00574547" w:rsidP="00561F19">
      <w:pPr>
        <w:pStyle w:val="Contrato-Clausula-Nvel3-1dezena"/>
      </w:pPr>
      <w:r w:rsidRPr="00345793">
        <w:t xml:space="preserve">A ANP fará a auditoria </w:t>
      </w:r>
      <w:r w:rsidR="00A448EE" w:rsidRPr="00345793">
        <w:t>di</w:t>
      </w:r>
      <w:r w:rsidRPr="00345793">
        <w:t xml:space="preserve">retamente ou mediante </w:t>
      </w:r>
      <w:r w:rsidR="003C4B39">
        <w:t xml:space="preserve">contratos e </w:t>
      </w:r>
      <w:r w:rsidRPr="00345793">
        <w:t>convênios</w:t>
      </w:r>
      <w:r w:rsidR="00CB4769" w:rsidRPr="00345793">
        <w:t xml:space="preserve">, conforme a </w:t>
      </w:r>
      <w:r w:rsidR="00A106F4" w:rsidRPr="00345793">
        <w:t>Legislação Aplicável</w:t>
      </w:r>
      <w:r w:rsidR="00A448EE" w:rsidRPr="00345793">
        <w:t xml:space="preserve">. </w:t>
      </w:r>
    </w:p>
    <w:p w:rsidR="00C2057B" w:rsidRPr="00345793" w:rsidRDefault="00574547" w:rsidP="00561F19">
      <w:pPr>
        <w:pStyle w:val="Contrato-Clausula-Nvel3-1dezena"/>
      </w:pPr>
      <w:r w:rsidRPr="00345793">
        <w:t xml:space="preserve"> </w:t>
      </w:r>
      <w:r w:rsidR="00DE6BC8">
        <w:t xml:space="preserve">O Concessionário será notificado </w:t>
      </w:r>
      <w:r w:rsidR="00DE6BC8" w:rsidRPr="00EB79AB">
        <w:t>com pelo menos 30 (trinta) dias de antecedência</w:t>
      </w:r>
      <w:r w:rsidR="00DE6BC8">
        <w:t xml:space="preserve"> da realização das auditorias</w:t>
      </w:r>
      <w:r w:rsidR="00A448EE" w:rsidRPr="00345793">
        <w:t xml:space="preserve">. </w:t>
      </w:r>
    </w:p>
    <w:p w:rsidR="00C2057B" w:rsidRPr="00345793" w:rsidRDefault="00D06086" w:rsidP="00561F19">
      <w:pPr>
        <w:pStyle w:val="Contrato-Clausula-Nvel3-1dezena"/>
      </w:pPr>
      <w:r w:rsidRPr="00345793">
        <w:t>A</w:t>
      </w:r>
      <w:r w:rsidR="00403BC8" w:rsidRPr="00345793">
        <w:t xml:space="preserve"> ANP terá amplo acesso</w:t>
      </w:r>
      <w:r w:rsidR="00D634EE">
        <w:t xml:space="preserve"> a</w:t>
      </w:r>
      <w:r w:rsidR="00403BC8" w:rsidRPr="00345793">
        <w:t xml:space="preserve">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1837EA">
        <w:t>27</w:t>
      </w:r>
      <w:r w:rsidR="007A2CC7">
        <w:t>.1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D634EE">
        <w:t xml:space="preserve"> </w:t>
      </w:r>
      <w:r w:rsidR="003C4B39">
        <w:t>10 (</w:t>
      </w:r>
      <w:r w:rsidR="003C4B39" w:rsidRPr="00345793">
        <w:t>dez</w:t>
      </w:r>
      <w:r w:rsidR="003C4B39">
        <w:t>)</w:t>
      </w:r>
      <w:r w:rsidR="003C4B39" w:rsidRPr="00345793">
        <w:t xml:space="preserve"> anos</w:t>
      </w:r>
      <w:r w:rsidR="00886B89" w:rsidRPr="00345793">
        <w:t>.</w:t>
      </w:r>
    </w:p>
    <w:p w:rsidR="00C2057B" w:rsidRPr="00345793" w:rsidRDefault="0026541B" w:rsidP="00561F19">
      <w:pPr>
        <w:pStyle w:val="Contrato-Clausula-Nvel3-1dezena"/>
      </w:pPr>
      <w:bookmarkStart w:id="1596" w:name="_Hlt113180586"/>
      <w:bookmarkStart w:id="1597" w:name="_Hlt113180596"/>
      <w:bookmarkStart w:id="1598" w:name="_Toc478549467"/>
      <w:bookmarkEnd w:id="1596"/>
      <w:bookmarkEnd w:id="1597"/>
      <w:r w:rsidRPr="00345793">
        <w:t xml:space="preserve">Cabe ao </w:t>
      </w:r>
      <w:r w:rsidR="00F769F8" w:rsidRPr="00345793">
        <w:t>Concessionário</w:t>
      </w:r>
      <w:r w:rsidR="00281D3A" w:rsidRPr="00345793">
        <w:t xml:space="preserve"> </w:t>
      </w:r>
      <w:r w:rsidRPr="00345793">
        <w:t>a</w:t>
      </w:r>
      <w:r w:rsidR="00281D3A" w:rsidRPr="00345793">
        <w:t xml:space="preserve"> respons</w:t>
      </w:r>
      <w:r w:rsidRPr="00345793">
        <w:t xml:space="preserve">abilidade pelas </w:t>
      </w:r>
      <w:r w:rsidR="00403BC8" w:rsidRPr="00345793">
        <w:t xml:space="preserve">informações prestadas por terceiros. </w:t>
      </w:r>
    </w:p>
    <w:p w:rsidR="00C2057B" w:rsidRPr="00345793" w:rsidRDefault="00B17863" w:rsidP="00561F19">
      <w:pPr>
        <w:pStyle w:val="Contrato-Clausula-Nvel3-1dezena"/>
      </w:pPr>
      <w:r w:rsidRPr="00345793">
        <w:t xml:space="preserve">O </w:t>
      </w:r>
      <w:r w:rsidR="00F769F8" w:rsidRPr="00345793">
        <w:t>Concessionário</w:t>
      </w:r>
      <w:r w:rsidR="00403BC8" w:rsidRPr="00345793">
        <w:t xml:space="preserve"> deverá manter à disposição da ANP os</w:t>
      </w:r>
      <w:r w:rsidR="00140D0F" w:rsidRPr="00345793">
        <w:t xml:space="preserve"> respectivos</w:t>
      </w:r>
      <w:r w:rsidR="00403BC8" w:rsidRPr="00345793">
        <w:t xml:space="preserve"> </w:t>
      </w:r>
      <w:r w:rsidR="00524690" w:rsidRPr="00345793">
        <w:t xml:space="preserve">certificados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 xml:space="preserve">. </w:t>
      </w:r>
    </w:p>
    <w:p w:rsidR="00C2057B" w:rsidRPr="00345793" w:rsidRDefault="00DB7399" w:rsidP="00561F19">
      <w:pPr>
        <w:pStyle w:val="Contrato-Clausula-Nvel3-1dezena"/>
      </w:pPr>
      <w:r w:rsidRPr="00345793">
        <w:lastRenderedPageBreak/>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rsidR="00221592" w:rsidRDefault="00221592" w:rsidP="00561F19">
      <w:pPr>
        <w:pStyle w:val="Contrato-Clausula-Nvel3-1dezena"/>
      </w:pPr>
      <w:r w:rsidRPr="00345793">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rsidR="007A2CC7" w:rsidRPr="00345793" w:rsidRDefault="007A2CC7" w:rsidP="007A2CC7">
      <w:pPr>
        <w:pStyle w:val="Contrato-Normal"/>
      </w:pPr>
    </w:p>
    <w:p w:rsidR="00553D6A" w:rsidRDefault="00403BC8" w:rsidP="00F6358A">
      <w:pPr>
        <w:pStyle w:val="Contrato-Captulo"/>
      </w:pPr>
      <w:bookmarkStart w:id="1599" w:name="_Toc421622925"/>
      <w:bookmarkStart w:id="1600" w:name="_Toc421624571"/>
      <w:bookmarkStart w:id="1601" w:name="_Toc509834912"/>
      <w:bookmarkStart w:id="1602" w:name="_Toc135208091"/>
      <w:bookmarkStart w:id="1603" w:name="_Toc425775498"/>
      <w:bookmarkStart w:id="1604" w:name="_Toc421863503"/>
      <w:bookmarkStart w:id="1605" w:name="_Toc434933315"/>
      <w:bookmarkStart w:id="1606" w:name="_Toc434942675"/>
      <w:bookmarkStart w:id="1607" w:name="_Toc435440102"/>
      <w:bookmarkStart w:id="1608" w:name="_Toc36215048"/>
      <w:bookmarkEnd w:id="1598"/>
      <w:bookmarkEnd w:id="1599"/>
      <w:bookmarkEnd w:id="1600"/>
      <w:r w:rsidRPr="00345793">
        <w:lastRenderedPageBreak/>
        <w:t>DISPOSIÇÕES GERAIS</w:t>
      </w:r>
      <w:bookmarkEnd w:id="1601"/>
      <w:bookmarkEnd w:id="1602"/>
      <w:bookmarkEnd w:id="1603"/>
      <w:bookmarkEnd w:id="1604"/>
      <w:bookmarkEnd w:id="1605"/>
      <w:bookmarkEnd w:id="1606"/>
      <w:bookmarkEnd w:id="1607"/>
      <w:bookmarkEnd w:id="1608"/>
    </w:p>
    <w:p w:rsidR="006632EB" w:rsidRPr="006632EB" w:rsidRDefault="006632EB" w:rsidP="007A2CC7">
      <w:pPr>
        <w:pStyle w:val="Contrato-Normal"/>
      </w:pPr>
      <w:bookmarkStart w:id="1609" w:name="_Toc425519533"/>
      <w:bookmarkEnd w:id="1609"/>
    </w:p>
    <w:p w:rsidR="00C2057B" w:rsidRPr="00FB5C94" w:rsidRDefault="00FB5C94" w:rsidP="00BA5615">
      <w:pPr>
        <w:pStyle w:val="Contrato-Clausula-Nvel1"/>
      </w:pPr>
      <w:bookmarkStart w:id="1610" w:name="_Hlt102294647"/>
      <w:bookmarkStart w:id="1611" w:name="_Hlt102825531"/>
      <w:bookmarkStart w:id="1612" w:name="_Hlt102827216"/>
      <w:bookmarkStart w:id="1613" w:name="_Hlt102827235"/>
      <w:bookmarkStart w:id="1614" w:name="_Hlt102827335"/>
      <w:bookmarkStart w:id="1615" w:name="_Hlt102827408"/>
      <w:bookmarkStart w:id="1616" w:name="_Hlt102827850"/>
      <w:bookmarkStart w:id="1617" w:name="_Hlt102877519"/>
      <w:bookmarkStart w:id="1618" w:name="_Hlt102893244"/>
      <w:bookmarkStart w:id="1619" w:name="_Hlt102896770"/>
      <w:bookmarkStart w:id="1620" w:name="_Hlt102897761"/>
      <w:bookmarkStart w:id="1621" w:name="_Hlt102897769"/>
      <w:bookmarkStart w:id="1622" w:name="_Hlt102898520"/>
      <w:bookmarkStart w:id="1623" w:name="_Hlt102898542"/>
      <w:bookmarkStart w:id="1624" w:name="_Hlt102898564"/>
      <w:bookmarkStart w:id="1625" w:name="_Hlt102898567"/>
      <w:bookmarkStart w:id="1626" w:name="_Hlt102898832"/>
      <w:bookmarkStart w:id="1627" w:name="_Hlt102898849"/>
      <w:bookmarkStart w:id="1628" w:name="_Hlt102898866"/>
      <w:bookmarkStart w:id="1629" w:name="_Hlt103570102"/>
      <w:bookmarkStart w:id="1630" w:name="_Hlt112577477"/>
      <w:bookmarkStart w:id="1631" w:name="_Hlt112642532"/>
      <w:bookmarkStart w:id="1632" w:name="_Ref475954061"/>
      <w:bookmarkStart w:id="1633" w:name="_Ref476136100"/>
      <w:bookmarkStart w:id="1634" w:name="_Toc480774651"/>
      <w:bookmarkStart w:id="1635" w:name="_Toc509834913"/>
      <w:bookmarkStart w:id="1636" w:name="_Toc513615346"/>
      <w:bookmarkStart w:id="1637" w:name="_Ref102825503"/>
      <w:bookmarkStart w:id="1638" w:name="_Ref102827822"/>
      <w:bookmarkStart w:id="1639" w:name="_Toc135208092"/>
      <w:bookmarkStart w:id="1640" w:name="_Toc425775499"/>
      <w:bookmarkStart w:id="1641" w:name="_Toc421863504"/>
      <w:bookmarkStart w:id="1642" w:name="_Toc434942676"/>
      <w:bookmarkStart w:id="1643" w:name="_Toc435440103"/>
      <w:bookmarkStart w:id="1644" w:name="_Toc3621504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Pr="00FB5C94">
        <w:t xml:space="preserve">Cláusula </w:t>
      </w:r>
      <w:bookmarkStart w:id="1645" w:name="_Toc476742802"/>
      <w:bookmarkEnd w:id="1632"/>
      <w:bookmarkEnd w:id="1633"/>
      <w:bookmarkEnd w:id="1634"/>
      <w:bookmarkEnd w:id="1635"/>
      <w:bookmarkEnd w:id="1636"/>
      <w:r w:rsidR="00F27D71">
        <w:t xml:space="preserve">Vigésima </w:t>
      </w:r>
      <w:r w:rsidR="00C00301">
        <w:t>Oitava</w:t>
      </w:r>
      <w:r w:rsidR="001173C5" w:rsidRPr="00FB5C94">
        <w:t xml:space="preserve"> </w:t>
      </w:r>
      <w:r w:rsidR="006632EB" w:rsidRPr="00FB5C94">
        <w:t xml:space="preserve">- </w:t>
      </w:r>
      <w:r w:rsidRPr="00FB5C94">
        <w:t>cessão</w:t>
      </w:r>
      <w:bookmarkEnd w:id="1637"/>
      <w:bookmarkEnd w:id="1638"/>
      <w:bookmarkEnd w:id="1639"/>
      <w:bookmarkEnd w:id="1645"/>
      <w:r w:rsidR="001F5F13" w:rsidRPr="00FB5C94">
        <w:t xml:space="preserve"> </w:t>
      </w:r>
      <w:bookmarkEnd w:id="1640"/>
      <w:bookmarkEnd w:id="1641"/>
      <w:bookmarkEnd w:id="1642"/>
      <w:bookmarkEnd w:id="1643"/>
      <w:r w:rsidRPr="00FB5C94">
        <w:t>do contrato</w:t>
      </w:r>
      <w:bookmarkEnd w:id="1644"/>
    </w:p>
    <w:p w:rsidR="007B696A" w:rsidRPr="00345793" w:rsidRDefault="007B696A" w:rsidP="007B696A">
      <w:pPr>
        <w:pStyle w:val="Contrato-Clausula-Subtitulo"/>
      </w:pPr>
      <w:bookmarkStart w:id="1646" w:name="_Toc36215050"/>
      <w:bookmarkStart w:id="1647" w:name="_Toc135208102"/>
      <w:r>
        <w:t>Cessão</w:t>
      </w:r>
      <w:bookmarkEnd w:id="1646"/>
    </w:p>
    <w:p w:rsidR="00DC3AE2" w:rsidRPr="00345793" w:rsidRDefault="00DC3AE2" w:rsidP="00087B6B">
      <w:pPr>
        <w:pStyle w:val="Contrato-Clausula-Nvel2-1dezena"/>
      </w:pPr>
      <w:r w:rsidRPr="00345793">
        <w:t>Os direitos e obrigações do Concessionário</w:t>
      </w:r>
      <w:r w:rsidR="00EC5FED">
        <w:t xml:space="preserve"> </w:t>
      </w:r>
      <w:r w:rsidR="003C4B39">
        <w:t>sobre</w:t>
      </w:r>
      <w:r w:rsidRPr="00345793">
        <w:t xml:space="preserve"> este Contrato, poderão ser, no todo ou em parte, objeto de Cessão, condicionada à prévia </w:t>
      </w:r>
      <w:r w:rsidR="003C4B39">
        <w:t xml:space="preserve">e expressa </w:t>
      </w:r>
      <w:r w:rsidRPr="00345793">
        <w:t>autorização da ANP.</w:t>
      </w:r>
      <w:bookmarkStart w:id="1648" w:name="_Ref295250003"/>
    </w:p>
    <w:bookmarkEnd w:id="1648"/>
    <w:p w:rsidR="0045435C" w:rsidRPr="00345793" w:rsidRDefault="0045435C" w:rsidP="00087B6B">
      <w:pPr>
        <w:pStyle w:val="Contrato-Clausula-Nvel2-1dezena"/>
      </w:pPr>
      <w:r w:rsidRPr="00813AD7">
        <w:t xml:space="preserve">As </w:t>
      </w:r>
      <w:r w:rsidR="00FE52BE">
        <w:t>P</w:t>
      </w:r>
      <w:r w:rsidRPr="00813AD7">
        <w:t xml:space="preserve">artes 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rsidR="0045435C" w:rsidRPr="00345793" w:rsidRDefault="00CA29C8" w:rsidP="00087B6B">
      <w:pPr>
        <w:pStyle w:val="Contrato-Alnea"/>
        <w:numPr>
          <w:ilvl w:val="0"/>
          <w:numId w:val="57"/>
        </w:numPr>
        <w:ind w:left="851" w:hanging="284"/>
        <w:rPr>
          <w:lang w:val="pt-PT"/>
        </w:rPr>
      </w:pPr>
      <w:r>
        <w:t xml:space="preserve">transferência ou usufruto de ativos relativos ao Contrato objeto da </w:t>
      </w:r>
      <w:r w:rsidR="002565CD">
        <w:t>C</w:t>
      </w:r>
      <w:r>
        <w:t>essão</w:t>
      </w:r>
      <w:r w:rsidR="0045435C" w:rsidRPr="00345793">
        <w:rPr>
          <w:lang w:val="pt-PT"/>
        </w:rPr>
        <w:t>;</w:t>
      </w:r>
      <w:r w:rsidR="00EB24AA">
        <w:rPr>
          <w:lang w:val="pt-PT"/>
        </w:rPr>
        <w:t xml:space="preserve"> e</w:t>
      </w:r>
      <w:r w:rsidR="0045435C" w:rsidRPr="00345793">
        <w:rPr>
          <w:lang w:val="pt-PT"/>
        </w:rPr>
        <w:t xml:space="preserve"> </w:t>
      </w:r>
    </w:p>
    <w:p w:rsidR="0045435C" w:rsidRDefault="00CA29C8" w:rsidP="00087B6B">
      <w:pPr>
        <w:pStyle w:val="Contrato-Alnea"/>
        <w:numPr>
          <w:ilvl w:val="0"/>
          <w:numId w:val="57"/>
        </w:numPr>
        <w:ind w:left="851" w:hanging="284"/>
        <w:rPr>
          <w:lang w:val="pt-PT"/>
        </w:rPr>
      </w:pPr>
      <w:r>
        <w:rPr>
          <w:lang w:val="pt-PT"/>
        </w:rPr>
        <w:t>exercício de poder de gestão</w:t>
      </w:r>
      <w:r w:rsidR="0045435C" w:rsidRPr="00345793">
        <w:rPr>
          <w:lang w:val="pt-PT"/>
        </w:rPr>
        <w:t xml:space="preserve"> do </w:t>
      </w:r>
      <w:r w:rsidR="00497029">
        <w:rPr>
          <w:lang w:val="pt-PT"/>
        </w:rPr>
        <w:t>c</w:t>
      </w:r>
      <w:r w:rsidR="0045435C" w:rsidRPr="00345793">
        <w:rPr>
          <w:lang w:val="pt-PT"/>
        </w:rPr>
        <w:t>essionário sobre o Contrato e sua execução</w:t>
      </w:r>
      <w:r w:rsidR="00EB24AA">
        <w:rPr>
          <w:lang w:val="pt-PT"/>
        </w:rPr>
        <w:t>.</w:t>
      </w:r>
    </w:p>
    <w:p w:rsidR="00A829EE" w:rsidRDefault="00CF5FFA" w:rsidP="00087B6B">
      <w:pPr>
        <w:pStyle w:val="Contrato-Clausula-Nvel2-1dezena"/>
      </w:pPr>
      <w:r>
        <w:t xml:space="preserve">O descumprimento do previsto no parágrafo </w:t>
      </w:r>
      <w:r w:rsidR="001837EA">
        <w:t>28</w:t>
      </w:r>
      <w:r>
        <w:t>.</w:t>
      </w:r>
      <w:r w:rsidR="00497029">
        <w:t>2</w:t>
      </w:r>
      <w:r>
        <w:t xml:space="preserve"> constitui Cessão sem aprovação prévia e expressa da ANP</w:t>
      </w:r>
      <w:r w:rsidR="00A829EE" w:rsidRPr="00345793">
        <w:t>.</w:t>
      </w:r>
    </w:p>
    <w:p w:rsidR="00497029" w:rsidRPr="00345793" w:rsidRDefault="00CA29C8" w:rsidP="00087B6B">
      <w:pPr>
        <w:pStyle w:val="Contrato-Clausula-Nvel2-1dezena"/>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rsidR="00DC3AE2" w:rsidRDefault="00CF5FFA" w:rsidP="00087B6B">
      <w:pPr>
        <w:pStyle w:val="Contrato-Clausula-Nvel2-1dezena"/>
      </w:pPr>
      <w:r>
        <w:t>Os</w:t>
      </w:r>
      <w:r w:rsidR="00DC3AE2" w:rsidRPr="00345793">
        <w:t xml:space="preserve"> Concessionário</w:t>
      </w:r>
      <w:r>
        <w:t>s</w:t>
      </w:r>
      <w:r w:rsidR="00DC3AE2" w:rsidRPr="00345793">
        <w:t xml:space="preserve"> dever</w:t>
      </w:r>
      <w:r>
        <w:t>ão</w:t>
      </w:r>
      <w:r w:rsidR="00DC3AE2" w:rsidRPr="00345793">
        <w:t xml:space="preserve"> notifica</w:t>
      </w:r>
      <w:r>
        <w:t>r</w:t>
      </w:r>
      <w:r w:rsidR="00DC3AE2" w:rsidRPr="00345793">
        <w:t xml:space="preserve"> </w:t>
      </w:r>
      <w:r>
        <w:t>a</w:t>
      </w:r>
      <w:r w:rsidR="00DC3AE2" w:rsidRPr="00345793">
        <w:t xml:space="preserve"> ANP</w:t>
      </w:r>
      <w:r w:rsidR="00497029">
        <w:t xml:space="preserve"> </w:t>
      </w:r>
      <w:r>
        <w:t>sobre a alteração d</w:t>
      </w:r>
      <w:r w:rsidR="00D634EE">
        <w:t>o</w:t>
      </w:r>
      <w:r>
        <w:t xml:space="preserve"> seu controle societário no prazo de</w:t>
      </w:r>
      <w:r w:rsidR="00DC3AE2" w:rsidRPr="00345793">
        <w:t xml:space="preserve"> 30</w:t>
      </w:r>
      <w:r>
        <w:t xml:space="preserve"> (trinta)</w:t>
      </w:r>
      <w:r w:rsidR="00DC3AE2" w:rsidRPr="00345793">
        <w:t xml:space="preserve"> dias contados </w:t>
      </w:r>
      <w:r w:rsidR="003C4B39">
        <w:t>do</w:t>
      </w:r>
      <w:r w:rsidR="00D634EE">
        <w:t xml:space="preserve"> </w:t>
      </w:r>
      <w:r w:rsidR="003C4B39">
        <w:t>arquivamento</w:t>
      </w:r>
      <w:r>
        <w:t xml:space="preserve"> do ato societário no órgão de registro competente</w:t>
      </w:r>
      <w:r w:rsidR="00497029">
        <w:t>, nos termos da Legislação Aplicável</w:t>
      </w:r>
      <w:r w:rsidR="00DC3AE2" w:rsidRPr="00345793">
        <w:t>.</w:t>
      </w:r>
    </w:p>
    <w:p w:rsidR="00497029" w:rsidRPr="00345793" w:rsidRDefault="00497029" w:rsidP="00087B6B">
      <w:pPr>
        <w:pStyle w:val="Contrato-Clausula-Nvel3-1dezena"/>
      </w:pPr>
      <w:r w:rsidRPr="00497029">
        <w:t>A notificação</w:t>
      </w:r>
      <w:r w:rsidR="00DE6BC8">
        <w:t xml:space="preserve"> </w:t>
      </w:r>
      <w:r w:rsidR="00D634EE">
        <w:t xml:space="preserve">prevista no parágrafo </w:t>
      </w:r>
      <w:r w:rsidR="001837EA">
        <w:t>28</w:t>
      </w:r>
      <w:r w:rsidR="00D634EE">
        <w:t xml:space="preserve">.5 </w:t>
      </w:r>
      <w:r w:rsidR="00DE6BC8">
        <w:t>deverá conter</w:t>
      </w:r>
      <w:r w:rsidRPr="00497029">
        <w:t xml:space="preserve"> a documentação exigida, </w:t>
      </w:r>
      <w:r w:rsidR="003C4B39">
        <w:t>nos termos</w:t>
      </w:r>
      <w:r w:rsidRPr="00497029">
        <w:t xml:space="preserve"> da Legislação Aplicável.</w:t>
      </w:r>
    </w:p>
    <w:p w:rsidR="00904CBC" w:rsidRDefault="00904CBC" w:rsidP="007A2CC7">
      <w:pPr>
        <w:pStyle w:val="Contrato-Normal"/>
      </w:pPr>
      <w:bookmarkStart w:id="1649" w:name="_Toc112503171"/>
      <w:bookmarkStart w:id="1650" w:name="_Toc135208094"/>
    </w:p>
    <w:p w:rsidR="00DC3AE2" w:rsidRPr="00345793" w:rsidRDefault="00DC3AE2" w:rsidP="00D035BE">
      <w:pPr>
        <w:pStyle w:val="Contrato-Clausula-Subtitulo"/>
      </w:pPr>
      <w:bookmarkStart w:id="1651" w:name="_Toc425775500"/>
      <w:bookmarkStart w:id="1652" w:name="_Toc421863505"/>
      <w:bookmarkStart w:id="1653" w:name="_Toc434933316"/>
      <w:bookmarkStart w:id="1654" w:name="_Toc434942677"/>
      <w:bookmarkStart w:id="1655" w:name="_Toc435440104"/>
      <w:bookmarkStart w:id="1656" w:name="_Toc36215051"/>
      <w:r w:rsidRPr="00345793">
        <w:t>Participação Indivisa nos Direitos e Obrigações</w:t>
      </w:r>
      <w:bookmarkEnd w:id="1649"/>
      <w:bookmarkEnd w:id="1650"/>
      <w:bookmarkEnd w:id="1651"/>
      <w:bookmarkEnd w:id="1652"/>
      <w:bookmarkEnd w:id="1653"/>
      <w:bookmarkEnd w:id="1654"/>
      <w:bookmarkEnd w:id="1655"/>
      <w:bookmarkEnd w:id="1656"/>
    </w:p>
    <w:p w:rsidR="00DC3AE2" w:rsidRPr="00345793" w:rsidRDefault="00DC3AE2" w:rsidP="00D9569C">
      <w:pPr>
        <w:pStyle w:val="Contrato-Clausula-Nvel2-1dezena"/>
      </w:pPr>
      <w:bookmarkStart w:id="1657" w:name="_Hlt102825899"/>
      <w:bookmarkStart w:id="1658" w:name="_Ref72289353"/>
      <w:bookmarkEnd w:id="1657"/>
      <w:r w:rsidRPr="00345793">
        <w:t>A Cessão no todo ou em parte da Área d</w:t>
      </w:r>
      <w:r w:rsidR="002130DA">
        <w:t>e</w:t>
      </w:r>
      <w:r w:rsidRPr="00345793">
        <w:t xml:space="preserve"> Con</w:t>
      </w:r>
      <w:r w:rsidR="002130DA">
        <w:t>cessão</w:t>
      </w:r>
      <w:r w:rsidRPr="00345793">
        <w:t xml:space="preserve"> será sempre de uma participação indivisa nos direitos e obrigações do Concessionário, respeitada a responsabilidade solidária entre o cedente e o cessionário nos termos da </w:t>
      </w:r>
      <w:bookmarkEnd w:id="1658"/>
      <w:r w:rsidRPr="00345793">
        <w:t>Legislação Aplicável.</w:t>
      </w:r>
    </w:p>
    <w:p w:rsidR="00DC3AE2" w:rsidRPr="00345793" w:rsidRDefault="00DC3AE2" w:rsidP="007A2CC7">
      <w:pPr>
        <w:pStyle w:val="Contrato-Normal"/>
      </w:pPr>
    </w:p>
    <w:p w:rsidR="00DC3AE2" w:rsidRPr="00345793" w:rsidRDefault="00DC3AE2" w:rsidP="00D035BE">
      <w:pPr>
        <w:pStyle w:val="Contrato-Clausula-Subtitulo"/>
      </w:pPr>
      <w:bookmarkStart w:id="1659" w:name="_Toc425775501"/>
      <w:bookmarkStart w:id="1660" w:name="_Toc421863506"/>
      <w:bookmarkStart w:id="1661" w:name="_Toc434933317"/>
      <w:bookmarkStart w:id="1662" w:name="_Toc434942678"/>
      <w:bookmarkStart w:id="1663" w:name="_Toc435440105"/>
      <w:bookmarkStart w:id="1664" w:name="_Toc36215052"/>
      <w:r w:rsidRPr="00345793">
        <w:t>Cessão Parcial de Área na Fase de Exploração</w:t>
      </w:r>
      <w:bookmarkEnd w:id="1659"/>
      <w:bookmarkEnd w:id="1660"/>
      <w:bookmarkEnd w:id="1661"/>
      <w:bookmarkEnd w:id="1662"/>
      <w:bookmarkEnd w:id="1663"/>
      <w:bookmarkEnd w:id="1664"/>
    </w:p>
    <w:p w:rsidR="00DC3AE2" w:rsidRPr="00345793" w:rsidRDefault="00DC3AE2" w:rsidP="00D9569C">
      <w:pPr>
        <w:pStyle w:val="Contrato-Clausula-Nvel2-1dezena"/>
      </w:pPr>
      <w:bookmarkStart w:id="1665"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665"/>
    </w:p>
    <w:p w:rsidR="00DC3AE2" w:rsidRPr="00345793" w:rsidRDefault="00DC3AE2" w:rsidP="00D9569C">
      <w:pPr>
        <w:pStyle w:val="Contrato-Clausula-Nvel3-1dezena"/>
      </w:pPr>
      <w:bookmarkStart w:id="1666"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rsidR="00DC3AE2" w:rsidRPr="00345793" w:rsidRDefault="00DC3AE2" w:rsidP="00D9569C">
      <w:pPr>
        <w:pStyle w:val="Contrato-Clausula-Nvel3-1dezena"/>
      </w:pPr>
      <w:r w:rsidRPr="00345793">
        <w:t xml:space="preserve">A ANP poderá definir um Programa Exploratório Mínimo adicional para as áreas a serem divididas. </w:t>
      </w:r>
    </w:p>
    <w:p w:rsidR="00DC3AE2" w:rsidRPr="009C7919" w:rsidRDefault="00DC3AE2" w:rsidP="00D9569C">
      <w:pPr>
        <w:pStyle w:val="Contrato-Clausula-Nvel3-1dezena"/>
      </w:pPr>
      <w:r w:rsidRPr="009C7919">
        <w:lastRenderedPageBreak/>
        <w:t xml:space="preserve">Cada uma das áreas divididas deverá possuir um Programa Exploratório Mínimo a ela associado, cuja soma de atividades </w:t>
      </w:r>
      <w:r w:rsidR="004F7077" w:rsidRPr="009C7919">
        <w:t>deverá</w:t>
      </w:r>
      <w:r w:rsidRPr="009C7919">
        <w:t xml:space="preserve"> ser superior à prevista no programa original.</w:t>
      </w:r>
    </w:p>
    <w:p w:rsidR="00332799" w:rsidRDefault="00332799" w:rsidP="00D9569C">
      <w:pPr>
        <w:pStyle w:val="Contrato-Normal"/>
      </w:pPr>
    </w:p>
    <w:p w:rsidR="00332799" w:rsidRPr="00345793" w:rsidRDefault="00332799" w:rsidP="00332799">
      <w:pPr>
        <w:pStyle w:val="Contrato-Clausula-Subtitulo"/>
      </w:pPr>
      <w:bookmarkStart w:id="1667" w:name="_Toc36215053"/>
      <w:r w:rsidRPr="00345793">
        <w:t>Cessão de Área na Fase de Produção</w:t>
      </w:r>
      <w:bookmarkEnd w:id="1667"/>
    </w:p>
    <w:p w:rsidR="00332799" w:rsidRDefault="00332799" w:rsidP="00651CC3">
      <w:pPr>
        <w:pStyle w:val="Contrato-Clausula-Nvel2-1dezena"/>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aprovado pela ANP nos termos da Legislação Aplicável</w:t>
      </w:r>
      <w:r w:rsidRPr="00345793">
        <w:t>.</w:t>
      </w:r>
    </w:p>
    <w:p w:rsidR="00332799" w:rsidRPr="00345793" w:rsidRDefault="00332799" w:rsidP="00D9569C">
      <w:pPr>
        <w:pStyle w:val="Contrato-Normal"/>
      </w:pPr>
    </w:p>
    <w:p w:rsidR="00332799" w:rsidRPr="00345793" w:rsidRDefault="00332799" w:rsidP="00332799">
      <w:pPr>
        <w:pStyle w:val="Contrato-Clausula-Subtitulo"/>
      </w:pPr>
      <w:bookmarkStart w:id="1668" w:name="_Toc36215054"/>
      <w:r w:rsidRPr="00345793">
        <w:t xml:space="preserve">Nulidade da Cessão </w:t>
      </w:r>
      <w:r w:rsidR="00D634EE">
        <w:t xml:space="preserve">de Direitos e Obrigações </w:t>
      </w:r>
      <w:r w:rsidRPr="00345793">
        <w:t>e Necessidade de Aprovação Prévia e Expressa</w:t>
      </w:r>
      <w:bookmarkEnd w:id="1668"/>
    </w:p>
    <w:p w:rsidR="00332799" w:rsidRPr="00345793" w:rsidRDefault="00332799" w:rsidP="00D9569C">
      <w:pPr>
        <w:pStyle w:val="Contrato-Clausula-Nvel2-1dezena"/>
      </w:pPr>
      <w:r w:rsidRPr="00345793">
        <w:t xml:space="preserve">Qualquer Cessão que não cumpra o disposto nesta </w:t>
      </w:r>
      <w:r w:rsidR="00D634EE">
        <w:t>c</w:t>
      </w:r>
      <w:r w:rsidRPr="00345793">
        <w:t xml:space="preserve">láusula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rsidR="00F06911" w:rsidRPr="00D9569C" w:rsidRDefault="00F06911" w:rsidP="00D9569C">
      <w:pPr>
        <w:pStyle w:val="Contrato-Normal"/>
      </w:pPr>
      <w:bookmarkStart w:id="1669" w:name="_Toc135208095"/>
      <w:bookmarkEnd w:id="1666"/>
    </w:p>
    <w:p w:rsidR="00332799" w:rsidRPr="00345793" w:rsidRDefault="00332799" w:rsidP="00332799">
      <w:pPr>
        <w:pStyle w:val="Contrato-Clausula-Subtitulo"/>
      </w:pPr>
      <w:bookmarkStart w:id="1670" w:name="_Toc36215055"/>
      <w:r w:rsidRPr="00345793">
        <w:t>Aprovação da Cessão</w:t>
      </w:r>
      <w:bookmarkEnd w:id="1670"/>
    </w:p>
    <w:p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rsidR="00332799" w:rsidRDefault="00332799" w:rsidP="00D9569C">
      <w:pPr>
        <w:pStyle w:val="Contrato-Clausula-Nivel2-2dezenas"/>
      </w:pPr>
      <w:r>
        <w:t xml:space="preserve">A Cessão do Contrato somente será autorizada, ressalvada a hipótese do parágrafo </w:t>
      </w:r>
      <w:r w:rsidR="001837EA">
        <w:t>30</w:t>
      </w:r>
      <w:r>
        <w:t>.4.2, quando:</w:t>
      </w:r>
    </w:p>
    <w:p w:rsidR="00332799" w:rsidRDefault="00332799" w:rsidP="00D9569C">
      <w:pPr>
        <w:pStyle w:val="Contrato-Clausula-Nvel2"/>
        <w:numPr>
          <w:ilvl w:val="0"/>
          <w:numId w:val="64"/>
        </w:numPr>
        <w:ind w:left="993" w:hanging="284"/>
      </w:pPr>
      <w:r>
        <w:t xml:space="preserve">os </w:t>
      </w:r>
      <w:r w:rsidR="0051210F">
        <w:t>C</w:t>
      </w:r>
      <w:r>
        <w:t xml:space="preserve">oncessionários </w:t>
      </w:r>
      <w:r w:rsidR="003C4B39">
        <w:t>estiverem</w:t>
      </w:r>
      <w:r>
        <w:t xml:space="preserve"> adimplentes com as obrigações do Contrato;</w:t>
      </w:r>
      <w:r w:rsidR="0051686A">
        <w:t xml:space="preserve"> e</w:t>
      </w:r>
    </w:p>
    <w:p w:rsidR="00332799" w:rsidRPr="00345793" w:rsidRDefault="00332799" w:rsidP="00D9569C">
      <w:pPr>
        <w:pStyle w:val="Contrato-Clausula-Nvel2"/>
        <w:numPr>
          <w:ilvl w:val="0"/>
          <w:numId w:val="64"/>
        </w:numPr>
        <w:ind w:left="993" w:hanging="284"/>
      </w:pPr>
      <w:r>
        <w:t xml:space="preserve">a cedente e a cessionária, ou a garantida, nos casos de isenção ou substituição de garantia de performance, </w:t>
      </w:r>
      <w:r w:rsidR="00E87110">
        <w:t>estiverem</w:t>
      </w:r>
      <w:r>
        <w:t xml:space="preserve"> adimplentes com todas as suas obrigações relativas às </w:t>
      </w:r>
      <w:r w:rsidR="00E87110">
        <w:t xml:space="preserve">Participações Governamentais e de </w:t>
      </w:r>
      <w:r w:rsidR="00AB0433">
        <w:t xml:space="preserve">terceiros </w:t>
      </w:r>
      <w:r>
        <w:t>perante todos os contratos de concessão ou partilha de produção em que sejam partes.</w:t>
      </w:r>
    </w:p>
    <w:p w:rsidR="00332799" w:rsidRPr="005031ED" w:rsidRDefault="005031ED" w:rsidP="00125D72">
      <w:pPr>
        <w:pStyle w:val="Contrato-Clausula-Nivel3-2dezenas"/>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w:t>
      </w:r>
      <w:r w:rsidR="00125D72">
        <w:rPr>
          <w:lang w:eastAsia="en-US"/>
        </w:rPr>
        <w:t>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sidR="00125D72">
        <w:rPr>
          <w:lang w:eastAsia="en-US"/>
        </w:rPr>
        <w:t>devido ao cedente por conta da C</w:t>
      </w:r>
      <w:r w:rsidRPr="00006F1B">
        <w:rPr>
          <w:lang w:eastAsia="en-US"/>
        </w:rPr>
        <w:t>essão</w:t>
      </w:r>
      <w:r>
        <w:rPr>
          <w:lang w:eastAsia="en-US"/>
        </w:rPr>
        <w:t xml:space="preserve"> </w:t>
      </w:r>
      <w:r w:rsidRPr="00006F1B">
        <w:rPr>
          <w:lang w:eastAsia="en-US"/>
        </w:rPr>
        <w:t>diretamente para a ANP, até que a totalidade da dívida da cedente perante a ANP seja</w:t>
      </w:r>
      <w:r>
        <w:rPr>
          <w:lang w:eastAsia="en-US"/>
        </w:rPr>
        <w:t xml:space="preserve"> </w:t>
      </w:r>
      <w:r w:rsidRPr="00006F1B">
        <w:rPr>
          <w:lang w:eastAsia="en-US"/>
        </w:rPr>
        <w:t>quitada.</w:t>
      </w:r>
    </w:p>
    <w:p w:rsidR="005031ED" w:rsidRPr="005031ED" w:rsidRDefault="005031ED" w:rsidP="003F5697">
      <w:pPr>
        <w:pStyle w:val="Contrato-Clausula-Nvel4-1dezena"/>
        <w:ind w:left="2552" w:hanging="992"/>
      </w:pPr>
      <w:r w:rsidRPr="005031ED">
        <w:t xml:space="preserve">Na hipótese do parágrafo </w:t>
      </w:r>
      <w:r w:rsidR="001837EA">
        <w:t>28</w:t>
      </w:r>
      <w:r w:rsidRPr="005031ED">
        <w:t>.11.1, não será admitida a Cessão para Afiliada.</w:t>
      </w:r>
    </w:p>
    <w:p w:rsidR="005031ED" w:rsidRDefault="005031ED" w:rsidP="007A2CC7">
      <w:pPr>
        <w:pStyle w:val="Contrato-Normal"/>
      </w:pPr>
    </w:p>
    <w:p w:rsidR="00332799" w:rsidRPr="00345793" w:rsidRDefault="00332799" w:rsidP="00332799">
      <w:pPr>
        <w:pStyle w:val="Contrato-Clausula-Subtitulo"/>
      </w:pPr>
      <w:bookmarkStart w:id="1671" w:name="_Toc36215056"/>
      <w:r>
        <w:t xml:space="preserve">Vigência e </w:t>
      </w:r>
      <w:r w:rsidRPr="00345793">
        <w:t>Ef</w:t>
      </w:r>
      <w:r>
        <w:t>icácia</w:t>
      </w:r>
      <w:r w:rsidRPr="00345793">
        <w:t xml:space="preserve"> da Cessão</w:t>
      </w:r>
      <w:bookmarkEnd w:id="1671"/>
    </w:p>
    <w:p w:rsidR="00332799" w:rsidRDefault="00332799" w:rsidP="00D9569C">
      <w:pPr>
        <w:pStyle w:val="Contrato-Clausula-Nivel2-2dezenas"/>
      </w:pPr>
      <w:r w:rsidRPr="00345793">
        <w:t>Após a aprovação da Cessão pela ANP o Contrato deverá ser aditado para que</w:t>
      </w:r>
      <w:r>
        <w:t xml:space="preserve"> o ato se consume, exceto nos casos </w:t>
      </w:r>
      <w:r w:rsidRPr="00332799">
        <w:t>de isenção ou substituição de garantia de performance e no caso previsto</w:t>
      </w:r>
      <w:r>
        <w:t xml:space="preserve"> no </w:t>
      </w:r>
      <w:r w:rsidRPr="00BC0C2D">
        <w:t xml:space="preserve">parágrafo </w:t>
      </w:r>
      <w:r w:rsidR="001837EA">
        <w:t>28</w:t>
      </w:r>
      <w:r w:rsidRPr="00BC0C2D">
        <w:t>.17, nos</w:t>
      </w:r>
      <w:r w:rsidRPr="00332799">
        <w:t xml:space="preserve"> termos da Legislação Aplicável.</w:t>
      </w:r>
    </w:p>
    <w:p w:rsidR="00332799" w:rsidRDefault="00332799" w:rsidP="00D9569C">
      <w:pPr>
        <w:pStyle w:val="Contrato-Clausula-Nivel2-2dezenas"/>
      </w:pPr>
      <w:r>
        <w:lastRenderedPageBreak/>
        <w:t>O termo aditivo ao Contrato adquirirá vigência e eficácia a partir da data de sua assinatura, nos termos da Legislação Aplicável.</w:t>
      </w:r>
    </w:p>
    <w:p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o Contrat</w:t>
      </w:r>
      <w:r>
        <w:t>ado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rsidR="00332799" w:rsidRPr="00345793" w:rsidRDefault="00332799" w:rsidP="00D9569C">
      <w:pPr>
        <w:pStyle w:val="Contrato-Clausula-Nivel2-2dezenas"/>
      </w:pPr>
      <w:r>
        <w:t xml:space="preserve">A partir da assinatura do termo aditivo, o antigo </w:t>
      </w:r>
      <w:r w:rsidR="0051210F">
        <w:t>C</w:t>
      </w:r>
      <w:r>
        <w:t xml:space="preserve">oncessionário terá prazo de 90 (noventa) dias para transferir para o novo </w:t>
      </w:r>
      <w:r w:rsidR="0051210F">
        <w:t>C</w:t>
      </w:r>
      <w:r>
        <w:t xml:space="preserve">oncessionário todos os dados exclusivos relativos ao </w:t>
      </w:r>
      <w:r w:rsidR="00847466">
        <w:t>C</w:t>
      </w:r>
      <w:r>
        <w:t>ontrato cedido, independentemente de serem públicos ou confidenciais.</w:t>
      </w:r>
    </w:p>
    <w:p w:rsidR="00332799" w:rsidRPr="00345793" w:rsidRDefault="00332799" w:rsidP="002316F4">
      <w:pPr>
        <w:pStyle w:val="Contrato-Clausula-Nivel3-2dezenas"/>
      </w:pPr>
      <w:r>
        <w:t xml:space="preserve">O novo </w:t>
      </w:r>
      <w:r w:rsidR="0051210F">
        <w:t>C</w:t>
      </w:r>
      <w:r>
        <w:t>oncessionário passará a ser o titular dos direitos sobre os dados exclusivos, permanecendo inalterada a contagem dos prazos de confidencialidade já em curso, no termo da Legislação Aplicável</w:t>
      </w:r>
      <w:r w:rsidRPr="00345793">
        <w:t>.</w:t>
      </w:r>
    </w:p>
    <w:p w:rsidR="00332799" w:rsidRDefault="00332799" w:rsidP="007A2CC7">
      <w:pPr>
        <w:pStyle w:val="Contrato-Normal"/>
      </w:pPr>
    </w:p>
    <w:p w:rsidR="00DC3AE2" w:rsidRPr="00345793" w:rsidRDefault="00DC3AE2" w:rsidP="00D035BE">
      <w:pPr>
        <w:pStyle w:val="Contrato-Clausula-Subtitulo"/>
      </w:pPr>
      <w:bookmarkStart w:id="1672" w:name="_Toc425775502"/>
      <w:bookmarkStart w:id="1673" w:name="_Toc421863507"/>
      <w:bookmarkStart w:id="1674" w:name="_Toc434933318"/>
      <w:bookmarkStart w:id="1675" w:name="_Toc434942679"/>
      <w:bookmarkStart w:id="1676" w:name="_Toc435440106"/>
      <w:bookmarkStart w:id="1677" w:name="_Toc36215057"/>
      <w:r w:rsidRPr="00345793">
        <w:t>Novo Contrato de Concessão</w:t>
      </w:r>
      <w:bookmarkEnd w:id="1672"/>
      <w:bookmarkEnd w:id="1673"/>
      <w:bookmarkEnd w:id="1674"/>
      <w:bookmarkEnd w:id="1675"/>
      <w:bookmarkEnd w:id="1676"/>
      <w:bookmarkEnd w:id="1677"/>
    </w:p>
    <w:p w:rsidR="007744D8" w:rsidRDefault="00DC3AE2" w:rsidP="00231A97">
      <w:pPr>
        <w:pStyle w:val="Contrato-Clausula-Nivel2-2dezenas"/>
      </w:pPr>
      <w:bookmarkStart w:id="1678" w:name="_Ref295252338"/>
      <w:r w:rsidRPr="00345793">
        <w:t>Na hipótese de divisão da Área de Concessão</w:t>
      </w:r>
      <w:r w:rsidR="007744D8">
        <w:t xml:space="preserve"> </w:t>
      </w:r>
      <w:r w:rsidR="00A46687">
        <w:t>por qualquer motivo,</w:t>
      </w:r>
      <w:r w:rsidRPr="00345793">
        <w:t xml:space="preserve"> um novo </w:t>
      </w:r>
      <w:r w:rsidR="00E8674A">
        <w:t>c</w:t>
      </w:r>
      <w:r w:rsidRPr="00345793">
        <w:t xml:space="preserve">ontrato de </w:t>
      </w:r>
      <w:r w:rsidR="00E8674A">
        <w:t>c</w:t>
      </w:r>
      <w:r w:rsidRPr="00345793">
        <w:t>oncessão deverá ser firmado para cada área resultante da divisão, mantendo-se os mesmos termos, obrigações, programas e prazos do Contrato original.</w:t>
      </w:r>
      <w:bookmarkEnd w:id="1678"/>
    </w:p>
    <w:p w:rsidR="007744D8" w:rsidRPr="00345793" w:rsidRDefault="00DC3AE2" w:rsidP="00231A97">
      <w:pPr>
        <w:pStyle w:val="Contrato-Clausula-Nivel2-2dezenas"/>
      </w:pPr>
      <w:r w:rsidRPr="00345793">
        <w:t>Após a aprovação da Cessão, a ANP convocará os Concessionários para celebrarem os novos Contratos de Concessão no prazo de 30 (trinta) dias contados da referida aprovação.</w:t>
      </w:r>
    </w:p>
    <w:p w:rsidR="00DC3AE2" w:rsidRDefault="00DC3AE2" w:rsidP="00231A97">
      <w:pPr>
        <w:pStyle w:val="Contrato-Clausula-Nivel2-2dezenas"/>
      </w:pPr>
      <w:r w:rsidRPr="00345793">
        <w:t xml:space="preserve">Os novos Contratos de Concessão firmados pelas </w:t>
      </w:r>
      <w:r w:rsidR="00FE52BE">
        <w:t>p</w:t>
      </w:r>
      <w:r w:rsidRPr="00345793">
        <w:t xml:space="preserve">artes </w:t>
      </w:r>
      <w:r w:rsidR="007744D8">
        <w:t xml:space="preserve">adquirirão vigência e </w:t>
      </w:r>
      <w:r w:rsidRPr="00345793">
        <w:t xml:space="preserve">eficácia a partir da </w:t>
      </w:r>
      <w:r w:rsidR="007744D8">
        <w:t>sua assinatura, nos termos da Legislação Aplicável</w:t>
      </w:r>
      <w:r w:rsidRPr="00345793">
        <w:t>.</w:t>
      </w:r>
    </w:p>
    <w:p w:rsidR="00FA493C" w:rsidRDefault="00FA493C" w:rsidP="00FA493C">
      <w:pPr>
        <w:pStyle w:val="Contrato-Clausula-Nivel2-2dezenas"/>
      </w:pPr>
      <w:r w:rsidRPr="00FA493C">
        <w:t>É facultado aos Concessionários constituir, no âmbito de operações de crédito ou contrato de financiamento, garantia sobre os direitos emergentes deste Contrato</w:t>
      </w:r>
      <w:r>
        <w:t>.</w:t>
      </w:r>
    </w:p>
    <w:p w:rsidR="00FA493C" w:rsidRDefault="00FA493C" w:rsidP="00FA493C">
      <w:pPr>
        <w:pStyle w:val="Contrato-Clausula-Nivel2-2dezenas"/>
      </w:pPr>
      <w:r w:rsidRPr="00FA493C">
        <w:t xml:space="preserve">A Concessionária deverá notificar a ANP sobre a operação de garantia prevista </w:t>
      </w:r>
      <w:r w:rsidR="00B27826">
        <w:t>no parágrafo</w:t>
      </w:r>
      <w:r w:rsidRPr="00FA493C">
        <w:t xml:space="preserve"> </w:t>
      </w:r>
      <w:r w:rsidR="001837EA">
        <w:t>28</w:t>
      </w:r>
      <w:r w:rsidRPr="00FA493C">
        <w:t>.19, acima, encaminhando cópia do respectivo instrumento de garantia, no prazo de 30 (trinta) dias contados da data da sua assinatura</w:t>
      </w:r>
      <w:r>
        <w:t>.</w:t>
      </w:r>
    </w:p>
    <w:p w:rsidR="00FA493C" w:rsidRPr="00345793" w:rsidRDefault="00FA493C" w:rsidP="00FA493C">
      <w:pPr>
        <w:pStyle w:val="Contrato-Clausula-Nivel2-2dezenas"/>
      </w:pPr>
      <w:r w:rsidRPr="00FA493C">
        <w:t xml:space="preserve">A excussão da garantia será feita nos termos da Legislação Aplicável e mediante notificação à ANP nos termos do instrumento de garantia, observado que a transferência de titularidade decorrente da excussão da garantia constitui </w:t>
      </w:r>
      <w:r w:rsidR="002565CD">
        <w:t>C</w:t>
      </w:r>
      <w:r w:rsidRPr="00FA493C">
        <w:t>essão e depende de prévia e expressa anuência da ANP</w:t>
      </w:r>
      <w:r>
        <w:t>.</w:t>
      </w:r>
    </w:p>
    <w:p w:rsidR="00813AD7" w:rsidRDefault="00813AD7" w:rsidP="007A2CC7">
      <w:pPr>
        <w:pStyle w:val="Contrato-Normal"/>
      </w:pPr>
    </w:p>
    <w:p w:rsidR="00C2057B" w:rsidRPr="00FB5C94" w:rsidRDefault="00FB5C94" w:rsidP="00BA5615">
      <w:pPr>
        <w:pStyle w:val="Contrato-Clausula-Nvel1"/>
      </w:pPr>
      <w:bookmarkStart w:id="1679" w:name="_Hlt102827517"/>
      <w:bookmarkStart w:id="1680" w:name="_Hlt476656359"/>
      <w:bookmarkStart w:id="1681" w:name="_Ref473110971"/>
      <w:bookmarkStart w:id="1682" w:name="_Toc473903622"/>
      <w:bookmarkStart w:id="1683" w:name="_Ref473975316"/>
      <w:bookmarkStart w:id="1684" w:name="_Ref473976148"/>
      <w:bookmarkStart w:id="1685" w:name="_Ref476048569"/>
      <w:bookmarkStart w:id="1686" w:name="_Ref476135946"/>
      <w:bookmarkStart w:id="1687" w:name="_Toc480774658"/>
      <w:bookmarkStart w:id="1688" w:name="_Toc509834921"/>
      <w:bookmarkStart w:id="1689" w:name="_Toc513615354"/>
      <w:bookmarkStart w:id="1690" w:name="_Toc425775509"/>
      <w:bookmarkStart w:id="1691" w:name="_Toc421863514"/>
      <w:bookmarkStart w:id="1692" w:name="_Toc434942686"/>
      <w:bookmarkStart w:id="1693" w:name="_Toc435440113"/>
      <w:bookmarkStart w:id="1694" w:name="_Toc36215058"/>
      <w:bookmarkEnd w:id="1647"/>
      <w:bookmarkEnd w:id="1669"/>
      <w:bookmarkEnd w:id="1679"/>
      <w:bookmarkEnd w:id="1680"/>
      <w:r w:rsidRPr="00FB5C94">
        <w:t xml:space="preserve">Cláusula </w:t>
      </w:r>
      <w:bookmarkStart w:id="1695" w:name="_Ref102827602"/>
      <w:bookmarkStart w:id="1696" w:name="_Ref102828760"/>
      <w:bookmarkStart w:id="1697" w:name="_Toc135208105"/>
      <w:bookmarkStart w:id="1698" w:name="_Toc473903623"/>
      <w:bookmarkStart w:id="1699" w:name="_Toc476656920"/>
      <w:bookmarkStart w:id="1700" w:name="_Toc476742809"/>
      <w:bookmarkEnd w:id="1681"/>
      <w:bookmarkEnd w:id="1682"/>
      <w:bookmarkEnd w:id="1683"/>
      <w:bookmarkEnd w:id="1684"/>
      <w:bookmarkEnd w:id="1685"/>
      <w:bookmarkEnd w:id="1686"/>
      <w:bookmarkEnd w:id="1687"/>
      <w:bookmarkEnd w:id="1688"/>
      <w:bookmarkEnd w:id="1689"/>
      <w:r w:rsidR="00F27D71">
        <w:t xml:space="preserve">Vigésima </w:t>
      </w:r>
      <w:r w:rsidR="00C00301">
        <w:t>Nona</w:t>
      </w:r>
      <w:r w:rsidR="001173C5" w:rsidRPr="00FB5C94">
        <w:t xml:space="preserve"> </w:t>
      </w:r>
      <w:r w:rsidR="006632EB" w:rsidRPr="00FB5C94">
        <w:t xml:space="preserve">- </w:t>
      </w:r>
      <w:r w:rsidRPr="00FB5C94">
        <w:t>inadimplemento relativo e penalidades</w:t>
      </w:r>
      <w:bookmarkEnd w:id="1690"/>
      <w:bookmarkEnd w:id="1691"/>
      <w:bookmarkEnd w:id="1692"/>
      <w:bookmarkEnd w:id="1693"/>
      <w:bookmarkEnd w:id="1694"/>
      <w:bookmarkEnd w:id="1695"/>
      <w:bookmarkEnd w:id="1696"/>
      <w:bookmarkEnd w:id="1697"/>
      <w:bookmarkEnd w:id="1698"/>
      <w:bookmarkEnd w:id="1699"/>
      <w:bookmarkEnd w:id="1700"/>
    </w:p>
    <w:p w:rsidR="00C2057B" w:rsidRPr="00345793" w:rsidRDefault="00403BC8" w:rsidP="00D035BE">
      <w:pPr>
        <w:pStyle w:val="Contrato-Clausula-Subtitulo"/>
      </w:pPr>
      <w:bookmarkStart w:id="1701" w:name="_Toc135208106"/>
      <w:bookmarkStart w:id="1702" w:name="_Toc425775510"/>
      <w:bookmarkStart w:id="1703" w:name="_Toc421863515"/>
      <w:bookmarkStart w:id="1704" w:name="_Toc434933325"/>
      <w:bookmarkStart w:id="1705" w:name="_Toc434942687"/>
      <w:bookmarkStart w:id="1706" w:name="_Toc435440114"/>
      <w:bookmarkStart w:id="1707" w:name="_Toc36215059"/>
      <w:r w:rsidRPr="00345793">
        <w:t>Sanções</w:t>
      </w:r>
      <w:bookmarkEnd w:id="1701"/>
      <w:bookmarkEnd w:id="1702"/>
      <w:bookmarkEnd w:id="1703"/>
      <w:bookmarkEnd w:id="1704"/>
      <w:bookmarkEnd w:id="1705"/>
      <w:bookmarkEnd w:id="1706"/>
      <w:r w:rsidR="00D634EE">
        <w:t xml:space="preserve"> Legais e Contratuais</w:t>
      </w:r>
      <w:bookmarkEnd w:id="1707"/>
    </w:p>
    <w:p w:rsidR="00C2057B" w:rsidRPr="00345793" w:rsidRDefault="006C475C" w:rsidP="00231A97">
      <w:pPr>
        <w:pStyle w:val="Contrato-Clausula-Nvel2-1dezena"/>
      </w:pPr>
      <w:bookmarkStart w:id="1708" w:name="_Ref343846971"/>
      <w:bookmarkStart w:id="1709" w:name="_Toc469890903"/>
      <w:r w:rsidRPr="00345793">
        <w:t>Em caso de descumprimento das obrigações estabelecidas neste Contrato ou de seu cumprimento em lugar, tempo ou forma diverso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708"/>
    </w:p>
    <w:p w:rsidR="00E07B7F" w:rsidRPr="00345793" w:rsidRDefault="00E07B7F" w:rsidP="00231A97">
      <w:pPr>
        <w:pStyle w:val="Contrato-Clausula-Nvel2-1dezena"/>
      </w:pPr>
      <w:bookmarkStart w:id="1710" w:name="_Ref343870479"/>
      <w:bookmarkEnd w:id="1709"/>
      <w:r w:rsidRPr="00345793">
        <w:t xml:space="preserve">Descumprida a Legislação Aplicável, incorrerá o </w:t>
      </w:r>
      <w:r w:rsidR="00E87110" w:rsidRPr="00345793">
        <w:t>Con</w:t>
      </w:r>
      <w:r w:rsidR="00E87110">
        <w:t>cessionário</w:t>
      </w:r>
      <w:r w:rsidRPr="00345793">
        <w:t xml:space="preserve"> nas sanções legais e administrativas cabíveis</w:t>
      </w:r>
      <w:bookmarkEnd w:id="1710"/>
      <w:r w:rsidRPr="00345793">
        <w:t xml:space="preserve">. </w:t>
      </w:r>
    </w:p>
    <w:p w:rsidR="00813AD7" w:rsidRDefault="00813AD7" w:rsidP="0040055A">
      <w:pPr>
        <w:pStyle w:val="Contrato-Normal"/>
      </w:pPr>
    </w:p>
    <w:p w:rsidR="00A829EE" w:rsidRPr="00FB5C94" w:rsidRDefault="00FB5C94" w:rsidP="00BA5615">
      <w:pPr>
        <w:pStyle w:val="Contrato-Clausula-Nvel1"/>
      </w:pPr>
      <w:bookmarkStart w:id="1711" w:name="_Toc425519136"/>
      <w:bookmarkStart w:id="1712" w:name="_Toc425519341"/>
      <w:bookmarkStart w:id="1713" w:name="_Toc425519546"/>
      <w:bookmarkStart w:id="1714" w:name="_Toc425519749"/>
      <w:bookmarkStart w:id="1715" w:name="_Toc425519137"/>
      <w:bookmarkStart w:id="1716" w:name="_Toc425519342"/>
      <w:bookmarkStart w:id="1717" w:name="_Toc425519547"/>
      <w:bookmarkStart w:id="1718" w:name="_Toc425519750"/>
      <w:bookmarkStart w:id="1719" w:name="_Toc425519138"/>
      <w:bookmarkStart w:id="1720" w:name="_Toc425519343"/>
      <w:bookmarkStart w:id="1721" w:name="_Toc425519548"/>
      <w:bookmarkStart w:id="1722" w:name="_Toc425519751"/>
      <w:bookmarkStart w:id="1723" w:name="_Toc425519139"/>
      <w:bookmarkStart w:id="1724" w:name="_Toc425519344"/>
      <w:bookmarkStart w:id="1725" w:name="_Toc425519549"/>
      <w:bookmarkStart w:id="1726" w:name="_Toc425519752"/>
      <w:bookmarkStart w:id="1727" w:name="_Toc425519140"/>
      <w:bookmarkStart w:id="1728" w:name="_Toc425519345"/>
      <w:bookmarkStart w:id="1729" w:name="_Toc425519550"/>
      <w:bookmarkStart w:id="1730" w:name="_Toc425519753"/>
      <w:bookmarkStart w:id="1731" w:name="_Toc425775511"/>
      <w:bookmarkStart w:id="1732" w:name="_Toc421863516"/>
      <w:bookmarkStart w:id="1733" w:name="_Toc434942688"/>
      <w:bookmarkStart w:id="1734" w:name="_Toc435440115"/>
      <w:bookmarkStart w:id="1735" w:name="_Toc3621506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r w:rsidRPr="00FB5C94">
        <w:t xml:space="preserve">Cláusula </w:t>
      </w:r>
      <w:r w:rsidR="00C00301">
        <w:t>Trigésima</w:t>
      </w:r>
      <w:r w:rsidR="007B7D99" w:rsidRPr="00FB5C94">
        <w:t xml:space="preserve"> </w:t>
      </w:r>
      <w:r w:rsidR="006632EB" w:rsidRPr="00FB5C94">
        <w:t xml:space="preserve">- </w:t>
      </w:r>
      <w:r w:rsidRPr="00FB5C94">
        <w:t>extinção do contrato</w:t>
      </w:r>
      <w:bookmarkEnd w:id="1731"/>
      <w:bookmarkEnd w:id="1732"/>
      <w:bookmarkEnd w:id="1733"/>
      <w:bookmarkEnd w:id="1734"/>
      <w:bookmarkEnd w:id="1735"/>
      <w:r w:rsidR="00A829EE" w:rsidRPr="00FB5C94">
        <w:t xml:space="preserve"> </w:t>
      </w:r>
    </w:p>
    <w:p w:rsidR="00A829EE" w:rsidRPr="00345793" w:rsidRDefault="00A829EE" w:rsidP="00D035BE">
      <w:pPr>
        <w:pStyle w:val="Contrato-Clausula-Subtitulo"/>
      </w:pPr>
      <w:bookmarkStart w:id="1736" w:name="_Toc425775512"/>
      <w:bookmarkStart w:id="1737" w:name="_Toc421863517"/>
      <w:bookmarkStart w:id="1738" w:name="_Toc434933326"/>
      <w:bookmarkStart w:id="1739" w:name="_Toc434942689"/>
      <w:bookmarkStart w:id="1740" w:name="_Toc435440116"/>
      <w:bookmarkStart w:id="1741" w:name="_Toc36215061"/>
      <w:r w:rsidRPr="00345793">
        <w:t>Extinção de Pleno Direito</w:t>
      </w:r>
      <w:bookmarkEnd w:id="1736"/>
      <w:bookmarkEnd w:id="1737"/>
      <w:bookmarkEnd w:id="1738"/>
      <w:bookmarkEnd w:id="1739"/>
      <w:bookmarkEnd w:id="1740"/>
      <w:bookmarkEnd w:id="1741"/>
    </w:p>
    <w:p w:rsidR="00A829EE" w:rsidRPr="00345793" w:rsidRDefault="00A829EE" w:rsidP="004C7294">
      <w:pPr>
        <w:pStyle w:val="Contrato-Clausula-Nvel2-1dezena"/>
      </w:pPr>
      <w:r w:rsidRPr="00345793">
        <w:t xml:space="preserve">Este Contrato </w:t>
      </w:r>
      <w:r w:rsidR="00D634EE">
        <w:t>extingue-se,</w:t>
      </w:r>
      <w:r w:rsidRPr="00345793">
        <w:t xml:space="preserve"> de pleno direito:</w:t>
      </w:r>
    </w:p>
    <w:p w:rsidR="00A829EE" w:rsidRPr="00345793" w:rsidRDefault="00A829EE" w:rsidP="004C7294">
      <w:pPr>
        <w:pStyle w:val="Contrato-Alnea"/>
        <w:numPr>
          <w:ilvl w:val="0"/>
          <w:numId w:val="58"/>
        </w:numPr>
        <w:ind w:left="851" w:hanging="284"/>
      </w:pPr>
      <w:r w:rsidRPr="00345793">
        <w:t>pelo decurso do prazo de vigência previsto na Cláusula Quarta</w:t>
      </w:r>
      <w:r w:rsidR="00291A59">
        <w:t>;</w:t>
      </w:r>
    </w:p>
    <w:p w:rsidR="00A829EE" w:rsidRPr="00345793" w:rsidRDefault="00A829EE" w:rsidP="004C7294">
      <w:pPr>
        <w:pStyle w:val="Contrato-Alnea"/>
        <w:numPr>
          <w:ilvl w:val="0"/>
          <w:numId w:val="58"/>
        </w:numPr>
        <w:ind w:left="851" w:hanging="284"/>
      </w:pPr>
      <w:r w:rsidRPr="00345793">
        <w:t>pelo término da Fase de Exploração sem que o Programa Exploratório Mínimo tenha sido cumprido</w:t>
      </w:r>
      <w:r w:rsidR="00291A59">
        <w:t>;</w:t>
      </w:r>
      <w:r w:rsidRPr="00345793">
        <w:t xml:space="preserve"> </w:t>
      </w:r>
    </w:p>
    <w:p w:rsidR="00A829EE" w:rsidRPr="00345793" w:rsidRDefault="00A829EE" w:rsidP="004C7294">
      <w:pPr>
        <w:pStyle w:val="Contrato-Alnea"/>
        <w:numPr>
          <w:ilvl w:val="0"/>
          <w:numId w:val="58"/>
        </w:numPr>
        <w:ind w:left="851" w:hanging="284"/>
      </w:pPr>
      <w:r w:rsidRPr="00345793">
        <w:t>ao término da Fase de Exploração caso não tenha ocorrida qualquer Descoberta Comercial</w:t>
      </w:r>
      <w:r w:rsidR="00291A59">
        <w:t>;</w:t>
      </w:r>
      <w:r w:rsidRPr="00345793">
        <w:t xml:space="preserve"> </w:t>
      </w:r>
    </w:p>
    <w:p w:rsidR="00A829EE" w:rsidRPr="00345793" w:rsidRDefault="00A829EE" w:rsidP="004C7294">
      <w:pPr>
        <w:pStyle w:val="Contrato-Alnea"/>
        <w:numPr>
          <w:ilvl w:val="0"/>
          <w:numId w:val="58"/>
        </w:numPr>
        <w:ind w:left="851" w:hanging="284"/>
      </w:pPr>
      <w:r w:rsidRPr="00345793">
        <w:t xml:space="preserve">caso o </w:t>
      </w:r>
      <w:r w:rsidR="003447C2">
        <w:t>Concessionário</w:t>
      </w:r>
      <w:r w:rsidRPr="00345793">
        <w:t xml:space="preserve"> </w:t>
      </w:r>
      <w:r w:rsidR="000C16FA" w:rsidRPr="00345793">
        <w:t>devolva integralmente a Área d</w:t>
      </w:r>
      <w:r w:rsidR="00BF4066">
        <w:t>e</w:t>
      </w:r>
      <w:r w:rsidR="000C16FA" w:rsidRPr="00345793">
        <w:t xml:space="preserve"> Concessão</w:t>
      </w:r>
      <w:r w:rsidR="00291A59">
        <w:t>;</w:t>
      </w:r>
      <w:r w:rsidR="000C16FA" w:rsidRPr="00345793">
        <w:t xml:space="preserve"> </w:t>
      </w:r>
    </w:p>
    <w:p w:rsidR="00D55BCA" w:rsidRDefault="00D55BCA" w:rsidP="004C7294">
      <w:pPr>
        <w:pStyle w:val="Contrato-Alnea"/>
        <w:numPr>
          <w:ilvl w:val="0"/>
          <w:numId w:val="58"/>
        </w:numPr>
        <w:ind w:left="851" w:hanging="284"/>
      </w:pPr>
      <w:r>
        <w:t>pela não entrega do Plano de Desenvolvimento no prazo fixado pela ANP;</w:t>
      </w:r>
    </w:p>
    <w:p w:rsidR="00C9389E" w:rsidRDefault="00D55BCA" w:rsidP="00B420AE">
      <w:pPr>
        <w:pStyle w:val="Contrato-Alnea"/>
        <w:numPr>
          <w:ilvl w:val="0"/>
          <w:numId w:val="58"/>
        </w:numPr>
        <w:ind w:left="851" w:hanging="284"/>
      </w:pPr>
      <w:r>
        <w:t xml:space="preserve">pela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w:t>
      </w:r>
    </w:p>
    <w:p w:rsidR="0073618F" w:rsidRDefault="00A829EE" w:rsidP="004C7294">
      <w:pPr>
        <w:pStyle w:val="Contrato-Alnea"/>
        <w:numPr>
          <w:ilvl w:val="0"/>
          <w:numId w:val="58"/>
        </w:numPr>
        <w:ind w:left="851" w:hanging="284"/>
      </w:pPr>
      <w:r w:rsidRPr="00345793">
        <w:t xml:space="preserve">total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p>
    <w:p w:rsidR="00A829EE" w:rsidRPr="00345793" w:rsidRDefault="0073618F" w:rsidP="004C7294">
      <w:pPr>
        <w:pStyle w:val="Contrato-Alnea"/>
        <w:numPr>
          <w:ilvl w:val="0"/>
          <w:numId w:val="58"/>
        </w:numPr>
        <w:ind w:left="851" w:hanging="284"/>
      </w:pPr>
      <w:bookmarkStart w:id="1742" w:name="_Hlk22308262"/>
      <w:r w:rsidRPr="0073618F">
        <w:t>pela falta de renovação das garantias financeiras</w:t>
      </w:r>
      <w:r w:rsidR="00AC025C">
        <w:t xml:space="preserve"> em até 30 (trinta) dias antes do seu prazo de validade</w:t>
      </w:r>
      <w:bookmarkEnd w:id="1742"/>
      <w:r>
        <w:t xml:space="preserve">; </w:t>
      </w:r>
      <w:r w:rsidR="00D55BCA">
        <w:t>ou</w:t>
      </w:r>
    </w:p>
    <w:p w:rsidR="00A829EE" w:rsidRDefault="00DE6BC8" w:rsidP="00E87110">
      <w:pPr>
        <w:pStyle w:val="Contrato-Alnea"/>
        <w:numPr>
          <w:ilvl w:val="0"/>
          <w:numId w:val="58"/>
        </w:numPr>
        <w:ind w:left="851" w:hanging="284"/>
      </w:pPr>
      <w:r>
        <w:t xml:space="preserve">pela </w:t>
      </w:r>
      <w:r w:rsidR="00291A59">
        <w:t>d</w:t>
      </w:r>
      <w:r w:rsidR="000C16FA" w:rsidRPr="00345793">
        <w:t xml:space="preserve">ecretação de falência ou a não aprovação de requerimento de recuperação judicial de qualquer Concessionário </w:t>
      </w:r>
      <w:r w:rsidR="006341E6">
        <w:t>por parte do</w:t>
      </w:r>
      <w:r w:rsidR="006341E6" w:rsidRPr="00345793">
        <w:t xml:space="preserve"> </w:t>
      </w:r>
      <w:r w:rsidR="000C16FA" w:rsidRPr="00345793">
        <w:t>juízo competente</w:t>
      </w:r>
      <w:r w:rsidR="00E87110">
        <w:t xml:space="preserve">, </w:t>
      </w:r>
      <w:r w:rsidR="00E87110" w:rsidRPr="007C648C">
        <w:t xml:space="preserve">ressalvado o disposto no parágrafo </w:t>
      </w:r>
      <w:r w:rsidR="001837EA">
        <w:t>30</w:t>
      </w:r>
      <w:r w:rsidR="00E87110" w:rsidRPr="007C648C">
        <w:t>.4.2</w:t>
      </w:r>
      <w:r w:rsidR="00E87110">
        <w:t>.</w:t>
      </w:r>
    </w:p>
    <w:p w:rsidR="00FC5537" w:rsidRPr="00345793" w:rsidRDefault="00FC5537" w:rsidP="00FC5537">
      <w:pPr>
        <w:pStyle w:val="Contrato-Normal"/>
      </w:pPr>
    </w:p>
    <w:p w:rsidR="00CC5738" w:rsidRPr="00345793" w:rsidRDefault="00CC5738" w:rsidP="00D035BE">
      <w:pPr>
        <w:pStyle w:val="Contrato-Clausula-Subtitulo"/>
      </w:pPr>
      <w:bookmarkStart w:id="1743" w:name="_Toc322704642"/>
      <w:bookmarkStart w:id="1744" w:name="_Toc365981996"/>
      <w:bookmarkStart w:id="1745" w:name="_Toc425775513"/>
      <w:bookmarkStart w:id="1746" w:name="_Toc421863518"/>
      <w:bookmarkStart w:id="1747" w:name="_Toc434933327"/>
      <w:bookmarkStart w:id="1748" w:name="_Toc434942690"/>
      <w:bookmarkStart w:id="1749" w:name="_Toc435440117"/>
      <w:bookmarkStart w:id="1750" w:name="_Toc36215062"/>
      <w:r w:rsidRPr="00345793">
        <w:t xml:space="preserve">Extinção </w:t>
      </w:r>
      <w:bookmarkEnd w:id="1743"/>
      <w:bookmarkEnd w:id="1744"/>
      <w:bookmarkEnd w:id="1745"/>
      <w:bookmarkEnd w:id="1746"/>
      <w:bookmarkEnd w:id="1747"/>
      <w:bookmarkEnd w:id="1748"/>
      <w:bookmarkEnd w:id="1749"/>
      <w:r w:rsidR="00E87110" w:rsidRPr="00345793">
        <w:t xml:space="preserve">por </w:t>
      </w:r>
      <w:r w:rsidR="00E87110">
        <w:t>vontade d</w:t>
      </w:r>
      <w:r w:rsidR="00E87110" w:rsidRPr="00345793">
        <w:t xml:space="preserve">as </w:t>
      </w:r>
      <w:r w:rsidR="00E87110">
        <w:t>P</w:t>
      </w:r>
      <w:r w:rsidR="00E87110" w:rsidRPr="00345793">
        <w:t>artes: Resilição</w:t>
      </w:r>
      <w:r w:rsidR="00E87110">
        <w:t xml:space="preserve"> bilateral e unilateral</w:t>
      </w:r>
      <w:bookmarkEnd w:id="1750"/>
    </w:p>
    <w:p w:rsidR="008A1BCA" w:rsidRDefault="00CC5738" w:rsidP="00321DFA">
      <w:pPr>
        <w:pStyle w:val="Contrato-Clausula-Nvel2-1dezena"/>
      </w:pPr>
      <w:r w:rsidRPr="00345793">
        <w:t xml:space="preserve">Este Contrato poderá ser resilido a qualquer momento, por comum acordo entre as Partes, sem prejuízo do cumprimento das obrigações </w:t>
      </w:r>
      <w:r w:rsidR="000C16FA" w:rsidRPr="00345793">
        <w:t xml:space="preserve">neste </w:t>
      </w:r>
      <w:r w:rsidR="00847466">
        <w:t>C</w:t>
      </w:r>
      <w:r w:rsidR="000C16FA" w:rsidRPr="00345793">
        <w:t>ontrato</w:t>
      </w:r>
      <w:r w:rsidR="008A1BCA" w:rsidRPr="00345793">
        <w:t>.</w:t>
      </w:r>
    </w:p>
    <w:p w:rsidR="00CC5738" w:rsidRPr="00345793" w:rsidRDefault="008A1BCA" w:rsidP="00321DFA">
      <w:pPr>
        <w:pStyle w:val="Contrato-Clausula-Nvel2-1dezena"/>
      </w:pPr>
      <w:r w:rsidRPr="00345793">
        <w:t xml:space="preserve">Durante a Fase de Produção, o Concessionário somente poderá </w:t>
      </w:r>
      <w:r w:rsidR="00F46D44">
        <w:t>resilir</w:t>
      </w:r>
      <w:r w:rsidR="00D55BCA" w:rsidRPr="00345793">
        <w:t xml:space="preserve"> </w:t>
      </w:r>
      <w:r w:rsidRPr="00345793">
        <w:t xml:space="preserve">este Contrato mediante notificação à ANP com antecedência mínima de 180 </w:t>
      </w:r>
      <w:r w:rsidR="00F46D44">
        <w:t xml:space="preserve">(cento e oitenta) </w:t>
      </w:r>
      <w:r w:rsidRPr="00345793">
        <w:t xml:space="preserve">dias da data pretendida para a </w:t>
      </w:r>
      <w:r w:rsidR="004C12AC">
        <w:t>resilição</w:t>
      </w:r>
      <w:r w:rsidR="00D55BCA" w:rsidRPr="00345793">
        <w:t xml:space="preserve"> </w:t>
      </w:r>
      <w:r w:rsidRPr="00345793">
        <w:t>do Contrato</w:t>
      </w:r>
      <w:r w:rsidR="00201A1A">
        <w:t xml:space="preserve"> ou outro prazo definido em regulamentação superveniente</w:t>
      </w:r>
      <w:r w:rsidRPr="00345793">
        <w:t>.</w:t>
      </w:r>
      <w:r w:rsidR="00CC5738" w:rsidRPr="00345793">
        <w:t xml:space="preserve"> </w:t>
      </w:r>
    </w:p>
    <w:p w:rsidR="00E6266D" w:rsidRDefault="00E6266D" w:rsidP="00321DFA">
      <w:pPr>
        <w:pStyle w:val="Contrato-Clausula-Nvel3-1dezena"/>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rsidR="00F46D44">
        <w:t>resilir</w:t>
      </w:r>
      <w:r w:rsidR="00201A1A" w:rsidRPr="00201A1A">
        <w:t xml:space="preserve"> </w:t>
      </w:r>
      <w:r w:rsidR="00201A1A">
        <w:t>ou outro prazo definido em regulamentação superveniente</w:t>
      </w:r>
      <w:r w:rsidRPr="00F73532">
        <w:t>.</w:t>
      </w:r>
    </w:p>
    <w:p w:rsidR="00CC5738" w:rsidRPr="00345793" w:rsidRDefault="00CC5738" w:rsidP="00643412">
      <w:pPr>
        <w:pStyle w:val="Contrato-Normal"/>
      </w:pPr>
    </w:p>
    <w:p w:rsidR="00350777" w:rsidRPr="00345793" w:rsidRDefault="00CC5738" w:rsidP="00D035BE">
      <w:pPr>
        <w:pStyle w:val="Contrato-Clausula-Subtitulo"/>
      </w:pPr>
      <w:bookmarkStart w:id="1751" w:name="_Toc434933328"/>
      <w:bookmarkStart w:id="1752" w:name="_Toc434942691"/>
      <w:bookmarkStart w:id="1753" w:name="_Toc435440118"/>
      <w:bookmarkStart w:id="1754" w:name="_Toc36215063"/>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751"/>
      <w:bookmarkEnd w:id="1752"/>
      <w:bookmarkEnd w:id="1753"/>
      <w:bookmarkEnd w:id="1754"/>
    </w:p>
    <w:p w:rsidR="00C2057B" w:rsidRPr="00345793" w:rsidRDefault="00720806" w:rsidP="00321DFA">
      <w:pPr>
        <w:pStyle w:val="Contrato-Clausula-Nvel2-1dezena"/>
      </w:pPr>
      <w:bookmarkStart w:id="1755" w:name="_Hlt102897791"/>
      <w:bookmarkStart w:id="1756" w:name="_Hlt102898874"/>
      <w:bookmarkStart w:id="1757" w:name="_Ref473092239"/>
      <w:bookmarkEnd w:id="1755"/>
      <w:bookmarkEnd w:id="1756"/>
      <w:r w:rsidRPr="00345793">
        <w:t>Este Contrato será resolvido nos seguintes casos:</w:t>
      </w:r>
      <w:bookmarkEnd w:id="1757"/>
    </w:p>
    <w:p w:rsidR="00E07B7F" w:rsidRPr="00345793" w:rsidRDefault="00291A59" w:rsidP="00321DFA">
      <w:pPr>
        <w:pStyle w:val="Contrato-Alnea"/>
        <w:numPr>
          <w:ilvl w:val="0"/>
          <w:numId w:val="59"/>
        </w:numPr>
        <w:ind w:left="851" w:hanging="284"/>
      </w:pPr>
      <w:r>
        <w:t>d</w:t>
      </w:r>
      <w:r w:rsidR="00E07B7F" w:rsidRPr="00345793">
        <w:t>escumprimento pelo Concessionário das obrigações contratuais, em não se tratando de hipótese de extinção de pleno direito;</w:t>
      </w:r>
      <w:r>
        <w:t xml:space="preserve"> ou</w:t>
      </w:r>
    </w:p>
    <w:p w:rsidR="00E07B7F" w:rsidRPr="00345793" w:rsidRDefault="00291A59" w:rsidP="00321DFA">
      <w:pPr>
        <w:pStyle w:val="Contrato-Alnea"/>
        <w:numPr>
          <w:ilvl w:val="0"/>
          <w:numId w:val="59"/>
        </w:numPr>
        <w:ind w:left="851" w:hanging="284"/>
      </w:pPr>
      <w:r>
        <w:lastRenderedPageBreak/>
        <w:t>r</w:t>
      </w:r>
      <w:r w:rsidR="000C16FA" w:rsidRPr="00345793">
        <w:t xml:space="preserve">ecuperação judicial ou </w:t>
      </w:r>
      <w:r w:rsidR="00A46687">
        <w:t>extrajudicial</w:t>
      </w:r>
      <w:r w:rsidR="000C16FA" w:rsidRPr="00345793">
        <w:t>, sem a apresentação de um plano de recuperação aprovado e capaz de demonstrar à ANP capacidade econômica e financeira para integral cumprimento de todas as obrigações contratuais e regulatórias</w:t>
      </w:r>
      <w:r w:rsidR="00E07B7F" w:rsidRPr="00345793">
        <w:t>.</w:t>
      </w:r>
    </w:p>
    <w:p w:rsidR="00C2057B" w:rsidRPr="00345793" w:rsidRDefault="001D299B" w:rsidP="00321DFA">
      <w:pPr>
        <w:pStyle w:val="Contrato-Clausula-Nvel3-1dezena"/>
      </w:pPr>
      <w:r>
        <w:t>No caso da alínea “a”</w:t>
      </w:r>
      <w:r w:rsidR="008435B6">
        <w:t xml:space="preserve"> do parágrafo </w:t>
      </w:r>
      <w:r w:rsidR="001837EA">
        <w:t>30</w:t>
      </w:r>
      <w:r w:rsidR="008435B6">
        <w:t>.4</w:t>
      </w:r>
      <w:r>
        <w:t>,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rsidR="00C2057B" w:rsidRPr="00345793" w:rsidRDefault="004F7077" w:rsidP="00321DFA">
      <w:pPr>
        <w:pStyle w:val="Contrato-Clausula-Nvel3-1dezena"/>
      </w:pPr>
      <w:r w:rsidRPr="00345793">
        <w:t xml:space="preserve">A partir da </w:t>
      </w:r>
      <w:r w:rsidR="007E7BC9">
        <w:t>constatação</w:t>
      </w:r>
      <w:r w:rsidR="00251153">
        <w:t xml:space="preserve"> </w:t>
      </w:r>
      <w:r w:rsidR="007E7BC9">
        <w:t>de</w:t>
      </w:r>
      <w:r w:rsidR="000C16FA" w:rsidRPr="00345793">
        <w:t xml:space="preserve"> inadimplemento absoluto</w:t>
      </w:r>
      <w:r w:rsidR="00E6266D">
        <w:t>,</w:t>
      </w:r>
      <w:r w:rsidR="00C2057B" w:rsidRPr="00345793">
        <w:t xml:space="preserve"> será conferido um 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Pr="00345793">
        <w:t>formalize</w:t>
      </w:r>
      <w:r w:rsidR="007E7BC9">
        <w:t xml:space="preserve"> perante a ANP</w:t>
      </w:r>
      <w:r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sob pena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rsidR="00726CE3" w:rsidRPr="00345793" w:rsidRDefault="00047ECE" w:rsidP="00047ECE">
      <w:pPr>
        <w:pStyle w:val="Contrato-Clausula-Nvel3-1dezena"/>
      </w:pPr>
      <w:bookmarkStart w:id="1758" w:name="_Ref348027540"/>
      <w:r w:rsidRPr="00047ECE">
        <w:t>Havendo mais de um C</w:t>
      </w:r>
      <w:r>
        <w:t>oncessionário</w:t>
      </w:r>
      <w:r w:rsidRPr="00047ECE">
        <w:t xml:space="preserve"> e caso não seja efetuada a Cessão prevista no parágrafo </w:t>
      </w:r>
      <w:r w:rsidR="001837EA">
        <w:t>30</w:t>
      </w:r>
      <w:r w:rsidRPr="00047ECE">
        <w:t xml:space="preserve">.4.2, a </w:t>
      </w:r>
      <w:r>
        <w:t>ANP</w:t>
      </w:r>
      <w:r w:rsidRPr="00047ECE">
        <w:t xml:space="preserve"> </w:t>
      </w:r>
      <w:r w:rsidR="006341E6">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758"/>
    </w:p>
    <w:p w:rsidR="003D33C2" w:rsidRPr="00345793" w:rsidRDefault="003D33C2" w:rsidP="00CA3242">
      <w:pPr>
        <w:pStyle w:val="Contrato-Normal"/>
      </w:pPr>
    </w:p>
    <w:p w:rsidR="00CC5738" w:rsidRPr="00345793" w:rsidRDefault="00EF381A" w:rsidP="00D035BE">
      <w:pPr>
        <w:pStyle w:val="Contrato-Clausula-Subtitulo"/>
      </w:pPr>
      <w:bookmarkStart w:id="1759" w:name="_Toc425775514"/>
      <w:bookmarkStart w:id="1760" w:name="_Toc421863519"/>
      <w:bookmarkStart w:id="1761" w:name="_Toc434933329"/>
      <w:bookmarkStart w:id="1762" w:name="_Toc434942692"/>
      <w:bookmarkStart w:id="1763" w:name="_Toc435440119"/>
      <w:bookmarkStart w:id="1764" w:name="_Toc36215064"/>
      <w:r w:rsidRPr="00377F9E">
        <w:t xml:space="preserve">Consequências da </w:t>
      </w:r>
      <w:bookmarkEnd w:id="1759"/>
      <w:bookmarkEnd w:id="1760"/>
      <w:bookmarkEnd w:id="1761"/>
      <w:bookmarkEnd w:id="1762"/>
      <w:bookmarkEnd w:id="1763"/>
      <w:r w:rsidR="007E7BC9">
        <w:t>Extinção</w:t>
      </w:r>
      <w:bookmarkEnd w:id="1764"/>
    </w:p>
    <w:p w:rsidR="00CC5738" w:rsidRPr="00345793" w:rsidRDefault="00CC5738" w:rsidP="00321DFA">
      <w:pPr>
        <w:pStyle w:val="Contrato-Clausula-Nvel2-1dezena"/>
      </w:pPr>
      <w:r w:rsidRPr="00345793">
        <w:t>Em qualquer das hipóteses de extinção previstas neste Contrato</w:t>
      </w:r>
      <w:r w:rsidR="007E7BC9">
        <w:t xml:space="preserve"> ou na Legislação Aplicável</w:t>
      </w:r>
      <w:r w:rsidRPr="00345793">
        <w:t>, o Concessionário não terá direito a quaisquer ressarcimentos.</w:t>
      </w:r>
    </w:p>
    <w:p w:rsidR="00C2057B" w:rsidRPr="00345793" w:rsidRDefault="007E7BC9" w:rsidP="00321DFA">
      <w:pPr>
        <w:pStyle w:val="Contrato-Clausula-Nvel2-1dezena"/>
      </w:pPr>
      <w:bookmarkStart w:id="1765" w:name="_Ref343846990"/>
      <w:r w:rsidRPr="002D2E95">
        <w:rPr>
          <w:rFonts w:eastAsiaTheme="minorHAnsi"/>
          <w:lang w:eastAsia="en-US"/>
        </w:rPr>
        <w:t>Resolvido este Contrato, o Concessionário responderá pelas perdas e danos decorrentes de seu inadimplemento e da resolução, arcando com todas as indenizações e compensações cabíveis, na forma da lei e deste instrumento</w:t>
      </w:r>
      <w:r w:rsidR="00D31FD2" w:rsidRPr="00345793">
        <w:t>.</w:t>
      </w:r>
      <w:bookmarkEnd w:id="1765"/>
    </w:p>
    <w:p w:rsidR="006632EB" w:rsidRDefault="006632EB" w:rsidP="00064DBF">
      <w:pPr>
        <w:pStyle w:val="Contrato-Normal"/>
      </w:pPr>
    </w:p>
    <w:p w:rsidR="00F5433A" w:rsidRPr="00FB5C94" w:rsidRDefault="00FB5C94" w:rsidP="00BA5615">
      <w:pPr>
        <w:pStyle w:val="Contrato-Clausula-Nvel1"/>
      </w:pPr>
      <w:bookmarkStart w:id="1766" w:name="_Toc473903628"/>
      <w:bookmarkStart w:id="1767" w:name="_Ref473960603"/>
      <w:bookmarkStart w:id="1768" w:name="_Toc480774675"/>
      <w:bookmarkStart w:id="1769" w:name="_Toc509834938"/>
      <w:bookmarkStart w:id="1770" w:name="_Toc513615371"/>
      <w:bookmarkStart w:id="1771" w:name="_Toc425775515"/>
      <w:bookmarkStart w:id="1772" w:name="_Toc421863520"/>
      <w:bookmarkStart w:id="1773" w:name="_Toc434942693"/>
      <w:bookmarkStart w:id="1774" w:name="_Toc435440120"/>
      <w:bookmarkStart w:id="1775" w:name="_Toc36215065"/>
      <w:r w:rsidRPr="00FB5C94">
        <w:t xml:space="preserve">Cláusula </w:t>
      </w:r>
      <w:bookmarkStart w:id="1776" w:name="_Toc473903629"/>
      <w:bookmarkStart w:id="1777" w:name="_Toc476656937"/>
      <w:bookmarkStart w:id="1778" w:name="_Toc476742826"/>
      <w:bookmarkEnd w:id="1766"/>
      <w:bookmarkEnd w:id="1767"/>
      <w:bookmarkEnd w:id="1768"/>
      <w:bookmarkEnd w:id="1769"/>
      <w:bookmarkEnd w:id="1770"/>
      <w:r w:rsidR="00F27D71">
        <w:t>Trigésima</w:t>
      </w:r>
      <w:r w:rsidR="001173C5">
        <w:t xml:space="preserve"> </w:t>
      </w:r>
      <w:r w:rsidR="00C00301">
        <w:t>Primeira</w:t>
      </w:r>
      <w:r w:rsidR="00F27D71">
        <w:t xml:space="preserve"> </w:t>
      </w:r>
      <w:r w:rsidR="006632EB" w:rsidRPr="00FB5C94">
        <w:t xml:space="preserve">- </w:t>
      </w:r>
      <w:r w:rsidRPr="00FB5C94">
        <w:t>caso fortuito</w:t>
      </w:r>
      <w:r w:rsidR="001A2427" w:rsidRPr="00FB5C94">
        <w:t>,</w:t>
      </w:r>
      <w:r w:rsidRPr="00FB5C94">
        <w:t xml:space="preserve"> força maior</w:t>
      </w:r>
      <w:bookmarkEnd w:id="1776"/>
      <w:bookmarkEnd w:id="1777"/>
      <w:bookmarkEnd w:id="1778"/>
      <w:r w:rsidRPr="00FB5C94">
        <w:t xml:space="preserve"> e causas similares</w:t>
      </w:r>
      <w:bookmarkEnd w:id="1771"/>
      <w:bookmarkEnd w:id="1772"/>
      <w:bookmarkEnd w:id="1773"/>
      <w:bookmarkEnd w:id="1774"/>
      <w:bookmarkEnd w:id="1775"/>
      <w:r w:rsidRPr="00FB5C94">
        <w:t xml:space="preserve"> </w:t>
      </w:r>
    </w:p>
    <w:p w:rsidR="00C2057B" w:rsidRPr="00345793" w:rsidRDefault="00403BC8" w:rsidP="00D035BE">
      <w:pPr>
        <w:pStyle w:val="Contrato-Clausula-Subtitulo"/>
      </w:pPr>
      <w:bookmarkStart w:id="1779" w:name="_Toc425775516"/>
      <w:bookmarkStart w:id="1780" w:name="_Toc421863521"/>
      <w:bookmarkStart w:id="1781" w:name="_Toc434933330"/>
      <w:bookmarkStart w:id="1782" w:name="_Toc434942694"/>
      <w:bookmarkStart w:id="1783" w:name="_Toc435440121"/>
      <w:bookmarkStart w:id="1784" w:name="_Toc36215066"/>
      <w:r w:rsidRPr="00345793">
        <w:t>Exoneração Total ou Parcial</w:t>
      </w:r>
      <w:bookmarkEnd w:id="1779"/>
      <w:bookmarkEnd w:id="1780"/>
      <w:bookmarkEnd w:id="1781"/>
      <w:bookmarkEnd w:id="1782"/>
      <w:bookmarkEnd w:id="1783"/>
      <w:bookmarkEnd w:id="1784"/>
    </w:p>
    <w:p w:rsidR="00BE1EAA" w:rsidRPr="00345793" w:rsidRDefault="0005541D" w:rsidP="00F96E03">
      <w:pPr>
        <w:pStyle w:val="Contrato-Clausula-Nvel2-1dezena"/>
      </w:pPr>
      <w:bookmarkStart w:id="1785"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rsidR="00541A69" w:rsidRPr="00345793" w:rsidRDefault="00541A69" w:rsidP="00F96E03">
      <w:pPr>
        <w:pStyle w:val="Contrato-Clausula-Nvel3-1dezena"/>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rsidR="00C2057B" w:rsidRPr="00345793" w:rsidRDefault="0090158C" w:rsidP="00F96E03">
      <w:pPr>
        <w:pStyle w:val="Contrato-Clausula-Nvel3-1dezena"/>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785"/>
    <w:p w:rsidR="00C2057B" w:rsidRPr="00037467" w:rsidRDefault="001A2427" w:rsidP="00F96E03">
      <w:pPr>
        <w:pStyle w:val="Contrato-Clausula-Nvel3-1dezena"/>
      </w:pPr>
      <w:r w:rsidRPr="00037467">
        <w:lastRenderedPageBreak/>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836FC" w:rsidRPr="00037467">
        <w:t>P</w:t>
      </w:r>
      <w:r w:rsidR="00403BC8" w:rsidRPr="00037467">
        <w:t xml:space="preserve">articipações </w:t>
      </w:r>
      <w:r w:rsidR="001836FC" w:rsidRPr="00037467">
        <w:t>G</w:t>
      </w:r>
      <w:r w:rsidR="00403BC8" w:rsidRPr="00037467">
        <w:t>overnamentais</w:t>
      </w:r>
      <w:r w:rsidR="001836FC" w:rsidRPr="00037467">
        <w:t xml:space="preserve"> e de </w:t>
      </w:r>
      <w:r w:rsidR="00AB0433">
        <w:t>t</w:t>
      </w:r>
      <w:r w:rsidR="00AB0433" w:rsidRPr="00037467">
        <w:t>erceiros</w:t>
      </w:r>
      <w:r w:rsidR="00403BC8" w:rsidRPr="00037467">
        <w:t>.</w:t>
      </w:r>
      <w:r w:rsidR="006632EB" w:rsidRPr="00037467">
        <w:t xml:space="preserve"> </w:t>
      </w:r>
    </w:p>
    <w:p w:rsidR="007E7BC9" w:rsidRDefault="007E7BC9" w:rsidP="00F96E03">
      <w:pPr>
        <w:pStyle w:val="Contrato-Clausula-Nvel2-1dezena"/>
      </w:pPr>
      <w:bookmarkStart w:id="1786" w:name="_Ref343847436"/>
      <w:bookmarkStart w:id="1787" w:name="_Ref346376123"/>
      <w:r>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786"/>
      <w:r w:rsidR="001A2427" w:rsidRPr="00037467">
        <w:t xml:space="preserve"> </w:t>
      </w:r>
    </w:p>
    <w:p w:rsidR="00C2057B" w:rsidRPr="00345793" w:rsidRDefault="001A2427" w:rsidP="00F96E03">
      <w:pPr>
        <w:pStyle w:val="Contrato-Clausula-Nvel3-1dezena"/>
      </w:pPr>
      <w:r w:rsidRPr="00037467">
        <w:t>De igual modo deverá ser notificada a cess</w:t>
      </w:r>
      <w:r w:rsidR="00486BA6" w:rsidRPr="00037467">
        <w:t>ação</w:t>
      </w:r>
      <w:r w:rsidR="00B87979" w:rsidRPr="00037467">
        <w:t xml:space="preserve"> dos eventos.</w:t>
      </w:r>
      <w:bookmarkEnd w:id="1787"/>
      <w:r w:rsidRPr="00037467">
        <w:t xml:space="preserve"> </w:t>
      </w:r>
      <w:r w:rsidR="00C2057B" w:rsidRPr="00037467">
        <w:t xml:space="preserve"> </w:t>
      </w:r>
    </w:p>
    <w:p w:rsidR="006945BA" w:rsidRPr="00345793" w:rsidRDefault="006945BA" w:rsidP="0051054A">
      <w:pPr>
        <w:pStyle w:val="Contrato-Normal"/>
      </w:pPr>
    </w:p>
    <w:p w:rsidR="00A1008F" w:rsidRPr="00345793" w:rsidRDefault="008A1D19" w:rsidP="00D035BE">
      <w:pPr>
        <w:pStyle w:val="Contrato-Clausula-Subtitulo"/>
      </w:pPr>
      <w:bookmarkStart w:id="1788" w:name="_Toc425775517"/>
      <w:bookmarkStart w:id="1789" w:name="_Toc421863522"/>
      <w:bookmarkStart w:id="1790" w:name="_Toc434933331"/>
      <w:bookmarkStart w:id="1791" w:name="_Toc434942695"/>
      <w:bookmarkStart w:id="1792" w:name="_Toc435440122"/>
      <w:bookmarkStart w:id="1793" w:name="_Toc36215067"/>
      <w:r w:rsidRPr="00345793">
        <w:t>Alteração</w:t>
      </w:r>
      <w:r w:rsidR="006341E6">
        <w:t>, Suspensão</w:t>
      </w:r>
      <w:r w:rsidRPr="00345793">
        <w:t xml:space="preserve"> e Extinção do </w:t>
      </w:r>
      <w:r w:rsidR="00F769F8" w:rsidRPr="00345793">
        <w:t>Contrato</w:t>
      </w:r>
      <w:bookmarkEnd w:id="1788"/>
      <w:bookmarkEnd w:id="1789"/>
      <w:bookmarkEnd w:id="1790"/>
      <w:bookmarkEnd w:id="1791"/>
      <w:bookmarkEnd w:id="1792"/>
      <w:bookmarkEnd w:id="1793"/>
    </w:p>
    <w:p w:rsidR="00C2057B" w:rsidRPr="00345793" w:rsidRDefault="005C1242" w:rsidP="00F96E03">
      <w:pPr>
        <w:pStyle w:val="Contrato-Clausula-Nvel2-1dezena"/>
      </w:pPr>
      <w:r w:rsidRPr="00345793">
        <w:t>Superado o caso fortuito, a força maior ou as causas similares, caberá ao Concessionário cumprir as obrigações afetadas, prorrogando-se o prazo para o cumprimento destas obrigações pelo período correspondente à duração do evento.</w:t>
      </w:r>
    </w:p>
    <w:p w:rsidR="00C9389E" w:rsidRDefault="005C1242" w:rsidP="00B420AE">
      <w:pPr>
        <w:pStyle w:val="Contrato-Pargrafo-Nvel3"/>
        <w:numPr>
          <w:ilvl w:val="2"/>
          <w:numId w:val="28"/>
        </w:numPr>
        <w:ind w:left="1276" w:hanging="709"/>
      </w:pPr>
      <w:r w:rsidRPr="00345793">
        <w:t>A depender da extensão e gravidade dos efeitos do caso fortuito, da força maior ou das causas similares</w:t>
      </w:r>
      <w:r w:rsidR="000C130C">
        <w:t>:</w:t>
      </w:r>
    </w:p>
    <w:p w:rsidR="000C130C" w:rsidRPr="000C130C" w:rsidRDefault="000C130C" w:rsidP="00A94690">
      <w:pPr>
        <w:pStyle w:val="CTO-Alneas"/>
        <w:ind w:left="1560" w:hanging="284"/>
      </w:pPr>
      <w:r w:rsidRPr="000C130C">
        <w:t>as Partes poderão acordar a alteração do Contrato ou sua extinção;</w:t>
      </w:r>
    </w:p>
    <w:p w:rsidR="000C130C" w:rsidRPr="000C130C" w:rsidRDefault="000C130C" w:rsidP="00A94690">
      <w:pPr>
        <w:pStyle w:val="CTO-Alneas"/>
        <w:ind w:left="1560" w:hanging="284"/>
      </w:pPr>
      <w:r w:rsidRPr="000C130C">
        <w:t>a ANP poderá suspender o curso do prazo contratual em relação à parcela do Contrato afetada.</w:t>
      </w:r>
    </w:p>
    <w:p w:rsidR="00C9389E" w:rsidRDefault="000C130C" w:rsidP="00B420AE">
      <w:pPr>
        <w:pStyle w:val="Contrato-Clausula-Nvel3"/>
      </w:pPr>
      <w:r w:rsidRPr="000C130C">
        <w:rPr>
          <w:rFonts w:cs="Arial"/>
          <w:szCs w:val="22"/>
        </w:rPr>
        <w:t>Durante a suspensão do prazo contratual, permanecem vigentes e exigíveis todas as obrigações das Partes que não tenham sido afetadas pelo caso fortuito, força maior e causas similares.</w:t>
      </w:r>
    </w:p>
    <w:p w:rsidR="00EE6DFA" w:rsidRDefault="00EE6DFA" w:rsidP="0051054A">
      <w:pPr>
        <w:pStyle w:val="Contrato-Normal"/>
      </w:pPr>
    </w:p>
    <w:p w:rsidR="00F961A5" w:rsidRPr="00345793" w:rsidRDefault="008A1D19" w:rsidP="00D035BE">
      <w:pPr>
        <w:pStyle w:val="Contrato-Clausula-Subtitulo"/>
      </w:pPr>
      <w:bookmarkStart w:id="1794" w:name="_Toc434933332"/>
      <w:bookmarkStart w:id="1795" w:name="_Toc434942696"/>
      <w:bookmarkStart w:id="1796" w:name="_Toc435440123"/>
      <w:bookmarkStart w:id="1797" w:name="_Toc36215068"/>
      <w:bookmarkStart w:id="1798" w:name="_Hlk22741051"/>
      <w:r w:rsidRPr="00345793">
        <w:t>Licenciamento Ambiental</w:t>
      </w:r>
      <w:bookmarkEnd w:id="1794"/>
      <w:bookmarkEnd w:id="1795"/>
      <w:bookmarkEnd w:id="1796"/>
      <w:bookmarkEnd w:id="1797"/>
    </w:p>
    <w:p w:rsidR="004449FB" w:rsidRDefault="004449FB" w:rsidP="004449FB">
      <w:pPr>
        <w:pStyle w:val="Contrato-Clausula-Nvel2-1dezena"/>
      </w:pPr>
      <w:bookmarkStart w:id="1799" w:name="_Hlk25915735"/>
      <w:r w:rsidRPr="00345793">
        <w:t xml:space="preserve">A ANP poderá </w:t>
      </w:r>
      <w:r>
        <w:t xml:space="preserve">prorrogar ou </w:t>
      </w:r>
      <w:r w:rsidRPr="00345793">
        <w:t xml:space="preserve">suspender o curso do prazo contratual caso comprovado atraso no </w:t>
      </w:r>
      <w:r>
        <w:t>processo</w:t>
      </w:r>
      <w:r w:rsidRPr="00345793">
        <w:t xml:space="preserve"> de licenciamento</w:t>
      </w:r>
      <w:r>
        <w:t xml:space="preserve"> ambiental</w:t>
      </w:r>
      <w:r w:rsidRPr="00345793">
        <w:t>.</w:t>
      </w:r>
    </w:p>
    <w:p w:rsidR="004449FB" w:rsidRDefault="004449FB" w:rsidP="004449FB">
      <w:pPr>
        <w:pStyle w:val="Contrato-Clausula-Nvel3-1dezena"/>
      </w:pPr>
      <w:r>
        <w:t xml:space="preserve">A suspensão ou a prorrogação contratual poderá ser concedida mediante solicitação </w:t>
      </w:r>
      <w:r w:rsidR="00092C39">
        <w:t xml:space="preserve">fundamentada </w:t>
      </w:r>
      <w:r>
        <w:t>do Concessionário.</w:t>
      </w:r>
    </w:p>
    <w:p w:rsidR="004449FB" w:rsidRDefault="004449FB" w:rsidP="004449FB">
      <w:pPr>
        <w:pStyle w:val="Contrato-Clausula-Nvel3-1dezena"/>
      </w:pPr>
      <w:r>
        <w:t xml:space="preserve">Para que o curso do prazo contratual </w:t>
      </w:r>
      <w:r w:rsidRPr="005841AD">
        <w:t>possa ser suspenso ou prorrogado, o prazo regulamentar para decisão do órgão licenciador, no processo de licenciamento ambiental, deve ter sido excedido</w:t>
      </w:r>
      <w:r>
        <w:t>.</w:t>
      </w:r>
    </w:p>
    <w:p w:rsidR="004449FB" w:rsidRDefault="004449FB" w:rsidP="004449FB">
      <w:pPr>
        <w:pStyle w:val="Contrato-Clausula-Nvel3-1dezena"/>
      </w:pPr>
      <w:r>
        <w:t xml:space="preserve">O Concessionário deverá comprovar que não contribuiu para a dilatação do processo de licenciamento ambiental e que o atraso se deu por responsabilidade exclusiva dos entes públicos competentes. </w:t>
      </w:r>
    </w:p>
    <w:p w:rsidR="004449FB" w:rsidRDefault="004449FB" w:rsidP="004449FB">
      <w:pPr>
        <w:pStyle w:val="Contrato-Clausula-Nvel3-1dezena"/>
      </w:pPr>
      <w:r w:rsidRPr="00566D08">
        <w:t xml:space="preserve">Deferido </w:t>
      </w:r>
      <w:r w:rsidR="00092C39">
        <w:t xml:space="preserve">o </w:t>
      </w:r>
      <w:r w:rsidRPr="00566D08">
        <w:t xml:space="preserve">pleito de suspensão do contrato por parte da ANP, o curso do prazo contratual será considerado suspenso até a </w:t>
      </w:r>
      <w:r w:rsidR="00092C39">
        <w:t>manifestação definitiva</w:t>
      </w:r>
      <w:r w:rsidRPr="00566D08">
        <w:t xml:space="preserve"> do órgão ambiental</w:t>
      </w:r>
      <w:r>
        <w:t>.</w:t>
      </w:r>
    </w:p>
    <w:p w:rsidR="004449FB" w:rsidRDefault="004449FB" w:rsidP="004449FB">
      <w:pPr>
        <w:pStyle w:val="Contrato-Clausula-Nvel3-1dezena"/>
      </w:pPr>
      <w:r w:rsidRPr="00566D08">
        <w:t xml:space="preserve">Deferido </w:t>
      </w:r>
      <w:r w:rsidR="00092C39">
        <w:t xml:space="preserve">o </w:t>
      </w:r>
      <w:r w:rsidRPr="00566D08">
        <w:t>pleito de suspensão do contrato por parte da ANP, a restituição de prazo por atraso do órgão ambiental será contabilizada a partir da constatação de atraso por parte do órgão ambiental até a data da suspensão do contrato.</w:t>
      </w:r>
    </w:p>
    <w:p w:rsidR="004449FB" w:rsidRPr="006475D2" w:rsidRDefault="004449FB" w:rsidP="004449FB">
      <w:pPr>
        <w:pStyle w:val="Contrato-Clausula-Nvel3-1dezena"/>
      </w:pPr>
      <w:r w:rsidRPr="006475D2">
        <w:t>A suspensão do curso do prazo contratual será interrompida a qualquer tempo, caso a ANP a julgue injustificada.</w:t>
      </w:r>
    </w:p>
    <w:p w:rsidR="004449FB" w:rsidRDefault="004449FB" w:rsidP="004449FB">
      <w:pPr>
        <w:pStyle w:val="Contrato-Clausula-Nvel3-1dezena"/>
      </w:pPr>
      <w:r w:rsidRPr="00566D08">
        <w:lastRenderedPageBreak/>
        <w:t>Deferido o pleito de prorrogação do contrato por parte da ANP, a restituição de prazo por atraso do órgão ambiental será contabilizada a partir da constatação de atraso por parte do órgão ambiental até a data do pleito de prorrogação.</w:t>
      </w:r>
    </w:p>
    <w:p w:rsidR="004449FB" w:rsidRDefault="004449FB" w:rsidP="004449FB">
      <w:pPr>
        <w:pStyle w:val="Contrato-Clausula-Nvel3-1dezena"/>
      </w:pPr>
      <w:r>
        <w:t xml:space="preserve">A </w:t>
      </w:r>
      <w:r w:rsidR="00833D99">
        <w:t>manifestação definitiva do órgão</w:t>
      </w:r>
      <w:r>
        <w:t xml:space="preserve"> ambiental</w:t>
      </w:r>
      <w:r w:rsidRPr="00BC3BE0">
        <w:t xml:space="preserve"> </w:t>
      </w:r>
      <w:r>
        <w:t xml:space="preserve">deverá ser imediatamente comunicada </w:t>
      </w:r>
      <w:r w:rsidR="00833D99">
        <w:t xml:space="preserve">à ANP </w:t>
      </w:r>
      <w:r>
        <w:t>pelo Concessionário.</w:t>
      </w:r>
    </w:p>
    <w:p w:rsidR="00333741" w:rsidRDefault="00333741" w:rsidP="00074C4F">
      <w:pPr>
        <w:pStyle w:val="Contrato-Clausula-Nvel2-1dezena"/>
      </w:pPr>
      <w:r w:rsidRPr="00333741">
        <w:t xml:space="preserve">Desde que solicitado pelo </w:t>
      </w:r>
      <w:r w:rsidR="0051210F">
        <w:t>C</w:t>
      </w:r>
      <w:r w:rsidRPr="00333741">
        <w:t>oncessionário, a suspensão do curso do prazo contratual por prazo superior a 5 (cinco) anos poderá ensejar a extinção contratual, sem que assista ao Concessionário direito a qualquer tipo de indenização.</w:t>
      </w:r>
    </w:p>
    <w:p w:rsidR="00333741" w:rsidRPr="00333741" w:rsidRDefault="00333741" w:rsidP="00994C3E">
      <w:pPr>
        <w:pStyle w:val="Contrato-Clausula-Nvel3-1dezena"/>
        <w:rPr>
          <w:rFonts w:cs="Arial"/>
          <w:szCs w:val="22"/>
        </w:rPr>
      </w:pPr>
      <w:r w:rsidRPr="00333741">
        <w:t xml:space="preserve">Caberá ao Concessionário comprovar que, no período compreendido entre a suspensão do curso do prazo contratual e a solicitação de extinção do </w:t>
      </w:r>
      <w:r w:rsidR="00847466">
        <w:t>C</w:t>
      </w:r>
      <w:r w:rsidRPr="00333741">
        <w:t>ontrato, não contribuiu para a dilatação do processo de licenciamento ambiental.</w:t>
      </w:r>
    </w:p>
    <w:p w:rsidR="00333741" w:rsidRPr="00333741" w:rsidRDefault="00333741" w:rsidP="00994C3E">
      <w:pPr>
        <w:pStyle w:val="Contrato-Clausula-Nvel2-1dezena"/>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rsidR="006632EB" w:rsidRPr="0012217E" w:rsidRDefault="00333741" w:rsidP="00833D99">
      <w:pPr>
        <w:pStyle w:val="Contrato-Clausula-Nvel3-1dezena"/>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r w:rsidR="001D7287" w:rsidRPr="0012217E">
        <w:t xml:space="preserve"> </w:t>
      </w:r>
      <w:r w:rsidRPr="0012217E">
        <w:t>caberá ao Concessionário comprovar que não contribuiu para o indeferimento do processo de licenciamento ambiental.</w:t>
      </w:r>
    </w:p>
    <w:p w:rsidR="00583BEA" w:rsidRDefault="00583BEA" w:rsidP="00583BEA">
      <w:pPr>
        <w:pStyle w:val="Contrato-Normal"/>
      </w:pPr>
      <w:bookmarkStart w:id="1800" w:name="_Toc425775518"/>
      <w:bookmarkStart w:id="1801" w:name="_Toc421863523"/>
      <w:bookmarkEnd w:id="1798"/>
      <w:bookmarkEnd w:id="1799"/>
    </w:p>
    <w:p w:rsidR="00C2057B" w:rsidRPr="0012217E" w:rsidRDefault="00403BC8" w:rsidP="00D035BE">
      <w:pPr>
        <w:pStyle w:val="Contrato-Clausula-Subtitulo"/>
      </w:pPr>
      <w:bookmarkStart w:id="1802" w:name="_Toc434933333"/>
      <w:bookmarkStart w:id="1803" w:name="_Toc434942697"/>
      <w:bookmarkStart w:id="1804" w:name="_Toc435440124"/>
      <w:bookmarkStart w:id="1805" w:name="_Toc36215069"/>
      <w:r w:rsidRPr="0012217E">
        <w:t>Perdas</w:t>
      </w:r>
      <w:bookmarkEnd w:id="1800"/>
      <w:bookmarkEnd w:id="1801"/>
      <w:bookmarkEnd w:id="1802"/>
      <w:bookmarkEnd w:id="1803"/>
      <w:bookmarkEnd w:id="1804"/>
      <w:bookmarkEnd w:id="1805"/>
    </w:p>
    <w:p w:rsidR="00C2057B" w:rsidRDefault="00403BC8" w:rsidP="00994C3E">
      <w:pPr>
        <w:pStyle w:val="Contrato-Clausula-Nvel2-1dezena"/>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rsidR="005C4489" w:rsidRDefault="005C4489" w:rsidP="00583BEA">
      <w:pPr>
        <w:pStyle w:val="Contrato-Normal"/>
      </w:pPr>
    </w:p>
    <w:p w:rsidR="00904CBC" w:rsidRPr="00FB5C94" w:rsidRDefault="00FB5C94" w:rsidP="00BA5615">
      <w:pPr>
        <w:pStyle w:val="Contrato-Clausula-Nvel1"/>
      </w:pPr>
      <w:bookmarkStart w:id="1806" w:name="_Hlt102898931"/>
      <w:bookmarkStart w:id="1807" w:name="_Ref473111428"/>
      <w:bookmarkStart w:id="1808" w:name="_Ref473111124"/>
      <w:bookmarkStart w:id="1809" w:name="_Toc473903626"/>
      <w:bookmarkStart w:id="1810" w:name="_Toc473903630"/>
      <w:bookmarkStart w:id="1811" w:name="_Ref473976200"/>
      <w:bookmarkStart w:id="1812" w:name="_Ref480274978"/>
      <w:bookmarkStart w:id="1813" w:name="_Toc480774681"/>
      <w:bookmarkStart w:id="1814" w:name="_Ref480803742"/>
      <w:bookmarkStart w:id="1815" w:name="_Ref480809487"/>
      <w:bookmarkStart w:id="1816" w:name="_Toc509834944"/>
      <w:bookmarkStart w:id="1817" w:name="_Toc513615377"/>
      <w:bookmarkStart w:id="1818" w:name="_Ref476136147"/>
      <w:bookmarkStart w:id="1819" w:name="_Toc480774666"/>
      <w:bookmarkStart w:id="1820" w:name="_Toc509834929"/>
      <w:bookmarkStart w:id="1821" w:name="_Toc513615362"/>
      <w:bookmarkStart w:id="1822" w:name="_Toc425775519"/>
      <w:bookmarkStart w:id="1823" w:name="_Toc421863524"/>
      <w:bookmarkStart w:id="1824" w:name="_Toc434942698"/>
      <w:bookmarkStart w:id="1825" w:name="_Toc435440125"/>
      <w:bookmarkStart w:id="1826" w:name="_Toc36215070"/>
      <w:bookmarkStart w:id="1827" w:name="_Toc135208111"/>
      <w:bookmarkEnd w:id="1806"/>
      <w:r w:rsidRPr="00FB5C94">
        <w:t xml:space="preserve">Cláusula </w:t>
      </w:r>
      <w:bookmarkStart w:id="1828" w:name="_Toc473903631"/>
      <w:bookmarkStart w:id="1829" w:name="_Toc476656943"/>
      <w:bookmarkStart w:id="1830" w:name="_Toc476742832"/>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r w:rsidR="00F27D71">
        <w:t xml:space="preserve">Trigésima </w:t>
      </w:r>
      <w:r w:rsidR="00C00301">
        <w:t>Segunda</w:t>
      </w:r>
      <w:r w:rsidR="001173C5" w:rsidRPr="00FB5C94">
        <w:t xml:space="preserve"> </w:t>
      </w:r>
      <w:r w:rsidR="006632EB" w:rsidRPr="00FB5C94">
        <w:t xml:space="preserve">- </w:t>
      </w:r>
      <w:r w:rsidRPr="00FB5C94">
        <w:t>confidencialidade</w:t>
      </w:r>
      <w:bookmarkEnd w:id="1822"/>
      <w:bookmarkEnd w:id="1823"/>
      <w:bookmarkEnd w:id="1824"/>
      <w:bookmarkEnd w:id="1825"/>
      <w:bookmarkEnd w:id="1826"/>
      <w:bookmarkEnd w:id="1828"/>
      <w:bookmarkEnd w:id="1829"/>
      <w:bookmarkEnd w:id="1830"/>
    </w:p>
    <w:p w:rsidR="00C2057B" w:rsidRPr="00345793" w:rsidRDefault="00403BC8" w:rsidP="00D035BE">
      <w:pPr>
        <w:pStyle w:val="Contrato-Clausula-Subtitulo"/>
      </w:pPr>
      <w:bookmarkStart w:id="1831" w:name="_Toc425775520"/>
      <w:bookmarkStart w:id="1832" w:name="_Toc421863525"/>
      <w:bookmarkStart w:id="1833" w:name="_Toc434933334"/>
      <w:bookmarkStart w:id="1834" w:name="_Toc434942699"/>
      <w:bookmarkStart w:id="1835" w:name="_Toc435440126"/>
      <w:bookmarkStart w:id="1836" w:name="_Toc36215071"/>
      <w:r w:rsidRPr="00345793">
        <w:t>Obrigação do Concessionário</w:t>
      </w:r>
      <w:bookmarkEnd w:id="1831"/>
      <w:bookmarkEnd w:id="1832"/>
      <w:bookmarkEnd w:id="1833"/>
      <w:bookmarkEnd w:id="1834"/>
      <w:bookmarkEnd w:id="1835"/>
      <w:bookmarkEnd w:id="1836"/>
    </w:p>
    <w:p w:rsidR="005A0A01" w:rsidRDefault="00403BC8" w:rsidP="00E72C42">
      <w:pPr>
        <w:pStyle w:val="Contrato-Clausula-Nvel2-1dezena"/>
      </w:pPr>
      <w:bookmarkStart w:id="1837" w:name="_Ref44124748"/>
      <w:bookmarkStart w:id="1838" w:name="_Ref473092399"/>
      <w:r w:rsidRPr="00345793">
        <w:t xml:space="preserve">Todos </w:t>
      </w:r>
      <w:r w:rsidR="006341E6">
        <w:t>os</w:t>
      </w:r>
      <w:r w:rsidRPr="00345793">
        <w:t xml:space="preserve"> dados e </w:t>
      </w:r>
      <w:r w:rsidR="00571E8F">
        <w:t xml:space="preserve">as </w:t>
      </w:r>
      <w:r w:rsidRPr="00345793">
        <w:t xml:space="preserve">informações </w:t>
      </w:r>
      <w:r w:rsidR="000C54D4" w:rsidRPr="00345793">
        <w:t xml:space="preserve">adquiridos, processados, </w:t>
      </w:r>
      <w:r w:rsidRPr="00345793">
        <w:t>produzidos, desenvolvidos ou</w:t>
      </w:r>
      <w:r w:rsidR="003E09FC" w:rsidRPr="00345793">
        <w:t>,</w:t>
      </w:r>
      <w:r w:rsidRPr="00345793">
        <w:t xml:space="preserve"> por qualquer forma</w:t>
      </w:r>
      <w:r w:rsidR="003E09FC" w:rsidRPr="00345793">
        <w:t>,</w:t>
      </w:r>
      <w:r w:rsidRPr="00345793">
        <w:t xml:space="preserve"> obtidos como resultado das </w:t>
      </w:r>
      <w:r w:rsidR="00A106F4" w:rsidRPr="00345793">
        <w:t>Operações</w:t>
      </w:r>
      <w:r w:rsidRPr="00345793">
        <w:t xml:space="preserve"> e </w:t>
      </w:r>
      <w:r w:rsidR="000C54D4" w:rsidRPr="00345793">
        <w:t xml:space="preserve">do </w:t>
      </w:r>
      <w:r w:rsidR="00F769F8" w:rsidRPr="00345793">
        <w:t>Contrato</w:t>
      </w:r>
      <w:r w:rsidRPr="00345793">
        <w:t xml:space="preserve">, </w:t>
      </w:r>
      <w:r w:rsidR="000C54D4" w:rsidRPr="00345793">
        <w:t>são</w:t>
      </w:r>
      <w:r w:rsidRPr="00345793">
        <w:t xml:space="preserve"> confidenciais</w:t>
      </w:r>
      <w:r w:rsidR="005A0A01">
        <w:t>.</w:t>
      </w:r>
    </w:p>
    <w:p w:rsidR="00393214" w:rsidRPr="00345793" w:rsidRDefault="005A0A01" w:rsidP="005A0A01">
      <w:pPr>
        <w:pStyle w:val="Contrato-Clausula-Nvel2-1dezena"/>
      </w:pPr>
      <w:r w:rsidRPr="007C648C">
        <w:t>Os</w:t>
      </w:r>
      <w:r w:rsidR="007429F9" w:rsidRPr="00B420AE">
        <w:t xml:space="preserve"> dados e </w:t>
      </w:r>
      <w:r w:rsidRPr="007C648C">
        <w:t xml:space="preserve">as </w:t>
      </w:r>
      <w:r w:rsidR="007429F9" w:rsidRPr="00B420AE">
        <w:t xml:space="preserve">informações </w:t>
      </w:r>
      <w:r w:rsidRPr="007C648C">
        <w:t xml:space="preserve">de que trata o parágrafo </w:t>
      </w:r>
      <w:r w:rsidR="001837EA">
        <w:t>32</w:t>
      </w:r>
      <w:r w:rsidRPr="007C648C">
        <w:t xml:space="preserve">.1 </w:t>
      </w:r>
      <w:r>
        <w:t xml:space="preserve">não poderão ser </w:t>
      </w:r>
      <w:r w:rsidRPr="00345793">
        <w:t>divulgados pelo Concessionário sem o prévio consentimento da ANP, exceto</w:t>
      </w:r>
      <w:r>
        <w:t xml:space="preserve"> quando</w:t>
      </w:r>
      <w:r w:rsidRPr="00345793">
        <w:t xml:space="preserve">: </w:t>
      </w:r>
      <w:bookmarkEnd w:id="1837"/>
    </w:p>
    <w:p w:rsidR="00350777" w:rsidRPr="00345793" w:rsidRDefault="00BC38ED" w:rsidP="00E72C42">
      <w:pPr>
        <w:pStyle w:val="Contrato-Alnea"/>
        <w:numPr>
          <w:ilvl w:val="0"/>
          <w:numId w:val="60"/>
        </w:numPr>
        <w:ind w:left="851" w:hanging="284"/>
        <w:rPr>
          <w:lang w:val="pt-PT"/>
        </w:rPr>
      </w:pPr>
      <w:r>
        <w:rPr>
          <w:lang w:val="pt-PT"/>
        </w:rPr>
        <w:t>sejam ou se tornem</w:t>
      </w:r>
      <w:r w:rsidRPr="00345793">
        <w:rPr>
          <w:lang w:val="pt-PT"/>
        </w:rPr>
        <w:t xml:space="preserve"> públicos </w:t>
      </w:r>
      <w:r>
        <w:rPr>
          <w:lang w:val="pt-PT"/>
        </w:rPr>
        <w:t>por meio</w:t>
      </w:r>
      <w:r w:rsidRPr="00345793">
        <w:rPr>
          <w:lang w:val="pt-PT"/>
        </w:rPr>
        <w:t xml:space="preserve"> </w:t>
      </w:r>
      <w:r w:rsidR="00403BC8" w:rsidRPr="00345793">
        <w:rPr>
          <w:lang w:val="pt-PT"/>
        </w:rPr>
        <w:t>de terceiro autorizado a divulgá-los;</w:t>
      </w:r>
    </w:p>
    <w:p w:rsidR="00C2057B" w:rsidRPr="00345793" w:rsidRDefault="00393214" w:rsidP="00E72C42">
      <w:pPr>
        <w:pStyle w:val="Contrato-Alnea"/>
        <w:numPr>
          <w:ilvl w:val="0"/>
          <w:numId w:val="60"/>
        </w:numPr>
        <w:ind w:left="851" w:hanging="284"/>
        <w:rPr>
          <w:lang w:val="pt-PT"/>
        </w:rPr>
      </w:pPr>
      <w:r w:rsidRPr="00345793">
        <w:rPr>
          <w:lang w:val="pt-PT"/>
        </w:rPr>
        <w:t>haja</w:t>
      </w:r>
      <w:r w:rsidR="00201CFF" w:rsidRPr="00345793">
        <w:rPr>
          <w:lang w:val="pt-PT"/>
        </w:rPr>
        <w:t xml:space="preserve"> obrigatoriedade de divulgação decorrente de imposição legal ou determinação judicial;</w:t>
      </w:r>
    </w:p>
    <w:p w:rsidR="00C2057B" w:rsidRPr="00345793" w:rsidRDefault="00201CFF" w:rsidP="00E72C42">
      <w:pPr>
        <w:pStyle w:val="Contrato-Alnea"/>
        <w:numPr>
          <w:ilvl w:val="0"/>
          <w:numId w:val="60"/>
        </w:numPr>
        <w:ind w:left="851" w:hanging="284"/>
        <w:rPr>
          <w:lang w:val="pt-PT"/>
        </w:rPr>
      </w:pPr>
      <w:r w:rsidRPr="00345793">
        <w:rPr>
          <w:lang w:val="pt-PT"/>
        </w:rPr>
        <w:t>a divulgação seja</w:t>
      </w:r>
      <w:r w:rsidR="000C54D4" w:rsidRPr="00345793">
        <w:rPr>
          <w:lang w:val="pt-PT"/>
        </w:rPr>
        <w:t xml:space="preserve"> </w:t>
      </w:r>
      <w:r w:rsidRPr="00345793">
        <w:rPr>
          <w:lang w:val="pt-PT"/>
        </w:rPr>
        <w:t xml:space="preserve">realizada de acordo com as regras e limites </w:t>
      </w:r>
      <w:r w:rsidR="000C54D4" w:rsidRPr="00345793">
        <w:rPr>
          <w:lang w:val="pt-PT"/>
        </w:rPr>
        <w:t xml:space="preserve">impostos </w:t>
      </w:r>
      <w:r w:rsidRPr="00345793">
        <w:rPr>
          <w:lang w:val="pt-PT"/>
        </w:rPr>
        <w:t xml:space="preserve">por bolsa de valores em que se negociem ações do </w:t>
      </w:r>
      <w:r w:rsidR="00F769F8" w:rsidRPr="00345793">
        <w:rPr>
          <w:lang w:val="pt-PT"/>
        </w:rPr>
        <w:t>Concessionário</w:t>
      </w:r>
      <w:r w:rsidRPr="00345793">
        <w:rPr>
          <w:lang w:val="pt-PT"/>
        </w:rPr>
        <w:t>;</w:t>
      </w:r>
    </w:p>
    <w:p w:rsidR="00C2057B" w:rsidRPr="00345793" w:rsidRDefault="00201CFF" w:rsidP="00E72C42">
      <w:pPr>
        <w:pStyle w:val="Contrato-Alnea"/>
        <w:numPr>
          <w:ilvl w:val="0"/>
          <w:numId w:val="60"/>
        </w:numPr>
        <w:ind w:left="851" w:hanging="284"/>
        <w:rPr>
          <w:lang w:val="pt-PT"/>
        </w:rPr>
      </w:pPr>
      <w:bookmarkStart w:id="1839" w:name="_Ref44124855"/>
      <w:r w:rsidRPr="00345793">
        <w:rPr>
          <w:lang w:val="pt-PT"/>
        </w:rPr>
        <w:t xml:space="preserve">a divulgação seja </w:t>
      </w:r>
      <w:r w:rsidR="00393214" w:rsidRPr="00345793">
        <w:rPr>
          <w:lang w:val="pt-PT"/>
        </w:rPr>
        <w:t>dirigida a</w:t>
      </w:r>
      <w:r w:rsidR="00403BC8" w:rsidRPr="00345793">
        <w:rPr>
          <w:lang w:val="pt-PT"/>
        </w:rPr>
        <w:t xml:space="preserve"> </w:t>
      </w:r>
      <w:r w:rsidR="00781614" w:rsidRPr="00345793">
        <w:rPr>
          <w:lang w:val="pt-PT"/>
        </w:rPr>
        <w:t>Afiliada</w:t>
      </w:r>
      <w:r w:rsidR="00403BC8" w:rsidRPr="00345793">
        <w:rPr>
          <w:lang w:val="pt-PT"/>
        </w:rPr>
        <w:t xml:space="preserve">, consultor ou agente do </w:t>
      </w:r>
      <w:r w:rsidR="00F769F8" w:rsidRPr="00345793">
        <w:rPr>
          <w:lang w:val="pt-PT"/>
        </w:rPr>
        <w:t>Concessionário</w:t>
      </w:r>
      <w:r w:rsidR="00403BC8" w:rsidRPr="00345793">
        <w:rPr>
          <w:lang w:val="pt-PT"/>
        </w:rPr>
        <w:t>;</w:t>
      </w:r>
      <w:bookmarkEnd w:id="1839"/>
    </w:p>
    <w:p w:rsidR="00C2057B" w:rsidRPr="00345793" w:rsidRDefault="00FF5E79" w:rsidP="00E72C42">
      <w:pPr>
        <w:pStyle w:val="Contrato-Alnea"/>
        <w:numPr>
          <w:ilvl w:val="0"/>
          <w:numId w:val="60"/>
        </w:numPr>
        <w:ind w:left="851" w:hanging="284"/>
        <w:rPr>
          <w:lang w:val="pt-PT"/>
        </w:rPr>
      </w:pPr>
      <w:bookmarkStart w:id="1840" w:name="_Ref44124856"/>
      <w:r w:rsidRPr="00345793">
        <w:rPr>
          <w:lang w:val="pt-PT"/>
        </w:rPr>
        <w:lastRenderedPageBreak/>
        <w:t xml:space="preserve">a divulgação seja </w:t>
      </w:r>
      <w:r w:rsidR="00393214" w:rsidRPr="00345793">
        <w:rPr>
          <w:lang w:val="pt-PT"/>
        </w:rPr>
        <w:t>dirigida a</w:t>
      </w:r>
      <w:r w:rsidR="000C54D4" w:rsidRPr="00345793">
        <w:rPr>
          <w:lang w:val="pt-PT"/>
        </w:rPr>
        <w:t xml:space="preserve"> </w:t>
      </w:r>
      <w:r w:rsidR="00D51BA7" w:rsidRPr="00345793">
        <w:rPr>
          <w:lang w:val="pt-PT"/>
        </w:rPr>
        <w:t xml:space="preserve">instituição </w:t>
      </w:r>
      <w:r w:rsidR="00403BC8" w:rsidRPr="00345793">
        <w:rPr>
          <w:lang w:val="pt-PT"/>
        </w:rPr>
        <w:t xml:space="preserve">financeira </w:t>
      </w:r>
      <w:r w:rsidR="00D20C0C" w:rsidRPr="00345793">
        <w:rPr>
          <w:lang w:val="pt-PT"/>
        </w:rPr>
        <w:t xml:space="preserve">e a seguradora </w:t>
      </w:r>
      <w:r w:rsidR="00403BC8" w:rsidRPr="00345793">
        <w:rPr>
          <w:lang w:val="pt-PT"/>
        </w:rPr>
        <w:t xml:space="preserve">a que o </w:t>
      </w:r>
      <w:r w:rsidR="00F769F8" w:rsidRPr="00345793">
        <w:rPr>
          <w:lang w:val="pt-PT"/>
        </w:rPr>
        <w:t>Concessionário</w:t>
      </w:r>
      <w:r w:rsidR="00403BC8" w:rsidRPr="00345793">
        <w:rPr>
          <w:lang w:val="pt-PT"/>
        </w:rPr>
        <w:t xml:space="preserve"> esteja recorrendo</w:t>
      </w:r>
      <w:r w:rsidR="000C54D4" w:rsidRPr="00345793">
        <w:rPr>
          <w:lang w:val="pt-PT"/>
        </w:rPr>
        <w:t xml:space="preserve"> o</w:t>
      </w:r>
      <w:r w:rsidR="00BC4CCD" w:rsidRPr="00345793">
        <w:rPr>
          <w:lang w:val="pt-PT"/>
        </w:rPr>
        <w:t>u</w:t>
      </w:r>
      <w:r w:rsidR="000C54D4" w:rsidRPr="00345793">
        <w:rPr>
          <w:lang w:val="pt-PT"/>
        </w:rPr>
        <w:t xml:space="preserve"> a consultor </w:t>
      </w:r>
      <w:r w:rsidR="00D20C0C" w:rsidRPr="00345793">
        <w:rPr>
          <w:lang w:val="pt-PT"/>
        </w:rPr>
        <w:t>destas</w:t>
      </w:r>
      <w:r w:rsidR="00403BC8" w:rsidRPr="00345793">
        <w:rPr>
          <w:lang w:val="pt-PT"/>
        </w:rPr>
        <w:t>;</w:t>
      </w:r>
      <w:bookmarkEnd w:id="1840"/>
    </w:p>
    <w:p w:rsidR="00C2057B" w:rsidRPr="00345793" w:rsidRDefault="00FF5E79" w:rsidP="00E72C42">
      <w:pPr>
        <w:pStyle w:val="Contrato-Alnea"/>
        <w:numPr>
          <w:ilvl w:val="0"/>
          <w:numId w:val="60"/>
        </w:numPr>
        <w:ind w:left="851" w:hanging="284"/>
        <w:rPr>
          <w:lang w:val="pt-PT"/>
        </w:rPr>
      </w:pPr>
      <w:bookmarkStart w:id="1841" w:name="_Ref44124857"/>
      <w:r w:rsidRPr="00345793">
        <w:rPr>
          <w:lang w:val="pt-PT"/>
        </w:rPr>
        <w:t xml:space="preserve">a divulgação seja </w:t>
      </w:r>
      <w:r w:rsidR="00C90149" w:rsidRPr="00345793">
        <w:rPr>
          <w:lang w:val="pt-PT"/>
        </w:rPr>
        <w:t>dirigid</w:t>
      </w:r>
      <w:r w:rsidR="00393214" w:rsidRPr="00345793">
        <w:rPr>
          <w:lang w:val="pt-PT"/>
        </w:rPr>
        <w:t>a a</w:t>
      </w:r>
      <w:r w:rsidR="00403BC8" w:rsidRPr="00345793">
        <w:rPr>
          <w:lang w:val="pt-PT"/>
        </w:rPr>
        <w:t xml:space="preserve"> </w:t>
      </w:r>
      <w:r w:rsidR="00D51BA7" w:rsidRPr="00345793">
        <w:rPr>
          <w:lang w:val="pt-PT"/>
        </w:rPr>
        <w:t xml:space="preserve">possível </w:t>
      </w:r>
      <w:r w:rsidR="00403BC8" w:rsidRPr="00345793">
        <w:rPr>
          <w:lang w:val="pt-PT"/>
        </w:rPr>
        <w:t>cessionário de boa-fé</w:t>
      </w:r>
      <w:r w:rsidR="004C45FA" w:rsidRPr="004C45FA">
        <w:rPr>
          <w:lang w:val="pt-PT"/>
        </w:rPr>
        <w:t xml:space="preserve"> </w:t>
      </w:r>
      <w:r w:rsidR="004C45FA">
        <w:rPr>
          <w:lang w:val="pt-PT"/>
        </w:rPr>
        <w:t>ou a</w:t>
      </w:r>
      <w:r w:rsidR="004C45FA" w:rsidRPr="00345793">
        <w:rPr>
          <w:lang w:val="pt-PT"/>
        </w:rPr>
        <w:t xml:space="preserve"> Afiliada ou consultor</w:t>
      </w:r>
      <w:r w:rsidR="004C45FA" w:rsidRPr="00FF6C40">
        <w:rPr>
          <w:lang w:val="pt-PT"/>
        </w:rPr>
        <w:t xml:space="preserve"> </w:t>
      </w:r>
      <w:r w:rsidR="004C45FA" w:rsidRPr="00345793">
        <w:rPr>
          <w:lang w:val="pt-PT"/>
        </w:rPr>
        <w:t>deste; e</w:t>
      </w:r>
      <w:r w:rsidR="00403BC8" w:rsidRPr="00345793">
        <w:rPr>
          <w:lang w:val="pt-PT"/>
        </w:rPr>
        <w:t xml:space="preserve"> </w:t>
      </w:r>
      <w:bookmarkEnd w:id="1841"/>
    </w:p>
    <w:p w:rsidR="00C2057B" w:rsidRPr="00345793" w:rsidRDefault="00FA49C4" w:rsidP="00E72C42">
      <w:pPr>
        <w:pStyle w:val="Contrato-Alnea"/>
        <w:numPr>
          <w:ilvl w:val="0"/>
          <w:numId w:val="60"/>
        </w:numPr>
        <w:ind w:left="851" w:hanging="284"/>
        <w:rPr>
          <w:lang w:val="pt-PT"/>
        </w:rPr>
      </w:pPr>
      <w:bookmarkStart w:id="1842" w:name="_Ref44124860"/>
      <w:r w:rsidRPr="00345793">
        <w:rPr>
          <w:lang w:val="pt-PT"/>
        </w:rPr>
        <w:t>quando</w:t>
      </w:r>
      <w:r w:rsidR="00BC4CCD" w:rsidRPr="00345793">
        <w:rPr>
          <w:lang w:val="pt-PT"/>
        </w:rPr>
        <w:t xml:space="preserve"> </w:t>
      </w:r>
      <w:r w:rsidR="00FF5E79" w:rsidRPr="00345793">
        <w:rPr>
          <w:lang w:val="pt-PT"/>
        </w:rPr>
        <w:t xml:space="preserve">a divulgação </w:t>
      </w:r>
      <w:r w:rsidR="00393214" w:rsidRPr="00345793">
        <w:rPr>
          <w:lang w:val="pt-PT"/>
        </w:rPr>
        <w:t>seja dirigi</w:t>
      </w:r>
      <w:r w:rsidR="00E4737C">
        <w:rPr>
          <w:lang w:val="pt-PT"/>
        </w:rPr>
        <w:t>d</w:t>
      </w:r>
      <w:r w:rsidR="00393214" w:rsidRPr="00345793">
        <w:rPr>
          <w:lang w:val="pt-PT"/>
        </w:rPr>
        <w:t xml:space="preserve">a a </w:t>
      </w:r>
      <w:r w:rsidR="00F769F8" w:rsidRPr="00345793">
        <w:rPr>
          <w:lang w:val="pt-PT"/>
        </w:rPr>
        <w:t>Concessionário</w:t>
      </w:r>
      <w:r w:rsidR="0094591B" w:rsidRPr="00345793">
        <w:rPr>
          <w:lang w:val="pt-PT"/>
        </w:rPr>
        <w:t xml:space="preserve"> ou </w:t>
      </w:r>
      <w:r w:rsidR="00242499" w:rsidRPr="00345793">
        <w:rPr>
          <w:lang w:val="pt-PT"/>
        </w:rPr>
        <w:t>c</w:t>
      </w:r>
      <w:r w:rsidR="0094591B" w:rsidRPr="00345793">
        <w:rPr>
          <w:lang w:val="pt-PT"/>
        </w:rPr>
        <w:t>ontratado</w:t>
      </w:r>
      <w:r w:rsidR="00403BC8" w:rsidRPr="00345793">
        <w:rPr>
          <w:lang w:val="pt-PT"/>
        </w:rPr>
        <w:t xml:space="preserve"> </w:t>
      </w:r>
      <w:r w:rsidR="00242499" w:rsidRPr="00345793">
        <w:rPr>
          <w:lang w:val="pt-PT"/>
        </w:rPr>
        <w:t xml:space="preserve">sob outro regime de </w:t>
      </w:r>
      <w:r w:rsidR="00C04024" w:rsidRPr="00345793">
        <w:rPr>
          <w:lang w:val="pt-PT"/>
        </w:rPr>
        <w:t>Exploração</w:t>
      </w:r>
      <w:r w:rsidR="00242499" w:rsidRPr="00345793">
        <w:rPr>
          <w:lang w:val="pt-PT"/>
        </w:rPr>
        <w:t xml:space="preserve"> e </w:t>
      </w:r>
      <w:r w:rsidR="00C95141" w:rsidRPr="00345793">
        <w:rPr>
          <w:lang w:val="pt-PT"/>
        </w:rPr>
        <w:t>Produção</w:t>
      </w:r>
      <w:r w:rsidR="00242499" w:rsidRPr="00345793">
        <w:rPr>
          <w:lang w:val="pt-PT"/>
        </w:rPr>
        <w:t xml:space="preserve"> de </w:t>
      </w:r>
      <w:r w:rsidR="00FC7503" w:rsidRPr="00345793">
        <w:rPr>
          <w:lang w:val="pt-PT"/>
        </w:rPr>
        <w:t>Petróleo e Gás</w:t>
      </w:r>
      <w:r w:rsidR="007C3351" w:rsidRPr="00345793">
        <w:rPr>
          <w:lang w:val="pt-PT"/>
        </w:rPr>
        <w:t xml:space="preserve"> Natural</w:t>
      </w:r>
      <w:r w:rsidR="00242499" w:rsidRPr="00345793">
        <w:rPr>
          <w:lang w:val="pt-PT"/>
        </w:rPr>
        <w:t xml:space="preserve"> </w:t>
      </w:r>
      <w:r w:rsidR="00403BC8" w:rsidRPr="00345793">
        <w:rPr>
          <w:lang w:val="pt-PT"/>
        </w:rPr>
        <w:t>de área adjacente,</w:t>
      </w:r>
      <w:r w:rsidR="00D4730A" w:rsidRPr="00345793">
        <w:rPr>
          <w:lang w:val="pt-PT"/>
        </w:rPr>
        <w:t xml:space="preserve"> a</w:t>
      </w:r>
      <w:r w:rsidR="00403BC8" w:rsidRPr="00345793">
        <w:rPr>
          <w:lang w:val="pt-PT"/>
        </w:rPr>
        <w:t xml:space="preserve"> </w:t>
      </w:r>
      <w:r w:rsidR="00D4730A" w:rsidRPr="00345793">
        <w:rPr>
          <w:lang w:val="pt-PT"/>
        </w:rPr>
        <w:t xml:space="preserve">Afiliada </w:t>
      </w:r>
      <w:r w:rsidR="004C45FA">
        <w:rPr>
          <w:lang w:val="pt-PT"/>
        </w:rPr>
        <w:t xml:space="preserve">ou </w:t>
      </w:r>
      <w:r w:rsidR="004C45FA" w:rsidRPr="00345793">
        <w:rPr>
          <w:lang w:val="pt-PT"/>
        </w:rPr>
        <w:t xml:space="preserve">consultor </w:t>
      </w:r>
      <w:r w:rsidR="00D4730A" w:rsidRPr="00345793">
        <w:rPr>
          <w:lang w:val="pt-PT"/>
        </w:rPr>
        <w:t>deste,</w:t>
      </w:r>
      <w:r w:rsidR="00403BC8" w:rsidRPr="00345793">
        <w:rPr>
          <w:lang w:val="pt-PT"/>
        </w:rPr>
        <w:t xml:space="preserve"> com vistas à celebração </w:t>
      </w:r>
      <w:bookmarkEnd w:id="1838"/>
      <w:bookmarkEnd w:id="1842"/>
      <w:r w:rsidR="0094591B" w:rsidRPr="00345793">
        <w:rPr>
          <w:lang w:val="pt-PT"/>
        </w:rPr>
        <w:t xml:space="preserve">de </w:t>
      </w:r>
      <w:r w:rsidR="004A3CBC">
        <w:rPr>
          <w:lang w:val="pt-PT"/>
        </w:rPr>
        <w:t>a</w:t>
      </w:r>
      <w:r w:rsidR="00781614" w:rsidRPr="00345793">
        <w:rPr>
          <w:lang w:val="pt-PT"/>
        </w:rPr>
        <w:t>cordo</w:t>
      </w:r>
      <w:r w:rsidR="005C7624" w:rsidRPr="00345793">
        <w:rPr>
          <w:lang w:val="pt-PT"/>
        </w:rPr>
        <w:t xml:space="preserve"> </w:t>
      </w:r>
      <w:r w:rsidR="00744940" w:rsidRPr="00345793">
        <w:rPr>
          <w:lang w:val="pt-PT"/>
        </w:rPr>
        <w:t>de</w:t>
      </w:r>
      <w:r w:rsidR="005C7624" w:rsidRPr="00345793">
        <w:rPr>
          <w:lang w:val="pt-PT"/>
        </w:rPr>
        <w:t xml:space="preserve"> </w:t>
      </w:r>
      <w:r w:rsidR="00A106F4" w:rsidRPr="00345793">
        <w:rPr>
          <w:lang w:val="pt-PT"/>
        </w:rPr>
        <w:t>Individualização da Produção</w:t>
      </w:r>
      <w:r w:rsidR="00BC4CCD" w:rsidRPr="00345793">
        <w:rPr>
          <w:lang w:val="pt-PT"/>
        </w:rPr>
        <w:t>.</w:t>
      </w:r>
    </w:p>
    <w:p w:rsidR="00C2057B" w:rsidRDefault="0011741F" w:rsidP="00DB2D29">
      <w:pPr>
        <w:pStyle w:val="Contrato-Clausula-Nvel3-1dezena"/>
      </w:pPr>
      <w:bookmarkStart w:id="1843" w:name="_Ref343848191"/>
      <w:r>
        <w:t>A divulgação de dados e informações de que trata as alíneas “d” a “g</w:t>
      </w:r>
      <w:r w:rsidR="00EA7BB6">
        <w:t>”</w:t>
      </w:r>
      <w:r>
        <w:t xml:space="preserve"> </w:t>
      </w:r>
      <w:r w:rsidR="1CA82EF7">
        <w:t xml:space="preserve">do parágrafo 32.2 </w:t>
      </w:r>
      <w:r w:rsidR="00C2057B">
        <w:t>estará condicionada a prévio acordo</w:t>
      </w:r>
      <w:r>
        <w:t xml:space="preserve"> de confidencialidade, que deverá:</w:t>
      </w:r>
      <w:bookmarkEnd w:id="1843"/>
    </w:p>
    <w:p w:rsidR="0011741F" w:rsidRPr="007C648C" w:rsidRDefault="0011741F" w:rsidP="00A94690">
      <w:pPr>
        <w:pStyle w:val="CTO-Alneas"/>
        <w:numPr>
          <w:ilvl w:val="0"/>
          <w:numId w:val="74"/>
        </w:numPr>
        <w:ind w:left="1560" w:hanging="284"/>
      </w:pPr>
      <w:r w:rsidRPr="007C648C">
        <w:t xml:space="preserve">prever o disposto nos parágrafos </w:t>
      </w:r>
      <w:r w:rsidR="001837EA">
        <w:t>32</w:t>
      </w:r>
      <w:r w:rsidRPr="007C648C">
        <w:t xml:space="preserve">.1 e </w:t>
      </w:r>
      <w:r w:rsidR="001837EA">
        <w:t>32</w:t>
      </w:r>
      <w:r w:rsidRPr="007C648C">
        <w:t>.2;</w:t>
      </w:r>
    </w:p>
    <w:p w:rsidR="0011741F" w:rsidRPr="007C648C" w:rsidRDefault="0011741F" w:rsidP="006759F8">
      <w:pPr>
        <w:pStyle w:val="CTO-Alneas"/>
        <w:numPr>
          <w:ilvl w:val="0"/>
          <w:numId w:val="74"/>
        </w:numPr>
        <w:rPr>
          <w:rFonts w:eastAsia="Arial"/>
        </w:rPr>
      </w:pPr>
      <w:r>
        <w:t xml:space="preserve">prever que seu descumprimento estará sujeito ao disposto na Cláusula Vigésima </w:t>
      </w:r>
      <w:r w:rsidR="000E4457">
        <w:t>Nona</w:t>
      </w:r>
      <w:r>
        <w:t>;</w:t>
      </w:r>
    </w:p>
    <w:p w:rsidR="00C9389E" w:rsidRDefault="0011741F" w:rsidP="00A94690">
      <w:pPr>
        <w:pStyle w:val="CTO-Alneas"/>
        <w:ind w:left="1560" w:hanging="284"/>
      </w:pPr>
      <w:r>
        <w:t>vedar a divulgação, pelo terceiro, dos dados e das informações recebidos sem consentimento prévio da ANP.</w:t>
      </w:r>
    </w:p>
    <w:p w:rsidR="00C2057B" w:rsidRPr="00345793" w:rsidRDefault="00824239">
      <w:pPr>
        <w:pStyle w:val="Contrato-Clausula-Nvel3-1dezena"/>
        <w:rPr>
          <w:rFonts w:eastAsia="Arial" w:cs="Arial"/>
          <w:szCs w:val="22"/>
        </w:rPr>
      </w:pPr>
      <w:r>
        <w:t xml:space="preserve">O </w:t>
      </w:r>
      <w:r w:rsidR="009E568C">
        <w:t>terceiro não contará com o benefício das exceções previstas nas alíneas “a” a “g”</w:t>
      </w:r>
      <w:r>
        <w:t xml:space="preserve"> </w:t>
      </w:r>
      <w:r w:rsidR="4281C78D">
        <w:t xml:space="preserve">do parágrafo 32.2 </w:t>
      </w:r>
      <w:r>
        <w:t>para divulgação de dados e informações sem consentimento prévio da ANP</w:t>
      </w:r>
      <w:r w:rsidR="009E568C">
        <w:t>.</w:t>
      </w:r>
    </w:p>
    <w:p w:rsidR="00C2057B" w:rsidRPr="00345793" w:rsidRDefault="00403BC8">
      <w:pPr>
        <w:pStyle w:val="Contrato-Clausula-Nvel3-1dezena"/>
        <w:rPr>
          <w:rFonts w:eastAsia="Arial" w:cs="Arial"/>
          <w:szCs w:val="22"/>
        </w:rPr>
      </w:pPr>
      <w:bookmarkStart w:id="1844" w:name="_Ref44125051"/>
      <w:r>
        <w:t xml:space="preserve">Nas hipóteses previstas </w:t>
      </w:r>
      <w:r w:rsidR="003C3E0F">
        <w:t>nas alíneas “a” a “g”</w:t>
      </w:r>
      <w:r w:rsidR="77E48021">
        <w:t xml:space="preserve"> do parágrafo 32.2</w:t>
      </w:r>
      <w:r>
        <w:t xml:space="preserve">, o </w:t>
      </w:r>
      <w:r w:rsidR="00F769F8">
        <w:t>Concessionário</w:t>
      </w:r>
      <w:r>
        <w:t xml:space="preserve"> deverá enviar à ANP notificação </w:t>
      </w:r>
      <w:r w:rsidR="003C3E0F">
        <w:t>no prazo de</w:t>
      </w:r>
      <w:r>
        <w:t xml:space="preserve"> 30 (trinta) dias </w:t>
      </w:r>
      <w:r w:rsidR="003C3E0F">
        <w:t>contados d</w:t>
      </w:r>
      <w:r>
        <w:t>a divulgação</w:t>
      </w:r>
      <w:bookmarkEnd w:id="1844"/>
      <w:r w:rsidR="003C6BCD">
        <w:t>.</w:t>
      </w:r>
    </w:p>
    <w:p w:rsidR="00C2057B" w:rsidRPr="00345793" w:rsidRDefault="003C3E0F" w:rsidP="00DB2D29">
      <w:pPr>
        <w:pStyle w:val="Contrato-Clausula-Nvel3-1dezena"/>
      </w:pPr>
      <w:r>
        <w:t>A notificação deverá ser acompanhada dos dados e</w:t>
      </w:r>
      <w:r w:rsidR="00F50E5A">
        <w:t xml:space="preserve"> das</w:t>
      </w:r>
      <w:r>
        <w:t xml:space="preserve"> informações divulgad</w:t>
      </w:r>
      <w:r w:rsidR="00571E8F">
        <w:t>o</w:t>
      </w:r>
      <w:r>
        <w:t>s, as razões da divulgação e a relação dos terceiros que tiveram acesso a tais dados e informações.</w:t>
      </w:r>
    </w:p>
    <w:p w:rsidR="00C2057B" w:rsidRPr="00345793" w:rsidRDefault="009E5797">
      <w:pPr>
        <w:pStyle w:val="Contrato-Clausula-Nvel3-1dezena"/>
        <w:rPr>
          <w:rFonts w:eastAsia="Arial" w:cs="Arial"/>
          <w:szCs w:val="22"/>
        </w:rPr>
      </w:pPr>
      <w:r>
        <w:t>Nas hipóteses previstas nas alíneas “</w:t>
      </w:r>
      <w:r w:rsidR="00C90149">
        <w:t>d</w:t>
      </w:r>
      <w:r>
        <w:t xml:space="preserve">” </w:t>
      </w:r>
      <w:r w:rsidR="00C90149">
        <w:t>a</w:t>
      </w:r>
      <w:r>
        <w:t xml:space="preserve"> “g”</w:t>
      </w:r>
      <w:r w:rsidR="358863A1">
        <w:t xml:space="preserve"> do parágrafo 32.2</w:t>
      </w:r>
      <w:r>
        <w:t>, a notificação deverá ser acompanhada, também, de uma cópia do acordo de confidencialidade a que se refere o parágrafo</w:t>
      </w:r>
      <w:r w:rsidR="00604A29">
        <w:t xml:space="preserve"> </w:t>
      </w:r>
      <w:r w:rsidR="001837EA">
        <w:t>32</w:t>
      </w:r>
      <w:r w:rsidR="0043569F">
        <w:t>.2.1</w:t>
      </w:r>
    </w:p>
    <w:p w:rsidR="00C2057B" w:rsidRPr="00345793" w:rsidRDefault="00403BC8" w:rsidP="00DB2D29">
      <w:pPr>
        <w:pStyle w:val="Contrato-Clausula-Nvel2-1dezena"/>
      </w:pPr>
      <w:r w:rsidRPr="00345793">
        <w:t>As disposições do</w:t>
      </w:r>
      <w:r w:rsidR="00E74803">
        <w:t>s</w:t>
      </w:r>
      <w:r w:rsidRPr="00345793">
        <w:t xml:space="preserve"> </w:t>
      </w:r>
      <w:r w:rsidR="00C21285" w:rsidRPr="00345793">
        <w:t>parágrafo</w:t>
      </w:r>
      <w:r w:rsidR="00E74803">
        <w:t>s</w:t>
      </w:r>
      <w:r w:rsidR="00C21285" w:rsidRPr="00345793">
        <w:t xml:space="preserve"> </w:t>
      </w:r>
      <w:r w:rsidR="001837EA">
        <w:t>32</w:t>
      </w:r>
      <w:r w:rsidR="00422DC7">
        <w:t>.1</w:t>
      </w:r>
      <w:r w:rsidR="00E74803">
        <w:t xml:space="preserve"> e </w:t>
      </w:r>
      <w:r w:rsidR="001837EA">
        <w:t>32</w:t>
      </w:r>
      <w:r w:rsidR="00E74803">
        <w:t>.2</w:t>
      </w:r>
      <w:r w:rsidR="00C21285" w:rsidRPr="00345793">
        <w:t xml:space="preserve"> </w:t>
      </w:r>
      <w:r w:rsidRPr="00345793">
        <w:t xml:space="preserve">permanecerão em vigor e </w:t>
      </w:r>
      <w:r w:rsidR="00BC4CCD" w:rsidRPr="00345793">
        <w:t xml:space="preserve">subsistirão </w:t>
      </w:r>
      <w:r w:rsidRPr="00345793">
        <w:t xml:space="preserve">à extinção deste </w:t>
      </w:r>
      <w:r w:rsidR="00F769F8" w:rsidRPr="00345793">
        <w:t>Contrato</w:t>
      </w:r>
      <w:r w:rsidRPr="00345793">
        <w:t>.</w:t>
      </w:r>
    </w:p>
    <w:p w:rsidR="00EE6DFA" w:rsidRDefault="00EE6DFA" w:rsidP="00422DC7">
      <w:pPr>
        <w:pStyle w:val="Contrato-Normal"/>
      </w:pPr>
    </w:p>
    <w:p w:rsidR="00C2057B" w:rsidRPr="00345793" w:rsidRDefault="00403BC8" w:rsidP="00D035BE">
      <w:pPr>
        <w:pStyle w:val="Contrato-Clausula-Subtitulo"/>
      </w:pPr>
      <w:bookmarkStart w:id="1845" w:name="_Toc425775521"/>
      <w:bookmarkStart w:id="1846" w:name="_Toc421863526"/>
      <w:bookmarkStart w:id="1847" w:name="_Toc434933335"/>
      <w:bookmarkStart w:id="1848" w:name="_Toc434942700"/>
      <w:bookmarkStart w:id="1849" w:name="_Toc435440127"/>
      <w:bookmarkStart w:id="1850" w:name="_Toc36215072"/>
      <w:r w:rsidRPr="00345793">
        <w:t>Compromisso da ANP</w:t>
      </w:r>
      <w:bookmarkEnd w:id="1845"/>
      <w:bookmarkEnd w:id="1846"/>
      <w:bookmarkEnd w:id="1847"/>
      <w:bookmarkEnd w:id="1848"/>
      <w:bookmarkEnd w:id="1849"/>
      <w:bookmarkEnd w:id="1850"/>
    </w:p>
    <w:p w:rsidR="00C2057B" w:rsidRPr="00345793" w:rsidRDefault="00403BC8" w:rsidP="00DB2D29">
      <w:pPr>
        <w:pStyle w:val="Contrato-Clausula-Nvel2-1dezena"/>
      </w:pPr>
      <w:bookmarkStart w:id="1851" w:name="_Ref343871601"/>
      <w:r w:rsidRPr="00345793">
        <w:t>A ANP compromete</w:t>
      </w:r>
      <w:r w:rsidR="0043569F">
        <w:t>-se</w:t>
      </w:r>
      <w:r w:rsidRPr="00345793">
        <w:t xml:space="preserve"> a não divulgar quaisquer dados e informações obtidos como resultado das </w:t>
      </w:r>
      <w:r w:rsidR="00A106F4" w:rsidRPr="00345793">
        <w:t>Operações</w:t>
      </w:r>
      <w:r w:rsidRPr="00345793">
        <w:t xml:space="preserve"> e que digam respeito às </w:t>
      </w:r>
      <w:r w:rsidR="0094591B" w:rsidRPr="00345793">
        <w:t xml:space="preserve">áreas </w:t>
      </w:r>
      <w:r w:rsidRPr="00345793">
        <w:t xml:space="preserve">retidas pelo </w:t>
      </w:r>
      <w:r w:rsidR="00F769F8" w:rsidRPr="00345793">
        <w:t>Concessionário</w:t>
      </w:r>
      <w:r w:rsidR="00216EB5" w:rsidRPr="00345793">
        <w:t xml:space="preserve">, 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851"/>
      <w:r w:rsidR="00E424D7">
        <w:t>.</w:t>
      </w:r>
    </w:p>
    <w:p w:rsidR="00C2057B" w:rsidRPr="00345793" w:rsidRDefault="00023D7B" w:rsidP="00DB2D29">
      <w:pPr>
        <w:pStyle w:val="Contrato-Clausula-Nvel3-1dezena"/>
      </w:pPr>
      <w:r w:rsidRPr="00345793">
        <w:t xml:space="preserve">Tal disposição não se aplicará caso a divulgação seja necessária </w:t>
      </w:r>
      <w:r w:rsidR="002D12BD" w:rsidRPr="00345793">
        <w:t xml:space="preserve">para o </w:t>
      </w:r>
      <w:r w:rsidRPr="00345793">
        <w:t>cumprimento das disposições legais que lhe sejam aplicáveis</w:t>
      </w:r>
      <w:r w:rsidR="00216EB5" w:rsidRPr="00345793">
        <w:t xml:space="preserve">, inclusive a legislação sobre </w:t>
      </w:r>
      <w:r w:rsidR="001315F9">
        <w:t>a</w:t>
      </w:r>
      <w:r w:rsidR="00216EB5" w:rsidRPr="00345793">
        <w:t xml:space="preserve">cesso à </w:t>
      </w:r>
      <w:r w:rsidR="001315F9">
        <w:t>i</w:t>
      </w:r>
      <w:r w:rsidR="00216EB5" w:rsidRPr="00345793">
        <w:t>nformação,</w:t>
      </w:r>
      <w:r w:rsidR="0043569F" w:rsidRPr="007C648C">
        <w:t xml:space="preserve"> ou </w:t>
      </w:r>
      <w:r w:rsidRPr="00345793">
        <w:t>dando curso às finalidades para as quais foi constituída</w:t>
      </w:r>
      <w:r w:rsidR="0043569F" w:rsidRPr="007C648C">
        <w:t>.</w:t>
      </w:r>
    </w:p>
    <w:p w:rsidR="006632EB" w:rsidRPr="00345793" w:rsidRDefault="006632EB" w:rsidP="00422DC7">
      <w:pPr>
        <w:pStyle w:val="Contrato-Normal"/>
      </w:pPr>
    </w:p>
    <w:p w:rsidR="00C2057B" w:rsidRPr="00FB5C94" w:rsidRDefault="00FB5C94" w:rsidP="00BA5615">
      <w:pPr>
        <w:pStyle w:val="Contrato-Clausula-Nvel1"/>
      </w:pPr>
      <w:bookmarkStart w:id="1852" w:name="_Ref473111441"/>
      <w:bookmarkStart w:id="1853" w:name="_Toc473903632"/>
      <w:bookmarkStart w:id="1854" w:name="_Ref473961088"/>
      <w:bookmarkStart w:id="1855" w:name="_Toc480774685"/>
      <w:bookmarkStart w:id="1856" w:name="_Toc509834948"/>
      <w:bookmarkStart w:id="1857" w:name="_Toc513615381"/>
      <w:bookmarkStart w:id="1858" w:name="_Toc425775522"/>
      <w:bookmarkStart w:id="1859" w:name="_Toc421863527"/>
      <w:bookmarkStart w:id="1860" w:name="_Toc434942701"/>
      <w:bookmarkStart w:id="1861" w:name="_Toc435440128"/>
      <w:bookmarkStart w:id="1862" w:name="_Toc36215073"/>
      <w:r w:rsidRPr="00FB5C94">
        <w:lastRenderedPageBreak/>
        <w:t xml:space="preserve">Cláusula </w:t>
      </w:r>
      <w:bookmarkStart w:id="1863" w:name="_Toc473903633"/>
      <w:bookmarkStart w:id="1864" w:name="_Toc476656947"/>
      <w:bookmarkStart w:id="1865" w:name="_Toc476742836"/>
      <w:bookmarkEnd w:id="1852"/>
      <w:bookmarkEnd w:id="1853"/>
      <w:bookmarkEnd w:id="1854"/>
      <w:bookmarkEnd w:id="1855"/>
      <w:bookmarkEnd w:id="1856"/>
      <w:bookmarkEnd w:id="1857"/>
      <w:r w:rsidR="00F27D71">
        <w:t xml:space="preserve">Trigésima </w:t>
      </w:r>
      <w:r w:rsidR="00C00301">
        <w:t>Terceira</w:t>
      </w:r>
      <w:r w:rsidR="001173C5" w:rsidRPr="00FB5C94">
        <w:t xml:space="preserve"> </w:t>
      </w:r>
      <w:r w:rsidR="006632EB" w:rsidRPr="00FB5C94">
        <w:t xml:space="preserve">- </w:t>
      </w:r>
      <w:r w:rsidRPr="00FB5C94">
        <w:t>notificações</w:t>
      </w:r>
      <w:bookmarkEnd w:id="1863"/>
      <w:bookmarkEnd w:id="1864"/>
      <w:bookmarkEnd w:id="1865"/>
      <w:r w:rsidRPr="00FB5C94">
        <w:t>, solicitações, comunicações e relatórios</w:t>
      </w:r>
      <w:bookmarkEnd w:id="1858"/>
      <w:bookmarkEnd w:id="1859"/>
      <w:bookmarkEnd w:id="1860"/>
      <w:bookmarkEnd w:id="1861"/>
      <w:bookmarkEnd w:id="1862"/>
    </w:p>
    <w:p w:rsidR="00C2057B" w:rsidRPr="00345793" w:rsidRDefault="00F773C9" w:rsidP="00D035BE">
      <w:pPr>
        <w:pStyle w:val="Contrato-Clausula-Subtitulo"/>
      </w:pPr>
      <w:bookmarkStart w:id="1866" w:name="_Toc425775523"/>
      <w:bookmarkStart w:id="1867" w:name="_Toc421863528"/>
      <w:bookmarkStart w:id="1868" w:name="_Toc434933336"/>
      <w:bookmarkStart w:id="1869" w:name="_Toc434942702"/>
      <w:bookmarkStart w:id="1870" w:name="_Toc435440129"/>
      <w:bookmarkStart w:id="1871" w:name="_Toc36215074"/>
      <w:r w:rsidRPr="00345793">
        <w:t>Notificações, Solicitações</w:t>
      </w:r>
      <w:r w:rsidR="00EE1ACF" w:rsidRPr="00345793">
        <w:t xml:space="preserve">, Planos, Programas, Relatórios e outras </w:t>
      </w:r>
      <w:r w:rsidRPr="00345793">
        <w:t>Comunicações</w:t>
      </w:r>
      <w:bookmarkEnd w:id="1866"/>
      <w:bookmarkEnd w:id="1867"/>
      <w:bookmarkEnd w:id="1868"/>
      <w:bookmarkEnd w:id="1869"/>
      <w:bookmarkEnd w:id="1870"/>
      <w:bookmarkEnd w:id="1871"/>
    </w:p>
    <w:p w:rsidR="00383DDB" w:rsidRPr="00345793" w:rsidRDefault="00B33221" w:rsidP="000177B8">
      <w:pPr>
        <w:pStyle w:val="Contrato-Clausula-Nvel2-1dezena"/>
      </w:pPr>
      <w:bookmarkStart w:id="1872"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r w:rsidR="001B7438" w:rsidRPr="00345793">
        <w:t xml:space="preserve"> </w:t>
      </w:r>
    </w:p>
    <w:p w:rsidR="00C2057B" w:rsidRDefault="00383DDB" w:rsidP="000177B8">
      <w:pPr>
        <w:pStyle w:val="Contrato-Clausula-Nvel3-1dezena"/>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w:t>
      </w:r>
      <w:r w:rsidR="00571E8F">
        <w:t>por meio</w:t>
      </w:r>
      <w:r w:rsidR="00571E8F" w:rsidRPr="00345793">
        <w:t xml:space="preserve"> </w:t>
      </w:r>
      <w:r w:rsidR="001B7438" w:rsidRPr="00345793">
        <w:t>de remessa postal, com comprovante de recebimento</w:t>
      </w:r>
      <w:r w:rsidR="00216EB5" w:rsidRPr="00345793">
        <w:t>.</w:t>
      </w:r>
      <w:bookmarkEnd w:id="1872"/>
    </w:p>
    <w:p w:rsidR="00C2057B" w:rsidRPr="00345793" w:rsidRDefault="00B33221" w:rsidP="000177B8">
      <w:pPr>
        <w:pStyle w:val="Contrato-Clausula-Nvel3-1dezena"/>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rsidR="006632EB" w:rsidRPr="00422DC7" w:rsidRDefault="006632EB" w:rsidP="00422DC7">
      <w:pPr>
        <w:pStyle w:val="Contrato-Normal"/>
      </w:pPr>
    </w:p>
    <w:p w:rsidR="00C2057B" w:rsidRPr="00345793" w:rsidRDefault="00C2057B" w:rsidP="00D035BE">
      <w:pPr>
        <w:pStyle w:val="Contrato-Clausula-Subtitulo"/>
      </w:pPr>
      <w:bookmarkStart w:id="1873" w:name="_Toc434933337"/>
      <w:bookmarkStart w:id="1874" w:name="_Toc434942703"/>
      <w:bookmarkStart w:id="1875" w:name="_Toc435440130"/>
      <w:bookmarkStart w:id="1876" w:name="_Toc36215075"/>
      <w:r w:rsidRPr="00345793">
        <w:t>Endereços</w:t>
      </w:r>
      <w:bookmarkEnd w:id="1873"/>
      <w:bookmarkEnd w:id="1874"/>
      <w:bookmarkEnd w:id="1875"/>
      <w:bookmarkEnd w:id="1876"/>
    </w:p>
    <w:p w:rsidR="00C2057B" w:rsidRPr="00345793" w:rsidRDefault="005F7D9C" w:rsidP="000177B8">
      <w:pPr>
        <w:pStyle w:val="Contrato-Clausula-Nvel2-1dezena"/>
      </w:pPr>
      <w:r w:rsidRPr="00345793">
        <w:t xml:space="preserve">Os endereços dos representantes das </w:t>
      </w:r>
      <w:r w:rsidR="00781614" w:rsidRPr="00345793">
        <w:t>Partes</w:t>
      </w:r>
      <w:r w:rsidRPr="00345793">
        <w:t xml:space="preserve"> </w:t>
      </w:r>
      <w:r w:rsidR="00B33221" w:rsidRPr="00345793">
        <w:t>constam d</w:t>
      </w:r>
      <w:r w:rsidRPr="00345793">
        <w:t xml:space="preserve">o </w:t>
      </w:r>
      <w:hyperlink w:anchor="_ANEXO_X_–" w:history="1">
        <w:r w:rsidRPr="00345793">
          <w:t>Anexo VIII</w:t>
        </w:r>
      </w:hyperlink>
      <w:r w:rsidRPr="00345793">
        <w:t>.</w:t>
      </w:r>
    </w:p>
    <w:p w:rsidR="00C2057B" w:rsidRDefault="00B33221" w:rsidP="000177B8">
      <w:pPr>
        <w:pStyle w:val="Contrato-Clausula-Nvel3-1dezena"/>
      </w:pPr>
      <w:r w:rsidRPr="00345793">
        <w:t xml:space="preserve">Em caso de mudança de endereço, as </w:t>
      </w:r>
      <w:r w:rsidR="00781614" w:rsidRPr="00345793">
        <w:t>Partes</w:t>
      </w:r>
      <w:r w:rsidRPr="00345793">
        <w:t xml:space="preserve"> obrigam</w:t>
      </w:r>
      <w:r w:rsidR="00571E8F">
        <w:t>-se</w:t>
      </w:r>
      <w:r w:rsidRPr="00345793">
        <w:t xml:space="preserve">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rsidR="00422DC7" w:rsidRPr="00345793" w:rsidRDefault="00422DC7" w:rsidP="00422DC7">
      <w:pPr>
        <w:pStyle w:val="Contrato-Normal"/>
      </w:pPr>
    </w:p>
    <w:p w:rsidR="00C2057B" w:rsidRPr="00345793" w:rsidRDefault="00C2057B" w:rsidP="00D035BE">
      <w:pPr>
        <w:pStyle w:val="Contrato-Clausula-Subtitulo"/>
      </w:pPr>
      <w:bookmarkStart w:id="1877" w:name="_Toc434933338"/>
      <w:bookmarkStart w:id="1878" w:name="_Toc434942704"/>
      <w:bookmarkStart w:id="1879" w:name="_Toc435440131"/>
      <w:bookmarkStart w:id="1880" w:name="_Toc36215076"/>
      <w:r w:rsidRPr="00345793">
        <w:t>Validade e Eficácia</w:t>
      </w:r>
      <w:bookmarkEnd w:id="1877"/>
      <w:bookmarkEnd w:id="1878"/>
      <w:bookmarkEnd w:id="1879"/>
      <w:bookmarkEnd w:id="1880"/>
    </w:p>
    <w:p w:rsidR="00C2057B" w:rsidRDefault="00FA49C4" w:rsidP="000177B8">
      <w:pPr>
        <w:pStyle w:val="Contrato-Clausula-Nvel2-1dezena"/>
      </w:pPr>
      <w:r w:rsidRPr="00345793">
        <w:t xml:space="preserve">As notificações previstas neste Contrato </w:t>
      </w:r>
      <w:r w:rsidR="00A56A3A" w:rsidRPr="00345793">
        <w:t>serão considerad</w:t>
      </w:r>
      <w:r w:rsidR="00571E8F">
        <w:t>a</w:t>
      </w:r>
      <w:r w:rsidR="00A56A3A" w:rsidRPr="00345793">
        <w:t>s válid</w:t>
      </w:r>
      <w:r w:rsidRPr="00345793">
        <w:t>a</w:t>
      </w:r>
      <w:r w:rsidR="00A56A3A" w:rsidRPr="00345793">
        <w:t>s e eficazes na data em que forem efetivamente recebid</w:t>
      </w:r>
      <w:r w:rsidRPr="00345793">
        <w:t>a</w:t>
      </w:r>
      <w:r w:rsidR="00A56A3A" w:rsidRPr="00345793">
        <w:t>s.</w:t>
      </w:r>
    </w:p>
    <w:p w:rsidR="00422DC7" w:rsidRPr="00345793" w:rsidRDefault="00422DC7" w:rsidP="00422DC7">
      <w:pPr>
        <w:pStyle w:val="Contrato-Normal"/>
      </w:pPr>
    </w:p>
    <w:p w:rsidR="00C2057B" w:rsidRPr="00345793" w:rsidRDefault="00403BC8" w:rsidP="00D035BE">
      <w:pPr>
        <w:pStyle w:val="Contrato-Clausula-Subtitulo"/>
      </w:pPr>
      <w:bookmarkStart w:id="1881" w:name="_Toc425775524"/>
      <w:bookmarkStart w:id="1882" w:name="_Toc421863529"/>
      <w:bookmarkStart w:id="1883" w:name="_Toc434933339"/>
      <w:bookmarkStart w:id="1884" w:name="_Toc434942705"/>
      <w:bookmarkStart w:id="1885" w:name="_Toc435440132"/>
      <w:bookmarkStart w:id="1886" w:name="_Toc36215077"/>
      <w:r w:rsidRPr="00345793">
        <w:t>Alterações dos Atos Constitutivos</w:t>
      </w:r>
      <w:bookmarkEnd w:id="1881"/>
      <w:bookmarkEnd w:id="1882"/>
      <w:bookmarkEnd w:id="1883"/>
      <w:bookmarkEnd w:id="1884"/>
      <w:bookmarkEnd w:id="1885"/>
      <w:bookmarkEnd w:id="1886"/>
    </w:p>
    <w:p w:rsidR="00AD4C0B" w:rsidRPr="00345793" w:rsidRDefault="00343DDD" w:rsidP="000177B8">
      <w:pPr>
        <w:pStyle w:val="Contrato-Clausula-Nvel2-1dezena"/>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571E8F">
        <w:t>a</w:t>
      </w:r>
      <w:r w:rsidR="00403BC8" w:rsidRPr="00345793">
        <w:t xml:space="preserve"> ANP </w:t>
      </w:r>
      <w:r w:rsidR="00571E8F">
        <w:t xml:space="preserve">sobre </w:t>
      </w:r>
      <w:r w:rsidR="00403BC8" w:rsidRPr="00345793">
        <w:t xml:space="preserve">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r w:rsidR="008C14F6">
        <w:t xml:space="preserve"> após sua efetivação</w:t>
      </w:r>
      <w:r w:rsidR="00EB5815" w:rsidRPr="00345793">
        <w:t>.</w:t>
      </w:r>
    </w:p>
    <w:p w:rsidR="007821CF" w:rsidRDefault="007821CF" w:rsidP="00422DC7">
      <w:pPr>
        <w:pStyle w:val="Contrato-Normal"/>
      </w:pPr>
    </w:p>
    <w:p w:rsidR="00C2057B" w:rsidRPr="00FB5C94" w:rsidRDefault="00FB5C94" w:rsidP="00BA5615">
      <w:pPr>
        <w:pStyle w:val="Contrato-Clausula-Nvel1"/>
      </w:pPr>
      <w:bookmarkStart w:id="1887" w:name="_Toc425775525"/>
      <w:bookmarkStart w:id="1888" w:name="_Toc421863530"/>
      <w:bookmarkStart w:id="1889" w:name="_Toc434942706"/>
      <w:bookmarkStart w:id="1890" w:name="_Toc435440133"/>
      <w:bookmarkStart w:id="1891" w:name="_Toc36215078"/>
      <w:r w:rsidRPr="00FB5C94">
        <w:t xml:space="preserve">Cláusula </w:t>
      </w:r>
      <w:bookmarkStart w:id="1892" w:name="_Toc473903627"/>
      <w:bookmarkStart w:id="1893" w:name="_Toc476656928"/>
      <w:bookmarkStart w:id="1894" w:name="_Toc476742817"/>
      <w:r w:rsidR="00F27D71">
        <w:t xml:space="preserve">Trigésima </w:t>
      </w:r>
      <w:r w:rsidR="00C00301">
        <w:t>Quarta</w:t>
      </w:r>
      <w:r w:rsidR="001173C5" w:rsidRPr="00FB5C94">
        <w:t xml:space="preserve"> </w:t>
      </w:r>
      <w:r w:rsidR="006632EB" w:rsidRPr="00FB5C94">
        <w:t xml:space="preserve">- </w:t>
      </w:r>
      <w:r w:rsidRPr="00FB5C94">
        <w:t>regime jurídico</w:t>
      </w:r>
      <w:bookmarkEnd w:id="1827"/>
      <w:bookmarkEnd w:id="1887"/>
      <w:bookmarkEnd w:id="1888"/>
      <w:bookmarkEnd w:id="1889"/>
      <w:bookmarkEnd w:id="1890"/>
      <w:bookmarkEnd w:id="1891"/>
      <w:bookmarkEnd w:id="1892"/>
      <w:bookmarkEnd w:id="1893"/>
      <w:bookmarkEnd w:id="1894"/>
    </w:p>
    <w:p w:rsidR="00FF764E" w:rsidRPr="00422DC7" w:rsidRDefault="00FF764E" w:rsidP="00FF764E">
      <w:pPr>
        <w:pStyle w:val="Contrato-Clausula-Subtitulo"/>
      </w:pPr>
      <w:bookmarkStart w:id="1895" w:name="_Toc135208112"/>
      <w:bookmarkStart w:id="1896" w:name="_Toc425775526"/>
      <w:bookmarkStart w:id="1897" w:name="_Toc421863531"/>
      <w:bookmarkStart w:id="1898" w:name="_Toc434933340"/>
      <w:bookmarkStart w:id="1899" w:name="_Toc434942707"/>
      <w:bookmarkStart w:id="1900" w:name="_Toc435440134"/>
      <w:bookmarkStart w:id="1901" w:name="_Toc499653126"/>
      <w:bookmarkStart w:id="1902" w:name="_Toc36215079"/>
      <w:bookmarkStart w:id="1903" w:name="_Toc135208113"/>
      <w:r w:rsidRPr="00422DC7">
        <w:t>Lei Aplicável</w:t>
      </w:r>
      <w:bookmarkEnd w:id="1895"/>
      <w:bookmarkEnd w:id="1896"/>
      <w:bookmarkEnd w:id="1897"/>
      <w:bookmarkEnd w:id="1898"/>
      <w:bookmarkEnd w:id="1899"/>
      <w:bookmarkEnd w:id="1900"/>
      <w:bookmarkEnd w:id="1901"/>
      <w:bookmarkEnd w:id="1902"/>
    </w:p>
    <w:p w:rsidR="00FF764E" w:rsidRDefault="00FF764E" w:rsidP="00FF764E">
      <w:pPr>
        <w:pStyle w:val="Contrato-Clausula-Nvel2-1dezena"/>
      </w:pPr>
      <w:bookmarkStart w:id="1904" w:name="_Ref343847792"/>
      <w:r w:rsidRPr="00345793">
        <w:t>Este Contrato será executado, regido e interpretado de acordo com as leis brasileiras.</w:t>
      </w:r>
      <w:bookmarkEnd w:id="1904"/>
    </w:p>
    <w:p w:rsidR="00FF764E" w:rsidRDefault="00FF764E" w:rsidP="00FF764E">
      <w:pPr>
        <w:pStyle w:val="Contrato-Clausula-Nvel3-1dezena"/>
      </w:pPr>
      <w:r>
        <w:t xml:space="preserve">As </w:t>
      </w:r>
      <w:r w:rsidR="00FE52BE">
        <w:t>P</w:t>
      </w:r>
      <w:r>
        <w:t>artes deverão observar</w:t>
      </w:r>
      <w:r w:rsidR="00FF38F7">
        <w:t xml:space="preserve"> a Legislação Aplicável</w:t>
      </w:r>
      <w:r>
        <w:t xml:space="preserve"> na execução do Contrato.</w:t>
      </w:r>
    </w:p>
    <w:p w:rsidR="00EE6DFA" w:rsidRDefault="00EE6DFA" w:rsidP="00422DC7">
      <w:pPr>
        <w:pStyle w:val="Contrato-Normal"/>
      </w:pPr>
    </w:p>
    <w:p w:rsidR="00C2057B" w:rsidRPr="00422DC7" w:rsidRDefault="00F310E5" w:rsidP="00D035BE">
      <w:pPr>
        <w:pStyle w:val="Contrato-Clausula-Subtitulo"/>
      </w:pPr>
      <w:bookmarkStart w:id="1905" w:name="_Toc425775527"/>
      <w:bookmarkStart w:id="1906" w:name="_Toc421863532"/>
      <w:bookmarkStart w:id="1907" w:name="_Toc434933341"/>
      <w:bookmarkStart w:id="1908" w:name="_Toc434942708"/>
      <w:bookmarkStart w:id="1909" w:name="_Toc435440135"/>
      <w:bookmarkStart w:id="1910" w:name="_Toc36215080"/>
      <w:r w:rsidRPr="00422DC7">
        <w:lastRenderedPageBreak/>
        <w:t>Conciliação</w:t>
      </w:r>
      <w:bookmarkEnd w:id="1903"/>
      <w:bookmarkEnd w:id="1905"/>
      <w:bookmarkEnd w:id="1906"/>
      <w:bookmarkEnd w:id="1907"/>
      <w:bookmarkEnd w:id="1908"/>
      <w:bookmarkEnd w:id="1909"/>
      <w:bookmarkEnd w:id="1910"/>
    </w:p>
    <w:p w:rsidR="00FF764E" w:rsidRPr="00345793" w:rsidRDefault="00FF764E" w:rsidP="00FF764E">
      <w:pPr>
        <w:pStyle w:val="Contrato-Clausula-Nvel2-1dezena"/>
      </w:pPr>
      <w:bookmarkStart w:id="1911" w:name="_Hlt102898895"/>
      <w:bookmarkStart w:id="1912" w:name="_Hlt102898911"/>
      <w:bookmarkStart w:id="1913" w:name="_Ref346444787"/>
      <w:bookmarkStart w:id="1914" w:name="_Ref473092290"/>
      <w:bookmarkStart w:id="1915" w:name="_Ref473092322"/>
      <w:bookmarkEnd w:id="1911"/>
      <w:bookmarkEnd w:id="1912"/>
      <w:r w:rsidRPr="00345793">
        <w:t>As Parte</w:t>
      </w:r>
      <w:r w:rsidR="003934B9">
        <w:t xml:space="preserve">s </w:t>
      </w:r>
      <w:r w:rsidRPr="00345793">
        <w:t>comprometem</w:t>
      </w:r>
      <w:r>
        <w:t>-se</w:t>
      </w:r>
      <w:r w:rsidRPr="00345793">
        <w:t xml:space="preserve"> a envidar todos os esforços no sentido de resolver entre si, amigavelmente, toda e qualquer disputa ou controvérsia decorrente deste Contrato ou com ele relacionada.</w:t>
      </w:r>
      <w:bookmarkEnd w:id="1913"/>
      <w:bookmarkEnd w:id="1914"/>
      <w:r w:rsidRPr="00345793">
        <w:t xml:space="preserve"> </w:t>
      </w:r>
    </w:p>
    <w:p w:rsidR="00FF764E" w:rsidRPr="00345793" w:rsidRDefault="00FF764E" w:rsidP="00FF764E">
      <w:pPr>
        <w:pStyle w:val="Contrato-Clausula-Nvel3-1dezena"/>
      </w:pPr>
      <w:r w:rsidRPr="00345793">
        <w:t xml:space="preserve">Tais esforços devem incluir no mínimo a solicitação de uma reunião específica de conciliação pela </w:t>
      </w:r>
      <w:r w:rsidR="00FE52BE">
        <w:t>P</w:t>
      </w:r>
      <w:r w:rsidRPr="00345793">
        <w:t>arte insatisfeita, acompanhada de seu pedido e de suas razões de fato e de direito.</w:t>
      </w:r>
    </w:p>
    <w:p w:rsidR="00FF764E" w:rsidRPr="00345793" w:rsidRDefault="00FF764E" w:rsidP="00FF764E">
      <w:pPr>
        <w:pStyle w:val="Contrato-Clausula-Nvel3-1dezena"/>
      </w:pPr>
      <w:r w:rsidRPr="00345793">
        <w:t xml:space="preserve">A solicitação deverá ser atendida com o agendamento da reunião pela outra </w:t>
      </w:r>
      <w:r w:rsidR="00FE52BE">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FE52BE">
        <w:t>P</w:t>
      </w:r>
      <w:r w:rsidRPr="00345793">
        <w:t xml:space="preserve">artes deverão ter poderes para transigir sobre a questão. </w:t>
      </w:r>
    </w:p>
    <w:p w:rsidR="00FF764E" w:rsidRDefault="00FF764E" w:rsidP="00FF764E">
      <w:pPr>
        <w:pStyle w:val="Contrato-Clausula-Nvel3-1dezena"/>
      </w:pPr>
      <w:r w:rsidRPr="00345793">
        <w:t xml:space="preserve">Após a realização da reunião, caso não se tenha chegado a um acordo de imediato, as </w:t>
      </w:r>
      <w:r w:rsidR="00FE52BE">
        <w:t>P</w:t>
      </w:r>
      <w:r w:rsidRPr="00345793">
        <w:t>artes terão</w:t>
      </w:r>
      <w:r w:rsidR="00FE52BE">
        <w:t>,</w:t>
      </w:r>
      <w:r w:rsidRPr="00345793">
        <w:t xml:space="preserve"> no mínimo</w:t>
      </w:r>
      <w:r w:rsidR="00FE52BE">
        <w:t>,</w:t>
      </w:r>
      <w:r w:rsidRPr="00345793">
        <w:t xml:space="preserve"> mais 30</w:t>
      </w:r>
      <w:r>
        <w:t xml:space="preserve"> (trinta)</w:t>
      </w:r>
      <w:r w:rsidRPr="00345793">
        <w:t xml:space="preserve"> dias para negociarem uma solução amigável.</w:t>
      </w:r>
    </w:p>
    <w:p w:rsidR="00FF764E" w:rsidRDefault="00FF764E" w:rsidP="00FF764E">
      <w:pPr>
        <w:pStyle w:val="Contrato-Normal"/>
      </w:pPr>
    </w:p>
    <w:p w:rsidR="00FF764E" w:rsidRDefault="00FF764E" w:rsidP="00FF764E">
      <w:pPr>
        <w:pStyle w:val="Contrato-Clausula-Subtitulo"/>
      </w:pPr>
      <w:bookmarkStart w:id="1916" w:name="_Toc36215081"/>
      <w:r>
        <w:t>Mediação</w:t>
      </w:r>
      <w:bookmarkEnd w:id="1916"/>
    </w:p>
    <w:p w:rsidR="00FF764E" w:rsidRDefault="00FF764E" w:rsidP="00FF764E">
      <w:pPr>
        <w:pStyle w:val="Contrato-Clausula-Nvel2-1dezena"/>
      </w:pPr>
      <w:r w:rsidRPr="00345793">
        <w:t>A</w:t>
      </w:r>
      <w:r>
        <w:t xml:space="preserve">s </w:t>
      </w:r>
      <w:r w:rsidR="001A1D8B">
        <w:t>P</w:t>
      </w:r>
      <w:r>
        <w:t>artes poderão, mediante acordo por escrito e a qualquer tempo, submeter a disputa ou controvérsia a mediação de entidade habilitada para tanto, nos termos de seu regulamento e conforme a Legislação Aplicável.</w:t>
      </w:r>
    </w:p>
    <w:p w:rsidR="00FF764E" w:rsidRDefault="00FF764E" w:rsidP="00FF764E">
      <w:pPr>
        <w:pStyle w:val="Contrato-Normal"/>
      </w:pPr>
    </w:p>
    <w:p w:rsidR="00FF764E" w:rsidRPr="00FF764E" w:rsidRDefault="00FF764E" w:rsidP="00FF764E">
      <w:pPr>
        <w:pStyle w:val="Contrato-Clausula-Subtitulo"/>
      </w:pPr>
      <w:bookmarkStart w:id="1917" w:name="_Toc36215082"/>
      <w:r>
        <w:t>Perito independente</w:t>
      </w:r>
      <w:bookmarkEnd w:id="1917"/>
    </w:p>
    <w:p w:rsidR="00C2057B" w:rsidRPr="00345793" w:rsidRDefault="00FD5B18" w:rsidP="009078EF">
      <w:pPr>
        <w:pStyle w:val="Contrato-Clausula-Nvel2-1dezena"/>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dele obter parecer fundamentado que possa levar ao encerramento da disputa ou controvérsia. </w:t>
      </w:r>
    </w:p>
    <w:p w:rsidR="00C2057B" w:rsidRPr="00422DC7" w:rsidRDefault="00477DA1" w:rsidP="009078EF">
      <w:pPr>
        <w:pStyle w:val="Contrato-Clausula-Nvel3-1dezena"/>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915"/>
      <w:r w:rsidR="005B1847" w:rsidRPr="00422DC7">
        <w:t xml:space="preserve">. </w:t>
      </w:r>
    </w:p>
    <w:p w:rsidR="006632EB" w:rsidRDefault="006632EB" w:rsidP="00422DC7">
      <w:pPr>
        <w:pStyle w:val="Contrato-Normal"/>
      </w:pPr>
      <w:bookmarkStart w:id="1918" w:name="_Toc135208114"/>
    </w:p>
    <w:p w:rsidR="0094681A" w:rsidRPr="003D71AC" w:rsidRDefault="0094681A" w:rsidP="0094681A">
      <w:pPr>
        <w:pStyle w:val="Contrato-Clausula-Subtitulo"/>
      </w:pPr>
      <w:bookmarkStart w:id="1919" w:name="_Toc135208115"/>
      <w:bookmarkStart w:id="1920" w:name="_Toc425775529"/>
      <w:bookmarkStart w:id="1921" w:name="_Toc421863534"/>
      <w:bookmarkStart w:id="1922" w:name="_Toc434933343"/>
      <w:bookmarkStart w:id="1923" w:name="_Toc434942710"/>
      <w:bookmarkStart w:id="1924" w:name="_Toc435440137"/>
      <w:bookmarkStart w:id="1925" w:name="_Toc500405164"/>
      <w:bookmarkStart w:id="1926" w:name="_Toc36215083"/>
      <w:bookmarkEnd w:id="1918"/>
      <w:r w:rsidRPr="003D71AC">
        <w:t>Arbitragem</w:t>
      </w:r>
      <w:bookmarkEnd w:id="1919"/>
      <w:bookmarkEnd w:id="1920"/>
      <w:bookmarkEnd w:id="1921"/>
      <w:bookmarkEnd w:id="1922"/>
      <w:bookmarkEnd w:id="1923"/>
      <w:bookmarkEnd w:id="1924"/>
      <w:bookmarkEnd w:id="1925"/>
      <w:bookmarkEnd w:id="1926"/>
    </w:p>
    <w:p w:rsidR="0094681A" w:rsidRPr="003D71AC" w:rsidRDefault="0094681A" w:rsidP="0094681A">
      <w:pPr>
        <w:pStyle w:val="Contrato-Clausula-Nvel2-1dezena"/>
      </w:pPr>
      <w:bookmarkStart w:id="1927" w:name="_Hlt102898897"/>
      <w:bookmarkStart w:id="1928" w:name="_Ref343848344"/>
      <w:bookmarkStart w:id="1929" w:name="_Ref473092313"/>
      <w:bookmarkStart w:id="1930" w:name="_Toc135208116"/>
      <w:bookmarkStart w:id="1931" w:name="_Toc425775530"/>
      <w:bookmarkStart w:id="1932" w:name="_Toc421863535"/>
      <w:bookmarkEnd w:id="1927"/>
      <w:r w:rsidRPr="003D71AC">
        <w:t xml:space="preserve">Após o procedimento previsto no parágrafo </w:t>
      </w:r>
      <w:r w:rsidR="00A362DF">
        <w:t>34</w:t>
      </w:r>
      <w:r w:rsidRPr="003D71AC">
        <w:t xml:space="preserve">.2, caso uma das Partes considere que inexistem condições para uma solução amigável da disputa ou controvérsia a que se refere tal parágrafo, </w:t>
      </w:r>
      <w:bookmarkEnd w:id="1928"/>
      <w:r w:rsidRPr="003D71AC">
        <w:t>tal questão será submetida a arbitragem</w:t>
      </w:r>
      <w:bookmarkEnd w:id="1929"/>
      <w:r w:rsidRPr="003D71AC">
        <w:t>.</w:t>
      </w:r>
    </w:p>
    <w:p w:rsidR="0094681A" w:rsidRPr="003D71AC" w:rsidRDefault="0094681A" w:rsidP="0094681A">
      <w:pPr>
        <w:pStyle w:val="Contrato-Alnea"/>
        <w:numPr>
          <w:ilvl w:val="0"/>
          <w:numId w:val="61"/>
        </w:numPr>
        <w:ind w:left="851" w:hanging="284"/>
      </w:pPr>
      <w:r w:rsidRPr="003D71AC">
        <w:rPr>
          <w:bCs/>
          <w:iCs/>
        </w:rPr>
        <w:t>O procedimento arbitral será administrado por uma instituição arbitral notoriamente reconhecida e de reputação ilibada, com capacidade para administrar arbitragem conforme as regras da presente cláusula</w:t>
      </w:r>
      <w:r>
        <w:rPr>
          <w:bCs/>
          <w:iCs/>
        </w:rPr>
        <w:t>,</w:t>
      </w:r>
      <w:r w:rsidRPr="003D71AC">
        <w:rPr>
          <w:bCs/>
          <w:iCs/>
        </w:rPr>
        <w:t xml:space="preserve"> e preferencialmente com sede ou escritório de administração de casos no Brasil;</w:t>
      </w:r>
    </w:p>
    <w:p w:rsidR="0094681A" w:rsidRPr="003D71AC" w:rsidRDefault="0094681A" w:rsidP="0094681A">
      <w:pPr>
        <w:pStyle w:val="Contrato-Alnea"/>
        <w:numPr>
          <w:ilvl w:val="0"/>
          <w:numId w:val="61"/>
        </w:numPr>
        <w:ind w:left="851" w:hanging="284"/>
      </w:pPr>
      <w:r>
        <w:t xml:space="preserve">As Partes escolherão a instituição arbitral de comum acordo. Caso as Partes não cheguem a um acordo quanto à escolha da instituição arbitral, a ANP indicará uma das seguintes instituições: (i) Corte Internacional de Arbitragem da Câmara de Comércio Internacional; (ii) Corte Internacional de Arbitragem de Londres; ou (iii) Corte Permanente de Arbitragem de Haia. Se a ANP não fizer a indicação no prazo do parágrafo </w:t>
      </w:r>
      <w:r w:rsidR="00A362DF">
        <w:t>34</w:t>
      </w:r>
      <w:r>
        <w:t xml:space="preserve">.2.3, a outra </w:t>
      </w:r>
      <w:r w:rsidR="00FE52BE">
        <w:t>P</w:t>
      </w:r>
      <w:r>
        <w:t>arte poderá se valer de qualquer das três instituições mencionadas nesta alínea</w:t>
      </w:r>
      <w:r w:rsidR="00EB150D">
        <w:t>;</w:t>
      </w:r>
    </w:p>
    <w:p w:rsidR="0094681A" w:rsidRPr="003D71AC" w:rsidRDefault="0094681A" w:rsidP="0094681A">
      <w:pPr>
        <w:pStyle w:val="Contrato-Alnea"/>
        <w:numPr>
          <w:ilvl w:val="0"/>
          <w:numId w:val="61"/>
        </w:numPr>
        <w:ind w:left="851" w:hanging="284"/>
      </w:pPr>
      <w:r>
        <w:rPr>
          <w:bCs/>
          <w:iCs/>
        </w:rPr>
        <w:lastRenderedPageBreak/>
        <w:t xml:space="preserve">A arbitragem será conduzida conforme as regras da instituição arbitral escolhida, no que não conflitar com a presente cláusula. Só serão adotados procedimentos expeditos ou de árbitro único em caso de acordo expresso entre as </w:t>
      </w:r>
      <w:r w:rsidR="00FE52BE">
        <w:rPr>
          <w:bCs/>
          <w:iCs/>
        </w:rPr>
        <w:t>P</w:t>
      </w:r>
      <w:r>
        <w:rPr>
          <w:bCs/>
          <w:iCs/>
        </w:rPr>
        <w:t>artes</w:t>
      </w:r>
      <w:r w:rsidR="00EB150D">
        <w:rPr>
          <w:bCs/>
          <w:iCs/>
        </w:rPr>
        <w:t>;</w:t>
      </w:r>
    </w:p>
    <w:p w:rsidR="0094681A" w:rsidRPr="003D71AC" w:rsidRDefault="0094681A" w:rsidP="0094681A">
      <w:pPr>
        <w:pStyle w:val="Contrato-Alnea"/>
        <w:numPr>
          <w:ilvl w:val="0"/>
          <w:numId w:val="61"/>
        </w:numPr>
        <w:ind w:left="851" w:hanging="284"/>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rsidR="0094681A" w:rsidRPr="003D71AC" w:rsidRDefault="0094681A" w:rsidP="0094681A">
      <w:pPr>
        <w:pStyle w:val="Contrato-Alnea"/>
        <w:numPr>
          <w:ilvl w:val="0"/>
          <w:numId w:val="61"/>
        </w:numPr>
        <w:ind w:left="851" w:hanging="284"/>
      </w:pPr>
      <w:r w:rsidRPr="003D71AC">
        <w:t>A cidade do Rio de Janeiro, Brasil, será a sede da arbitragem e o lugar da prolação da sentença arbitral</w:t>
      </w:r>
      <w:r w:rsidRPr="003D71AC">
        <w:rPr>
          <w:bCs/>
          <w:iCs/>
        </w:rPr>
        <w:t>;</w:t>
      </w:r>
    </w:p>
    <w:p w:rsidR="0094681A" w:rsidRPr="003D71AC" w:rsidRDefault="0094681A" w:rsidP="0094681A">
      <w:pPr>
        <w:pStyle w:val="Contrato-Alnea"/>
        <w:numPr>
          <w:ilvl w:val="0"/>
          <w:numId w:val="61"/>
        </w:numPr>
        <w:ind w:left="851" w:hanging="284"/>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rsidR="0094681A" w:rsidRPr="003D71AC" w:rsidRDefault="0094681A" w:rsidP="0094681A">
      <w:pPr>
        <w:pStyle w:val="Contrato-Alnea"/>
        <w:numPr>
          <w:ilvl w:val="0"/>
          <w:numId w:val="61"/>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rsidR="0094681A" w:rsidRPr="003D71AC" w:rsidRDefault="0094681A" w:rsidP="0094681A">
      <w:pPr>
        <w:pStyle w:val="Contrato-Alnea"/>
        <w:numPr>
          <w:ilvl w:val="0"/>
          <w:numId w:val="61"/>
        </w:numPr>
        <w:ind w:left="851" w:hanging="284"/>
      </w:pPr>
      <w:bookmarkStart w:id="1933" w:name="_Ref102828826"/>
      <w:r w:rsidRPr="003D71AC">
        <w:t>A sentença arbitral será definitiva e seu conteúdo obrigará as Partes.</w:t>
      </w:r>
      <w:bookmarkEnd w:id="1933"/>
      <w:r w:rsidRPr="003D71AC">
        <w:rPr>
          <w:bCs/>
          <w:iCs/>
        </w:rPr>
        <w:t xml:space="preserve"> Quaisquer valores porventura devidos pela ANP serão quitados através de precatório judicial, salvo em caso de reconhecimento administrativo do pedido;  </w:t>
      </w:r>
    </w:p>
    <w:p w:rsidR="0094681A" w:rsidRPr="003D71AC" w:rsidRDefault="0094681A" w:rsidP="0094681A">
      <w:pPr>
        <w:pStyle w:val="Contrato-Alnea"/>
        <w:numPr>
          <w:ilvl w:val="0"/>
          <w:numId w:val="61"/>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rsidR="0094681A" w:rsidRPr="003D71AC" w:rsidRDefault="0094681A" w:rsidP="0094681A">
      <w:pPr>
        <w:pStyle w:val="Contrato-Alnea"/>
        <w:numPr>
          <w:ilvl w:val="0"/>
          <w:numId w:val="61"/>
        </w:numPr>
        <w:ind w:left="851" w:hanging="284"/>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rsidR="0094681A" w:rsidRPr="003D71AC" w:rsidRDefault="0094681A" w:rsidP="0094681A">
      <w:pPr>
        <w:pStyle w:val="Contrato-Alnea"/>
        <w:numPr>
          <w:ilvl w:val="0"/>
          <w:numId w:val="61"/>
        </w:numPr>
        <w:ind w:left="851" w:hanging="284"/>
        <w:rPr>
          <w:bCs/>
          <w:iCs/>
        </w:rPr>
      </w:pPr>
      <w:r w:rsidRPr="003D71AC">
        <w:rPr>
          <w:bCs/>
          <w:iCs/>
        </w:rPr>
        <w:t>O Tribunal Arbitral condenará a Parte total ou parcialmente vencida ao pagamento de honorários advocatícios, nos termos dos arts</w:t>
      </w:r>
      <w:r w:rsidR="00EB150D">
        <w:rPr>
          <w:bCs/>
          <w:iCs/>
        </w:rPr>
        <w:t>.</w:t>
      </w:r>
      <w:r w:rsidRPr="003D71AC">
        <w:rPr>
          <w:bCs/>
          <w:iCs/>
        </w:rPr>
        <w:t xml:space="preserve"> 85 e 86 do Código de Processo Civil brasileiro, ou norma que os suceda. Não será devido nenhum outro ressarcimento de despesas de uma Parte com sua própria representação; </w:t>
      </w:r>
    </w:p>
    <w:p w:rsidR="0094681A" w:rsidRPr="003D71AC" w:rsidRDefault="00EB150D" w:rsidP="0094681A">
      <w:pPr>
        <w:pStyle w:val="Contrato-Alnea"/>
        <w:numPr>
          <w:ilvl w:val="0"/>
          <w:numId w:val="61"/>
        </w:numPr>
        <w:ind w:left="851" w:hanging="284"/>
        <w:rPr>
          <w:bCs/>
          <w:iCs/>
        </w:rPr>
      </w:pPr>
      <w:bookmarkStart w:id="1934" w:name="_Hlt102828840"/>
      <w:bookmarkStart w:id="1935" w:name="_Hlt102898123"/>
      <w:bookmarkEnd w:id="1934"/>
      <w:bookmarkEnd w:id="1935"/>
      <w:r>
        <w:rPr>
          <w:bCs/>
          <w:iCs/>
        </w:rPr>
        <w:t>H</w:t>
      </w:r>
      <w:r w:rsidR="0094681A" w:rsidRPr="003D71AC">
        <w:rPr>
          <w:bCs/>
          <w:iCs/>
        </w:rPr>
        <w:t xml:space="preserve">avendo necessidade de medidas cautelar </w:t>
      </w:r>
      <w:r w:rsidR="0094681A"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0094681A" w:rsidRPr="003D71AC">
        <w:rPr>
          <w:bCs/>
          <w:iCs/>
        </w:rPr>
        <w:t xml:space="preserve">; </w:t>
      </w:r>
    </w:p>
    <w:p w:rsidR="0094681A" w:rsidRPr="003D71AC" w:rsidRDefault="0094681A" w:rsidP="0094681A">
      <w:pPr>
        <w:pStyle w:val="Contrato-Alnea"/>
        <w:numPr>
          <w:ilvl w:val="0"/>
          <w:numId w:val="61"/>
        </w:numPr>
        <w:ind w:left="851" w:hanging="284"/>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rsidR="0094681A" w:rsidRPr="003D71AC" w:rsidRDefault="0094681A" w:rsidP="0094681A">
      <w:pPr>
        <w:pStyle w:val="Contrato-Alnea"/>
        <w:numPr>
          <w:ilvl w:val="0"/>
          <w:numId w:val="61"/>
        </w:numPr>
        <w:ind w:left="851" w:hanging="284"/>
        <w:rPr>
          <w:bCs/>
          <w:iCs/>
        </w:rPr>
      </w:pPr>
      <w:r w:rsidRPr="003D71AC">
        <w:rPr>
          <w:bCs/>
          <w:iCs/>
        </w:rPr>
        <w:t>O procedimento arbitral deverá obse</w:t>
      </w:r>
      <w:r>
        <w:rPr>
          <w:bCs/>
          <w:iCs/>
        </w:rPr>
        <w:t>rvar o princípio da publicidade, nos termos da Legislação Brasileira e resguardados os dados confidenciais nos termos deste contrato.</w:t>
      </w:r>
      <w:r w:rsidRPr="003D71AC">
        <w:rPr>
          <w:bCs/>
          <w:iCs/>
        </w:rPr>
        <w:t xml:space="preserve"> A divulgação das informações </w:t>
      </w:r>
      <w:r>
        <w:rPr>
          <w:bCs/>
          <w:iCs/>
        </w:rPr>
        <w:t xml:space="preserve">ao público </w:t>
      </w:r>
      <w:r w:rsidRPr="003D71AC">
        <w:rPr>
          <w:bCs/>
          <w:iCs/>
        </w:rPr>
        <w:t xml:space="preserve">ficará a cargo da instituição </w:t>
      </w:r>
      <w:r w:rsidRPr="003D71AC">
        <w:rPr>
          <w:bCs/>
          <w:iCs/>
        </w:rPr>
        <w:lastRenderedPageBreak/>
        <w:t>arbitral que administrar o procedimento e será feita prefe</w:t>
      </w:r>
      <w:r>
        <w:rPr>
          <w:bCs/>
          <w:iCs/>
        </w:rPr>
        <w:t>rencialmente por via eletrônica</w:t>
      </w:r>
      <w:r w:rsidRPr="003D71AC">
        <w:rPr>
          <w:bCs/>
          <w:iCs/>
        </w:rPr>
        <w:t>.</w:t>
      </w:r>
    </w:p>
    <w:p w:rsidR="0094681A" w:rsidRPr="003D71AC" w:rsidRDefault="0094681A" w:rsidP="0094681A">
      <w:pPr>
        <w:pStyle w:val="Contrato-Clausula-Nvel2-1dezena"/>
      </w:pPr>
      <w:r w:rsidRPr="003D71AC">
        <w:t xml:space="preserve">As Partes desde já declaram estar cientes de que a arbitragem de que trata esta </w:t>
      </w:r>
      <w:r w:rsidR="00EC140C">
        <w:t>c</w:t>
      </w:r>
      <w:r w:rsidRPr="003D71AC">
        <w:t>láusula refere-se exclusivamente a controvérsias decorrentes do Contrato ou com ele relacionadas, e apenas é possível para dirimir litígios relativos a direitos patrimoniais disponíveis, nos termos da Lei nº 9.307/1996.</w:t>
      </w:r>
    </w:p>
    <w:p w:rsidR="0094681A" w:rsidRPr="003D71AC" w:rsidRDefault="0094681A" w:rsidP="00812A15">
      <w:pPr>
        <w:pStyle w:val="Contrato-Clausula-Nvel3-1dezena"/>
      </w:pPr>
      <w:r w:rsidRPr="003D71AC">
        <w:t>Consideram-se controvérsias sobre direitos patrimoniais disponíveis, para fins desta cláusula:</w:t>
      </w:r>
    </w:p>
    <w:p w:rsidR="0094681A" w:rsidRPr="003D71AC" w:rsidRDefault="0094681A" w:rsidP="00812A15">
      <w:pPr>
        <w:pStyle w:val="Contrato-Alnea"/>
        <w:numPr>
          <w:ilvl w:val="0"/>
          <w:numId w:val="69"/>
        </w:numPr>
        <w:ind w:left="1560" w:hanging="284"/>
        <w:rPr>
          <w:bCs/>
          <w:iCs/>
        </w:rPr>
      </w:pPr>
      <w:r w:rsidRPr="003D71AC">
        <w:rPr>
          <w:bCs/>
          <w:iCs/>
        </w:rPr>
        <w:t>incidência de penalidades contratuais e seu cálculo, e controvérsias            decorrentes da execução de garantias;</w:t>
      </w:r>
    </w:p>
    <w:p w:rsidR="0094681A" w:rsidRPr="003D71AC" w:rsidRDefault="0094681A" w:rsidP="00812A15">
      <w:pPr>
        <w:pStyle w:val="Contrato-Alnea"/>
        <w:numPr>
          <w:ilvl w:val="0"/>
          <w:numId w:val="69"/>
        </w:numPr>
        <w:ind w:left="1560" w:hanging="284"/>
        <w:rPr>
          <w:bCs/>
          <w:iCs/>
        </w:rPr>
      </w:pPr>
      <w:r w:rsidRPr="003D71AC">
        <w:rPr>
          <w:bCs/>
          <w:iCs/>
        </w:rPr>
        <w:t xml:space="preserve">o cálculo de indenizações decorrentes de extinção ou de transferência do Contrato; </w:t>
      </w:r>
    </w:p>
    <w:p w:rsidR="0094681A" w:rsidRPr="003D71AC" w:rsidRDefault="0094681A" w:rsidP="00812A15">
      <w:pPr>
        <w:pStyle w:val="Contrato-Alnea"/>
        <w:numPr>
          <w:ilvl w:val="0"/>
          <w:numId w:val="69"/>
        </w:numPr>
        <w:ind w:left="1560" w:hanging="284"/>
      </w:pPr>
      <w:r w:rsidRPr="003D71AC">
        <w:rPr>
          <w:bCs/>
          <w:iCs/>
        </w:rPr>
        <w:t xml:space="preserve">o inadimplemento de obrigações contratuais por qualquer das </w:t>
      </w:r>
      <w:r w:rsidR="008C14F6">
        <w:rPr>
          <w:bCs/>
          <w:iCs/>
        </w:rPr>
        <w:t>P</w:t>
      </w:r>
      <w:r w:rsidRPr="003D71AC">
        <w:rPr>
          <w:bCs/>
          <w:iCs/>
        </w:rPr>
        <w:t>artes;</w:t>
      </w:r>
    </w:p>
    <w:p w:rsidR="0094681A" w:rsidRPr="003D71AC" w:rsidRDefault="0094681A" w:rsidP="00812A15">
      <w:pPr>
        <w:pStyle w:val="Contrato-Alnea"/>
        <w:numPr>
          <w:ilvl w:val="0"/>
          <w:numId w:val="69"/>
        </w:numPr>
        <w:ind w:left="1560" w:hanging="284"/>
      </w:pPr>
      <w:r w:rsidRPr="003D71AC">
        <w:t>demandas relacionadas a direito ou obrigação contratual.</w:t>
      </w:r>
    </w:p>
    <w:p w:rsidR="0094681A" w:rsidRPr="003D71AC" w:rsidRDefault="0094681A" w:rsidP="0094681A">
      <w:pPr>
        <w:pStyle w:val="Contrato-Normal"/>
      </w:pPr>
    </w:p>
    <w:p w:rsidR="0094681A" w:rsidRPr="003D71AC" w:rsidRDefault="0094681A" w:rsidP="0094681A">
      <w:pPr>
        <w:pStyle w:val="Contrato-Clausula-Subtitulo"/>
      </w:pPr>
      <w:bookmarkStart w:id="1936" w:name="_Toc434933344"/>
      <w:bookmarkStart w:id="1937" w:name="_Toc434942711"/>
      <w:bookmarkStart w:id="1938" w:name="_Toc435440138"/>
      <w:bookmarkStart w:id="1939" w:name="_Toc500405165"/>
      <w:bookmarkStart w:id="1940" w:name="_Toc36215084"/>
      <w:r w:rsidRPr="003D71AC">
        <w:t>Foro</w:t>
      </w:r>
      <w:bookmarkEnd w:id="1930"/>
      <w:bookmarkEnd w:id="1931"/>
      <w:bookmarkEnd w:id="1932"/>
      <w:bookmarkEnd w:id="1936"/>
      <w:bookmarkEnd w:id="1937"/>
      <w:bookmarkEnd w:id="1938"/>
      <w:bookmarkEnd w:id="1939"/>
      <w:bookmarkEnd w:id="1940"/>
    </w:p>
    <w:p w:rsidR="0094681A" w:rsidRPr="003D71AC" w:rsidRDefault="0094681A" w:rsidP="0094681A">
      <w:pPr>
        <w:pStyle w:val="Contrato-Clausula-Nvel2-1dezena"/>
      </w:pPr>
      <w:r w:rsidRPr="003D71AC">
        <w:t>Para o disposto na alínea</w:t>
      </w:r>
      <w:r>
        <w:t xml:space="preserve"> “l</w:t>
      </w:r>
      <w:r w:rsidRPr="003D71AC">
        <w:t xml:space="preserve">” do parágrafo </w:t>
      </w:r>
      <w:r w:rsidR="00A362DF">
        <w:t>34</w:t>
      </w:r>
      <w:r w:rsidRPr="003D71AC">
        <w:t>.5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rsidR="00FF764E" w:rsidRPr="00345793" w:rsidRDefault="00FF764E" w:rsidP="00FF764E">
      <w:pPr>
        <w:pStyle w:val="Contrato-Normal"/>
      </w:pPr>
    </w:p>
    <w:p w:rsidR="00FF764E" w:rsidRPr="00EE6DFA" w:rsidRDefault="00FF764E" w:rsidP="00FF764E">
      <w:pPr>
        <w:pStyle w:val="Contrato-Clausula-Subtitulo"/>
      </w:pPr>
      <w:bookmarkStart w:id="1941" w:name="_Toc36215085"/>
      <w:r w:rsidRPr="00EE6DFA">
        <w:t>Suspensão de Atividades</w:t>
      </w:r>
      <w:bookmarkEnd w:id="1941"/>
    </w:p>
    <w:p w:rsidR="00FF764E" w:rsidRPr="00345793" w:rsidRDefault="00FF764E" w:rsidP="00FF764E">
      <w:pPr>
        <w:pStyle w:val="Contrato-Clausula-Nvel2-1dezena"/>
      </w:pPr>
      <w:r w:rsidRPr="00345793">
        <w:t>A ANP decidirá sobre a suspensão ou não das atividades sobre as quais verse a disputa ou controvérsia.</w:t>
      </w:r>
    </w:p>
    <w:p w:rsidR="00FF764E" w:rsidRDefault="00FF764E" w:rsidP="00FF764E">
      <w:pPr>
        <w:pStyle w:val="Contrato-Clausula-Nvel3-1dezena"/>
      </w:pPr>
      <w:r w:rsidRPr="00345793">
        <w:t>O critério a fundamentar a decisão deverá ser a necessidade de evitar risco pessoal ou material de qualquer natureza, em especial no que diz respeito às Operações.</w:t>
      </w:r>
    </w:p>
    <w:p w:rsidR="00EE6DFA" w:rsidRDefault="00EE6DFA" w:rsidP="00422DC7">
      <w:pPr>
        <w:pStyle w:val="Contrato-Normal"/>
      </w:pPr>
    </w:p>
    <w:p w:rsidR="00C2057B" w:rsidRPr="00F93626" w:rsidRDefault="00F310E5" w:rsidP="00D035BE">
      <w:pPr>
        <w:pStyle w:val="Contrato-Clausula-Subtitulo"/>
      </w:pPr>
      <w:bookmarkStart w:id="1942" w:name="_Toc135208117"/>
      <w:bookmarkStart w:id="1943" w:name="_Toc425775532"/>
      <w:bookmarkStart w:id="1944" w:name="_Toc421863537"/>
      <w:bookmarkStart w:id="1945" w:name="_Toc434933346"/>
      <w:bookmarkStart w:id="1946" w:name="_Toc434942713"/>
      <w:bookmarkStart w:id="1947" w:name="_Toc435440140"/>
      <w:bookmarkStart w:id="1948" w:name="_Toc36215086"/>
      <w:r w:rsidRPr="00F93626">
        <w:t>Justificativas</w:t>
      </w:r>
      <w:bookmarkEnd w:id="1942"/>
      <w:bookmarkEnd w:id="1943"/>
      <w:bookmarkEnd w:id="1944"/>
      <w:bookmarkEnd w:id="1945"/>
      <w:bookmarkEnd w:id="1946"/>
      <w:bookmarkEnd w:id="1947"/>
      <w:bookmarkEnd w:id="1948"/>
    </w:p>
    <w:p w:rsidR="00C2057B" w:rsidRPr="00345793" w:rsidRDefault="00F310E5" w:rsidP="009078EF">
      <w:pPr>
        <w:pStyle w:val="Contrato-Clausula-Nvel2-1dezena"/>
      </w:pPr>
      <w:bookmarkStart w:id="1949"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949"/>
    </w:p>
    <w:p w:rsidR="00813AD7" w:rsidRPr="00813AD7" w:rsidRDefault="00813AD7" w:rsidP="00F93626">
      <w:pPr>
        <w:pStyle w:val="Contrato-Normal"/>
      </w:pPr>
      <w:bookmarkStart w:id="1950" w:name="_Toc135208118"/>
    </w:p>
    <w:p w:rsidR="00C2057B" w:rsidRPr="00345793" w:rsidRDefault="00F310E5" w:rsidP="00D035BE">
      <w:pPr>
        <w:pStyle w:val="Contrato-Clausula-Subtitulo"/>
      </w:pPr>
      <w:bookmarkStart w:id="1951" w:name="_Toc425775533"/>
      <w:bookmarkStart w:id="1952" w:name="_Toc421863538"/>
      <w:bookmarkStart w:id="1953" w:name="_Toc434933347"/>
      <w:bookmarkStart w:id="1954" w:name="_Toc434942714"/>
      <w:bookmarkStart w:id="1955" w:name="_Toc435440141"/>
      <w:bookmarkStart w:id="1956" w:name="_Toc36215087"/>
      <w:r w:rsidRPr="00345793">
        <w:t>Aplicação Continuada</w:t>
      </w:r>
      <w:bookmarkEnd w:id="1950"/>
      <w:bookmarkEnd w:id="1951"/>
      <w:bookmarkEnd w:id="1952"/>
      <w:bookmarkEnd w:id="1953"/>
      <w:bookmarkEnd w:id="1954"/>
      <w:bookmarkEnd w:id="1955"/>
      <w:bookmarkEnd w:id="1956"/>
    </w:p>
    <w:p w:rsidR="00C2057B" w:rsidRPr="00345793" w:rsidRDefault="00F310E5" w:rsidP="009078EF">
      <w:pPr>
        <w:pStyle w:val="Contrato-Clausula-Nivel2-2dezenas"/>
      </w:pPr>
      <w:r w:rsidRPr="00345793">
        <w:t xml:space="preserve">As disposições desta </w:t>
      </w:r>
      <w:r w:rsidR="00EC140C">
        <w:t>c</w:t>
      </w:r>
      <w:r w:rsidR="00934C3D" w:rsidRPr="00345793">
        <w:t xml:space="preserve">láusula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rsidR="006632EB" w:rsidRDefault="006632EB" w:rsidP="00F93626">
      <w:pPr>
        <w:pStyle w:val="Contrato-Normal"/>
      </w:pPr>
    </w:p>
    <w:p w:rsidR="00C2057B" w:rsidRPr="00FB5C94" w:rsidRDefault="00FB5C94" w:rsidP="00BA5615">
      <w:pPr>
        <w:pStyle w:val="Contrato-Clausula-Nvel1"/>
      </w:pPr>
      <w:bookmarkStart w:id="1957" w:name="_Toc135208119"/>
      <w:bookmarkStart w:id="1958" w:name="_Toc473903634"/>
      <w:bookmarkStart w:id="1959" w:name="_Toc480774689"/>
      <w:bookmarkStart w:id="1960" w:name="_Toc509834954"/>
      <w:bookmarkStart w:id="1961" w:name="_Toc513615387"/>
      <w:bookmarkStart w:id="1962" w:name="_Toc425775534"/>
      <w:bookmarkStart w:id="1963" w:name="_Toc421863539"/>
      <w:bookmarkStart w:id="1964" w:name="_Toc434942715"/>
      <w:bookmarkStart w:id="1965" w:name="_Toc435440142"/>
      <w:bookmarkStart w:id="1966" w:name="_Toc36215088"/>
      <w:r w:rsidRPr="00FB5C94">
        <w:lastRenderedPageBreak/>
        <w:t xml:space="preserve">Cláusula </w:t>
      </w:r>
      <w:bookmarkStart w:id="1967" w:name="_Toc135208127"/>
      <w:bookmarkStart w:id="1968" w:name="_Toc473903635"/>
      <w:bookmarkStart w:id="1969" w:name="_Toc476656951"/>
      <w:bookmarkStart w:id="1970" w:name="_Toc476742840"/>
      <w:bookmarkEnd w:id="1957"/>
      <w:bookmarkEnd w:id="1958"/>
      <w:bookmarkEnd w:id="1959"/>
      <w:bookmarkEnd w:id="1960"/>
      <w:bookmarkEnd w:id="1961"/>
      <w:r w:rsidR="00F27D71">
        <w:t xml:space="preserve">Trigésima </w:t>
      </w:r>
      <w:r w:rsidR="00C00301">
        <w:t>Quinta</w:t>
      </w:r>
      <w:r w:rsidR="001173C5" w:rsidRPr="00FB5C94">
        <w:t xml:space="preserve"> </w:t>
      </w:r>
      <w:r w:rsidR="006632EB" w:rsidRPr="00FB5C94">
        <w:t xml:space="preserve">- </w:t>
      </w:r>
      <w:bookmarkStart w:id="1971" w:name="_Toc135208133"/>
      <w:bookmarkEnd w:id="1967"/>
      <w:r w:rsidRPr="00FB5C94">
        <w:t>disposições finais</w:t>
      </w:r>
      <w:bookmarkEnd w:id="1962"/>
      <w:bookmarkEnd w:id="1963"/>
      <w:bookmarkEnd w:id="1964"/>
      <w:bookmarkEnd w:id="1965"/>
      <w:bookmarkEnd w:id="1966"/>
      <w:bookmarkEnd w:id="1968"/>
      <w:bookmarkEnd w:id="1969"/>
      <w:bookmarkEnd w:id="1970"/>
      <w:bookmarkEnd w:id="1971"/>
    </w:p>
    <w:p w:rsidR="00C2057B" w:rsidRPr="00345793" w:rsidRDefault="000C335D" w:rsidP="00D035BE">
      <w:pPr>
        <w:pStyle w:val="Contrato-Clausula-Subtitulo"/>
      </w:pPr>
      <w:bookmarkStart w:id="1972" w:name="_Toc36215089"/>
      <w:r>
        <w:t>Execução do Contrato</w:t>
      </w:r>
      <w:bookmarkEnd w:id="1972"/>
    </w:p>
    <w:p w:rsidR="000C335D" w:rsidRDefault="000C335D" w:rsidP="009078EF">
      <w:pPr>
        <w:pStyle w:val="Contrato-Clausula-Nvel2-1dezena"/>
      </w:pPr>
      <w:r w:rsidRPr="006A3A34">
        <w:t>O Concessionário deverá manter</w:t>
      </w:r>
      <w:r w:rsidR="0013227C" w:rsidRPr="0013227C">
        <w:t xml:space="preserve"> </w:t>
      </w:r>
      <w:r w:rsidR="0013227C" w:rsidRPr="006A3A34">
        <w:t xml:space="preserve">todas as condições de habilitação e qualificação exigidas </w:t>
      </w:r>
      <w:r w:rsidR="008C14F6">
        <w:t>na licitação</w:t>
      </w:r>
      <w:r w:rsidRPr="006A3A34">
        <w:t xml:space="preserve"> durante toda a execução do Contrato, em compatibilidade com as obrigações por ele assumidas</w:t>
      </w:r>
      <w:r w:rsidR="0013227C">
        <w:t>.</w:t>
      </w:r>
    </w:p>
    <w:p w:rsidR="009078EF" w:rsidRDefault="009078EF" w:rsidP="009078EF">
      <w:pPr>
        <w:pStyle w:val="Contrato-Normal"/>
      </w:pPr>
    </w:p>
    <w:p w:rsidR="000C335D" w:rsidRDefault="000C335D" w:rsidP="009078EF">
      <w:pPr>
        <w:pStyle w:val="Contrato-Clausula-Subtitulo"/>
      </w:pPr>
      <w:bookmarkStart w:id="1973" w:name="_Toc36215090"/>
      <w:r w:rsidRPr="00345793">
        <w:t>Modificações e Aditivos</w:t>
      </w:r>
      <w:bookmarkEnd w:id="1973"/>
    </w:p>
    <w:p w:rsidR="00C2057B" w:rsidRPr="00345793" w:rsidRDefault="00403BC8" w:rsidP="001675F0">
      <w:pPr>
        <w:pStyle w:val="Contrato-Clausula-Nvel2-1dezena"/>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rsidR="00C2057B" w:rsidRPr="00345793" w:rsidRDefault="00C2057B" w:rsidP="001675F0">
      <w:pPr>
        <w:pStyle w:val="Contrato-Clausula-Nvel2-1dezena"/>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rsidR="00377F9E" w:rsidRDefault="00377F9E" w:rsidP="00F93626">
      <w:pPr>
        <w:pStyle w:val="Contrato-Normal"/>
      </w:pPr>
      <w:bookmarkStart w:id="1974" w:name="_Toc135208137"/>
    </w:p>
    <w:p w:rsidR="00C2057B" w:rsidRPr="00345793" w:rsidRDefault="00403BC8" w:rsidP="00D035BE">
      <w:pPr>
        <w:pStyle w:val="Contrato-Clausula-Subtitulo"/>
      </w:pPr>
      <w:bookmarkStart w:id="1975" w:name="_Toc425775536"/>
      <w:bookmarkStart w:id="1976" w:name="_Toc421863541"/>
      <w:bookmarkStart w:id="1977" w:name="_Toc434933349"/>
      <w:bookmarkStart w:id="1978" w:name="_Toc434942717"/>
      <w:bookmarkStart w:id="1979" w:name="_Toc435440144"/>
      <w:bookmarkStart w:id="1980" w:name="_Toc36215091"/>
      <w:r w:rsidRPr="00345793">
        <w:t>Publicidade</w:t>
      </w:r>
      <w:bookmarkEnd w:id="1974"/>
      <w:bookmarkEnd w:id="1975"/>
      <w:bookmarkEnd w:id="1976"/>
      <w:bookmarkEnd w:id="1977"/>
      <w:bookmarkEnd w:id="1978"/>
      <w:bookmarkEnd w:id="1979"/>
      <w:bookmarkEnd w:id="1980"/>
    </w:p>
    <w:p w:rsidR="00C2057B" w:rsidRPr="00345793" w:rsidRDefault="00403BC8" w:rsidP="001675F0">
      <w:pPr>
        <w:pStyle w:val="Contrato-Clausula-Nvel2-1dezena"/>
      </w:pPr>
      <w:r w:rsidRPr="00345793">
        <w:t xml:space="preserve">A ANP fará publicar o texto integral ou extrato dos termos deste </w:t>
      </w:r>
      <w:r w:rsidR="00F769F8" w:rsidRPr="00345793">
        <w:t>Contrato</w:t>
      </w:r>
      <w:r w:rsidRPr="00345793">
        <w:t xml:space="preserve"> </w:t>
      </w:r>
      <w:r w:rsidR="008C14F6" w:rsidRPr="00345793">
        <w:t>no Diário Oficial da União</w:t>
      </w:r>
      <w:r w:rsidR="008C2CAE">
        <w:t>,</w:t>
      </w:r>
      <w:r w:rsidR="008C14F6" w:rsidRPr="00345793">
        <w:t xml:space="preserve"> </w:t>
      </w:r>
      <w:r w:rsidRPr="00345793">
        <w:t xml:space="preserve">para sua validade </w:t>
      </w:r>
      <w:r w:rsidRPr="00345793">
        <w:rPr>
          <w:i/>
        </w:rPr>
        <w:t>erga omnes</w:t>
      </w:r>
      <w:r w:rsidRPr="00345793">
        <w:t>.</w:t>
      </w:r>
    </w:p>
    <w:p w:rsidR="0094591B" w:rsidRPr="00345793" w:rsidRDefault="0094591B" w:rsidP="00F93626">
      <w:pPr>
        <w:pStyle w:val="Contrato-Normal"/>
      </w:pPr>
    </w:p>
    <w:p w:rsidR="00790982" w:rsidRPr="00EA7D4C" w:rsidRDefault="00403BC8" w:rsidP="00EA7D4C">
      <w:pPr>
        <w:pStyle w:val="Contrato-Normal"/>
      </w:pPr>
      <w:r w:rsidRPr="00EA7D4C">
        <w:t xml:space="preserve">Por estarem de acordo, as </w:t>
      </w:r>
      <w:r w:rsidR="00781614" w:rsidRPr="00EA7D4C">
        <w:t>Partes</w:t>
      </w:r>
      <w:r w:rsidRPr="00EA7D4C">
        <w:t xml:space="preserve"> assinam este </w:t>
      </w:r>
      <w:r w:rsidR="00F769F8" w:rsidRPr="00EA7D4C">
        <w:t>Contrato</w:t>
      </w:r>
      <w:r w:rsidR="00CA1408">
        <w:t xml:space="preserve"> em </w:t>
      </w:r>
      <w:r w:rsidR="00EB150D" w:rsidRPr="0026568E">
        <w:rPr>
          <w:highlight w:val="lightGray"/>
        </w:rPr>
        <w:t>XX (</w:t>
      </w:r>
      <w:r w:rsidR="00030FE6" w:rsidRPr="0026568E">
        <w:rPr>
          <w:highlight w:val="lightGray"/>
        </w:rPr>
        <w:fldChar w:fldCharType="begin"/>
      </w:r>
      <w:r w:rsidR="004466CF" w:rsidRPr="0026568E">
        <w:rPr>
          <w:highlight w:val="lightGray"/>
        </w:rPr>
        <w:instrText xml:space="preserve"> MERGEFIELD "vias" </w:instrText>
      </w:r>
      <w:r w:rsidR="00030FE6" w:rsidRPr="0026568E">
        <w:rPr>
          <w:highlight w:val="lightGray"/>
        </w:rPr>
        <w:fldChar w:fldCharType="separate"/>
      </w:r>
      <w:bookmarkStart w:id="1981" w:name="_Hlk22548648"/>
      <w:r w:rsidR="00FE4A5C" w:rsidRPr="0026568E">
        <w:rPr>
          <w:noProof/>
          <w:highlight w:val="lightGray"/>
        </w:rPr>
        <w:t>«</w:t>
      </w:r>
      <w:bookmarkEnd w:id="1981"/>
      <w:r w:rsidR="00EB150D" w:rsidRPr="0026568E">
        <w:rPr>
          <w:noProof/>
          <w:highlight w:val="lightGray"/>
        </w:rPr>
        <w:t>número de vias por extenso</w:t>
      </w:r>
      <w:bookmarkStart w:id="1982" w:name="_Hlk22548640"/>
      <w:r w:rsidR="00FE4A5C" w:rsidRPr="0026568E">
        <w:rPr>
          <w:noProof/>
          <w:highlight w:val="lightGray"/>
        </w:rPr>
        <w:t>»</w:t>
      </w:r>
      <w:bookmarkEnd w:id="1982"/>
      <w:r w:rsidR="00030FE6" w:rsidRPr="0026568E">
        <w:rPr>
          <w:noProof/>
          <w:highlight w:val="lightGray"/>
        </w:rPr>
        <w:fldChar w:fldCharType="end"/>
      </w:r>
      <w:r w:rsidR="00EB150D" w:rsidRPr="0026568E">
        <w:rPr>
          <w:noProof/>
          <w:highlight w:val="lightGray"/>
        </w:rPr>
        <w:t>)</w:t>
      </w:r>
      <w:r w:rsidRPr="00EA7D4C">
        <w:t xml:space="preserve"> vias, de igual teor e forma e para um só efeito, na presença das testemunhas abaixo indicadas.</w:t>
      </w:r>
    </w:p>
    <w:p w:rsidR="00790982" w:rsidRPr="00EA7D4C" w:rsidRDefault="00790982" w:rsidP="00EA7D4C">
      <w:pPr>
        <w:pStyle w:val="Contrato-Normal"/>
      </w:pPr>
    </w:p>
    <w:p w:rsidR="00790982" w:rsidRDefault="00403BC8" w:rsidP="00EA7D4C">
      <w:pPr>
        <w:pStyle w:val="Contrato-Normal"/>
      </w:pPr>
      <w:r w:rsidRPr="00EA7D4C">
        <w:t>Rio de Janeiro,</w:t>
      </w:r>
      <w:r w:rsidR="000D77B7">
        <w:t xml:space="preserve"> </w:t>
      </w:r>
      <w:r w:rsidR="000D77B7" w:rsidRPr="00CB7A49">
        <w:rPr>
          <w:highlight w:val="lightGray"/>
        </w:rPr>
        <w:t>&lt;data_assinatura&gt;</w:t>
      </w:r>
      <w:r w:rsidRPr="00EA7D4C">
        <w:t>.</w:t>
      </w:r>
    </w:p>
    <w:p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4"/>
      </w:tblGrid>
      <w:tr w:rsidR="00EA7D4C" w:rsidRPr="00C55EF3" w:rsidTr="00B420AE">
        <w:trPr>
          <w:trHeight w:val="1020"/>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C55EF3" w:rsidRDefault="00EA7D4C" w:rsidP="00C55EF3">
            <w:pPr>
              <w:pStyle w:val="Contrato-Assinaturas"/>
              <w:jc w:val="center"/>
              <w:rPr>
                <w:b/>
              </w:rPr>
            </w:pPr>
            <w:r w:rsidRPr="00C55EF3">
              <w:rPr>
                <w:b/>
              </w:rPr>
              <w:t>Agência Nacional do Petróleo, Gás Natural e Biocombustíveis – ANP</w:t>
            </w:r>
          </w:p>
          <w:p w:rsidR="00EA7D4C" w:rsidRPr="00C55EF3" w:rsidRDefault="007D6931" w:rsidP="00C55EF3">
            <w:pPr>
              <w:pStyle w:val="Contrato-Assinaturas"/>
              <w:jc w:val="center"/>
            </w:pPr>
            <w:r>
              <w:t>Décio Od</w:t>
            </w:r>
            <w:r w:rsidR="00F3498B">
              <w:t>d</w:t>
            </w:r>
            <w:r>
              <w:t>one</w:t>
            </w:r>
          </w:p>
          <w:p w:rsidR="00EA7D4C" w:rsidRPr="00C55EF3" w:rsidRDefault="00EA7D4C" w:rsidP="007D6931">
            <w:pPr>
              <w:pStyle w:val="Contrato-Assinaturas"/>
              <w:jc w:val="center"/>
            </w:pPr>
            <w:r w:rsidRPr="00C55EF3">
              <w:t>Diretor-Geral da ANP</w:t>
            </w:r>
          </w:p>
        </w:tc>
      </w:tr>
      <w:tr w:rsidR="00EA7D4C" w:rsidRPr="00C55EF3" w:rsidTr="00B420AE">
        <w:trPr>
          <w:trHeight w:val="1417"/>
          <w:jc w:val="center"/>
        </w:trPr>
        <w:tc>
          <w:tcPr>
            <w:tcW w:w="8504" w:type="dxa"/>
            <w:tcBorders>
              <w:bottom w:val="single" w:sz="4" w:space="0" w:color="000000" w:themeColor="text1"/>
            </w:tcBorders>
          </w:tcPr>
          <w:p w:rsidR="00EA7D4C" w:rsidRDefault="00EA7D4C" w:rsidP="00C55EF3">
            <w:pPr>
              <w:pStyle w:val="Contrato-Assinaturas"/>
            </w:pPr>
          </w:p>
          <w:p w:rsidR="007D2323" w:rsidRDefault="007D2323" w:rsidP="00C55EF3">
            <w:pPr>
              <w:pStyle w:val="Contrato-Assinaturas"/>
            </w:pPr>
          </w:p>
          <w:p w:rsidR="007D2323" w:rsidRDefault="007D2323" w:rsidP="00C55EF3">
            <w:pPr>
              <w:pStyle w:val="Contrato-Assinaturas"/>
            </w:pPr>
          </w:p>
          <w:p w:rsidR="007D2323" w:rsidRPr="00C55EF3" w:rsidRDefault="007D2323"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F11B73" w:rsidRDefault="00030FE6" w:rsidP="00C55EF3">
            <w:pPr>
              <w:pStyle w:val="Contrato-Assinaturas"/>
              <w:jc w:val="center"/>
              <w:rPr>
                <w:b/>
              </w:rPr>
            </w:pPr>
            <w:r w:rsidRPr="00CB7A49">
              <w:rPr>
                <w:b/>
                <w:highlight w:val="lightGray"/>
              </w:rPr>
              <w:lastRenderedPageBreak/>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"signataria_01_representante_01" </w:instrText>
            </w:r>
            <w:r w:rsidRPr="00CB7A49">
              <w:rPr>
                <w:highlight w:val="lightGray"/>
              </w:rPr>
              <w:fldChar w:fldCharType="separate"/>
            </w:r>
            <w:r w:rsidR="00FE4A5C" w:rsidRPr="00CB7A49">
              <w:rPr>
                <w:noProof/>
                <w:highlight w:val="lightGray"/>
              </w:rPr>
              <w:t>«signataria_01_representante_01»</w:t>
            </w:r>
            <w:r w:rsidRPr="00CB7A49">
              <w:rPr>
                <w:noProof/>
                <w:highlight w:val="lightGray"/>
              </w:rPr>
              <w:fldChar w:fldCharType="end"/>
            </w:r>
          </w:p>
          <w:p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"signataria_01_cargo_01" </w:instrText>
            </w:r>
            <w:r w:rsidRPr="00CB7A49">
              <w:rPr>
                <w:highlight w:val="lightGray"/>
              </w:rPr>
              <w:fldChar w:fldCharType="separate"/>
            </w:r>
            <w:r w:rsidR="00FE4A5C" w:rsidRPr="00CB7A49">
              <w:rPr>
                <w:noProof/>
                <w:highlight w:val="lightGray"/>
              </w:rPr>
              <w:t>«signataria_01_cargo_01»</w:t>
            </w:r>
            <w:r w:rsidRPr="00CB7A49">
              <w:rPr>
                <w:noProof/>
                <w:highlight w:val="lightGray"/>
              </w:rPr>
              <w:fldChar w:fldCharType="end"/>
            </w:r>
          </w:p>
        </w:tc>
      </w:tr>
      <w:tr w:rsidR="00CA1408" w:rsidRPr="00C55EF3" w:rsidTr="00B420AE">
        <w:trPr>
          <w:trHeight w:val="1417"/>
          <w:jc w:val="center"/>
        </w:trPr>
        <w:tc>
          <w:tcPr>
            <w:tcW w:w="8504" w:type="dxa"/>
            <w:tcBorders>
              <w:bottom w:val="single" w:sz="4" w:space="0" w:color="000000" w:themeColor="text1"/>
            </w:tcBorders>
          </w:tcPr>
          <w:p w:rsidR="00CA1408" w:rsidRPr="00C55EF3" w:rsidRDefault="00CA1408" w:rsidP="00C55EF3">
            <w:pPr>
              <w:pStyle w:val="Contrato-Assinaturas"/>
            </w:pPr>
          </w:p>
        </w:tc>
      </w:tr>
      <w:tr w:rsidR="00CA1408" w:rsidRPr="00C55EF3" w:rsidTr="00B420AE">
        <w:trPr>
          <w:trHeight w:val="1134"/>
          <w:jc w:val="center"/>
        </w:trPr>
        <w:tc>
          <w:tcPr>
            <w:tcW w:w="8504" w:type="dxa"/>
            <w:tcBorders>
              <w:top w:val="single" w:sz="4" w:space="0" w:color="000000" w:themeColor="text1"/>
            </w:tcBorders>
            <w:vAlign w:val="center"/>
          </w:tcPr>
          <w:p w:rsidR="00CA1408" w:rsidRPr="0014221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rsidR="00CA1408" w:rsidRPr="00142213" w:rsidRDefault="00030FE6" w:rsidP="00CA1408">
            <w:pPr>
              <w:pStyle w:val="Contrato-Assinaturas"/>
              <w:jc w:val="center"/>
            </w:pPr>
            <w:r w:rsidRPr="00CB7A49">
              <w:rPr>
                <w:highlight w:val="lightGray"/>
              </w:rPr>
              <w:fldChar w:fldCharType="begin"/>
            </w:r>
            <w:r w:rsidR="002612C8" w:rsidRPr="00CB7A49">
              <w:rPr>
                <w:highlight w:val="lightGray"/>
              </w:rPr>
              <w:instrText xml:space="preserve"> MERGEFIELD "signataria_01_representante_02" </w:instrText>
            </w:r>
            <w:r w:rsidRPr="00CB7A49">
              <w:rPr>
                <w:highlight w:val="lightGray"/>
              </w:rPr>
              <w:fldChar w:fldCharType="separate"/>
            </w:r>
            <w:r w:rsidR="00FE4A5C" w:rsidRPr="00CB7A49">
              <w:rPr>
                <w:noProof/>
                <w:highlight w:val="lightGray"/>
              </w:rPr>
              <w:t>«signataria_01_representante_02»</w:t>
            </w:r>
            <w:r w:rsidRPr="00CB7A49">
              <w:rPr>
                <w:highlight w:val="lightGray"/>
              </w:rPr>
              <w:fldChar w:fldCharType="end"/>
            </w:r>
          </w:p>
          <w:p w:rsidR="00CA1408"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"signataria_01_cargo_02" </w:instrText>
            </w:r>
            <w:r w:rsidRPr="00CB7A49">
              <w:rPr>
                <w:highlight w:val="lightGray"/>
              </w:rPr>
              <w:fldChar w:fldCharType="separate"/>
            </w:r>
            <w:r w:rsidR="00FE4A5C" w:rsidRPr="00CB7A49">
              <w:rPr>
                <w:noProof/>
                <w:highlight w:val="lightGray"/>
              </w:rPr>
              <w:t>«signataria_01_cargo_02»</w:t>
            </w:r>
            <w:r w:rsidRPr="00CB7A49">
              <w:rPr>
                <w:noProof/>
                <w:highlight w:val="lightGray"/>
              </w:rPr>
              <w:fldChar w:fldCharType="end"/>
            </w:r>
          </w:p>
        </w:tc>
      </w:tr>
      <w:tr w:rsidR="00EA7D4C" w:rsidRPr="00C55EF3" w:rsidTr="00B420AE">
        <w:trPr>
          <w:trHeight w:val="1417"/>
          <w:jc w:val="center"/>
        </w:trPr>
        <w:tc>
          <w:tcPr>
            <w:tcW w:w="8504" w:type="dxa"/>
            <w:tcBorders>
              <w:bottom w:val="single" w:sz="4" w:space="0" w:color="000000" w:themeColor="text1"/>
            </w:tcBorders>
          </w:tcPr>
          <w:p w:rsidR="00EA7D4C" w:rsidRPr="00C55EF3" w:rsidRDefault="00EA7D4C" w:rsidP="00C55EF3">
            <w:pPr>
              <w:pStyle w:val="Contrato-Assinaturas"/>
            </w:pPr>
          </w:p>
        </w:tc>
      </w:tr>
      <w:tr w:rsidR="00EA7D4C" w:rsidRPr="00C55EF3" w:rsidTr="00B420AE">
        <w:trPr>
          <w:trHeight w:val="1134"/>
          <w:jc w:val="center"/>
        </w:trPr>
        <w:tc>
          <w:tcPr>
            <w:tcW w:w="8504" w:type="dxa"/>
            <w:tcBorders>
              <w:top w:val="single" w:sz="4" w:space="0" w:color="000000" w:themeColor="text1"/>
            </w:tcBorders>
          </w:tcPr>
          <w:p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"signataria_02_representante_01" </w:instrText>
            </w:r>
            <w:r w:rsidRPr="00CB7A49">
              <w:rPr>
                <w:highlight w:val="lightGray"/>
              </w:rPr>
              <w:fldChar w:fldCharType="separate"/>
            </w:r>
            <w:r w:rsidR="00FE4A5C" w:rsidRPr="00CB7A49">
              <w:rPr>
                <w:noProof/>
                <w:highlight w:val="lightGray"/>
              </w:rPr>
              <w:t>«signataria_02_representante_01»</w:t>
            </w:r>
            <w:r w:rsidRPr="00CB7A49">
              <w:rPr>
                <w:noProof/>
                <w:highlight w:val="lightGray"/>
              </w:rPr>
              <w:fldChar w:fldCharType="end"/>
            </w:r>
          </w:p>
          <w:p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"signataria_02_cargo_01" </w:instrText>
            </w:r>
            <w:r w:rsidRPr="00CB7A49">
              <w:rPr>
                <w:highlight w:val="lightGray"/>
              </w:rPr>
              <w:fldChar w:fldCharType="separate"/>
            </w:r>
            <w:r w:rsidR="00FE4A5C" w:rsidRPr="00CB7A49">
              <w:rPr>
                <w:noProof/>
                <w:highlight w:val="lightGray"/>
              </w:rPr>
              <w:t>«signataria_02_cargo_01»</w:t>
            </w:r>
            <w:r w:rsidRPr="00CB7A49">
              <w:rPr>
                <w:noProof/>
                <w:highlight w:val="lightGray"/>
              </w:rPr>
              <w:fldChar w:fldCharType="end"/>
            </w:r>
          </w:p>
        </w:tc>
      </w:tr>
      <w:tr w:rsidR="00CA1408" w:rsidRPr="00C55EF3" w:rsidTr="00B420AE">
        <w:trPr>
          <w:trHeight w:val="1417"/>
          <w:jc w:val="center"/>
        </w:trPr>
        <w:tc>
          <w:tcPr>
            <w:tcW w:w="8504" w:type="dxa"/>
            <w:tcBorders>
              <w:bottom w:val="single" w:sz="4" w:space="0" w:color="000000" w:themeColor="text1"/>
            </w:tcBorders>
          </w:tcPr>
          <w:p w:rsidR="00CA1408" w:rsidRPr="00CA1408" w:rsidRDefault="00CA1408" w:rsidP="00C55EF3">
            <w:pPr>
              <w:pStyle w:val="Contrato-Assinaturas"/>
              <w:jc w:val="center"/>
              <w:rPr>
                <w:b/>
                <w:highlight w:val="yellow"/>
              </w:rPr>
            </w:pPr>
          </w:p>
        </w:tc>
      </w:tr>
      <w:tr w:rsidR="00CA1408" w:rsidRPr="00C55EF3" w:rsidTr="00B420AE">
        <w:trPr>
          <w:trHeight w:val="1134"/>
          <w:jc w:val="center"/>
        </w:trPr>
        <w:tc>
          <w:tcPr>
            <w:tcW w:w="8504" w:type="dxa"/>
            <w:tcBorders>
              <w:top w:val="single" w:sz="4" w:space="0" w:color="000000" w:themeColor="text1"/>
            </w:tcBorders>
          </w:tcPr>
          <w:p w:rsidR="00CA1408" w:rsidRPr="00F11B7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rsidR="00CA1408" w:rsidRPr="00F11B73" w:rsidRDefault="00030FE6" w:rsidP="00CA1408">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"signataria_02_representante_02" </w:instrText>
            </w:r>
            <w:r w:rsidRPr="00CB7A49">
              <w:rPr>
                <w:highlight w:val="lightGray"/>
              </w:rPr>
              <w:fldChar w:fldCharType="separate"/>
            </w:r>
            <w:r w:rsidR="00FE4A5C" w:rsidRPr="00CB7A49">
              <w:rPr>
                <w:noProof/>
                <w:highlight w:val="lightGray"/>
              </w:rPr>
              <w:t>«signataria_02_representante_02»</w:t>
            </w:r>
            <w:r w:rsidRPr="00CB7A49">
              <w:rPr>
                <w:noProof/>
                <w:highlight w:val="lightGray"/>
              </w:rPr>
              <w:fldChar w:fldCharType="end"/>
            </w:r>
          </w:p>
          <w:p w:rsidR="00CA1408" w:rsidRPr="00CA1408" w:rsidRDefault="00030FE6" w:rsidP="00F11B73">
            <w:pPr>
              <w:pStyle w:val="Contrato-Assinaturas"/>
              <w:jc w:val="center"/>
              <w:rPr>
                <w:b/>
                <w:highlight w:val="yellow"/>
              </w:rPr>
            </w:pPr>
            <w:r w:rsidRPr="00CB7A49">
              <w:rPr>
                <w:highlight w:val="lightGray"/>
              </w:rPr>
              <w:fldChar w:fldCharType="begin"/>
            </w:r>
            <w:r w:rsidR="004466CF" w:rsidRPr="00CB7A49">
              <w:rPr>
                <w:highlight w:val="lightGray"/>
              </w:rPr>
              <w:instrText xml:space="preserve"> MERGEFIELD "signataria_02_cargo_02" </w:instrText>
            </w:r>
            <w:r w:rsidRPr="00CB7A49">
              <w:rPr>
                <w:highlight w:val="lightGray"/>
              </w:rPr>
              <w:fldChar w:fldCharType="separate"/>
            </w:r>
            <w:r w:rsidR="00FE4A5C" w:rsidRPr="00CB7A49">
              <w:rPr>
                <w:noProof/>
                <w:highlight w:val="lightGray"/>
              </w:rPr>
              <w:t>«signataria_02_cargo_02»</w:t>
            </w:r>
            <w:r w:rsidRPr="00CB7A49">
              <w:rPr>
                <w:noProof/>
                <w:highlight w:val="lightGray"/>
              </w:rPr>
              <w:fldChar w:fldCharType="end"/>
            </w:r>
          </w:p>
        </w:tc>
      </w:tr>
    </w:tbl>
    <w:p w:rsidR="004F1FA0" w:rsidRDefault="004F1FA0" w:rsidP="00C55EF3">
      <w:pPr>
        <w:pStyle w:val="Contrato-Normal"/>
      </w:pPr>
    </w:p>
    <w:p w:rsidR="004F1FA0" w:rsidRDefault="004F1FA0" w:rsidP="00C55EF3">
      <w:pPr>
        <w:pStyle w:val="Contrato-Normal"/>
      </w:pPr>
    </w:p>
    <w:p w:rsidR="004F1FA0" w:rsidRDefault="004F1FA0" w:rsidP="00C55EF3">
      <w:pPr>
        <w:pStyle w:val="Contrato-Normal"/>
      </w:pPr>
    </w:p>
    <w:p w:rsidR="004F1FA0" w:rsidRDefault="004F1FA0" w:rsidP="00C55EF3">
      <w:pPr>
        <w:pStyle w:val="Contrato-Normal"/>
      </w:pPr>
    </w:p>
    <w:p w:rsidR="00654EBE" w:rsidRDefault="00403BC8" w:rsidP="00C55EF3">
      <w:pPr>
        <w:pStyle w:val="Contrato-Normal"/>
      </w:pPr>
      <w:r w:rsidRPr="00345793">
        <w:lastRenderedPageBreak/>
        <w:t>Testemunhas: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tblPr>
      <w:tblGrid>
        <w:gridCol w:w="4188"/>
        <w:gridCol w:w="836"/>
        <w:gridCol w:w="4188"/>
      </w:tblGrid>
      <w:tr w:rsidR="00C55EF3" w:rsidRPr="00345793" w:rsidTr="00B420AE">
        <w:trPr>
          <w:trHeight w:val="1134"/>
          <w:jc w:val="center"/>
        </w:trPr>
        <w:tc>
          <w:tcPr>
            <w:tcW w:w="2273" w:type="pct"/>
            <w:tcBorders>
              <w:right w:val="nil"/>
            </w:tcBorders>
          </w:tcPr>
          <w:p w:rsidR="00C55EF3" w:rsidRPr="00345793" w:rsidRDefault="00C55EF3" w:rsidP="00C55EF3">
            <w:pPr>
              <w:pStyle w:val="Contrato-Assinaturas"/>
            </w:pPr>
          </w:p>
        </w:tc>
        <w:tc>
          <w:tcPr>
            <w:tcW w:w="454" w:type="pct"/>
            <w:tcBorders>
              <w:top w:val="nil"/>
              <w:left w:val="nil"/>
              <w:bottom w:val="nil"/>
              <w:right w:val="nil"/>
            </w:tcBorders>
          </w:tcPr>
          <w:p w:rsidR="00C55EF3" w:rsidRPr="00345793" w:rsidRDefault="00C55EF3" w:rsidP="00C55EF3">
            <w:pPr>
              <w:pStyle w:val="Contrato-Assinaturas"/>
            </w:pPr>
          </w:p>
        </w:tc>
        <w:tc>
          <w:tcPr>
            <w:tcW w:w="2273" w:type="pct"/>
            <w:tcBorders>
              <w:left w:val="nil"/>
            </w:tcBorders>
          </w:tcPr>
          <w:p w:rsidR="00C55EF3" w:rsidRPr="00345793" w:rsidRDefault="00C55EF3" w:rsidP="00C55EF3">
            <w:pPr>
              <w:pStyle w:val="Contrato-Assinaturas"/>
            </w:pPr>
          </w:p>
        </w:tc>
      </w:tr>
      <w:tr w:rsidR="00C55EF3" w:rsidRPr="00345793" w:rsidTr="00B420AE">
        <w:trPr>
          <w:jc w:val="center"/>
        </w:trPr>
        <w:tc>
          <w:tcPr>
            <w:tcW w:w="2273" w:type="pct"/>
            <w:tcBorders>
              <w:right w:val="nil"/>
            </w:tcBorders>
          </w:tcPr>
          <w:p w:rsidR="00CB7A49" w:rsidRDefault="00403BC8" w:rsidP="00CB7A49">
            <w:pPr>
              <w:pStyle w:val="Contrato-Assinaturas"/>
              <w:spacing w:before="120" w:after="120"/>
              <w:rPr>
                <w:noProof/>
              </w:rPr>
            </w:pPr>
            <w:r w:rsidRPr="00345793">
              <w:t>Nome:</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testemunha_01_nome </w:instrText>
            </w:r>
            <w:r w:rsidR="00030FE6" w:rsidRPr="00A92F41">
              <w:rPr>
                <w:noProof/>
                <w:highlight w:val="lightGray"/>
              </w:rPr>
              <w:fldChar w:fldCharType="separate"/>
            </w:r>
            <w:r w:rsidR="00CB7A49" w:rsidRPr="00A92F41">
              <w:rPr>
                <w:noProof/>
                <w:highlight w:val="lightGray"/>
              </w:rPr>
              <w:t>«testemunha_01_nome»</w:t>
            </w:r>
            <w:r w:rsidR="00030FE6" w:rsidRPr="00A92F41">
              <w:rPr>
                <w:noProof/>
                <w:highlight w:val="lightGray"/>
              </w:rPr>
              <w:fldChar w:fldCharType="end"/>
            </w:r>
          </w:p>
          <w:p w:rsidR="00790982" w:rsidRPr="00345793" w:rsidRDefault="00403BC8" w:rsidP="00FE3FAA">
            <w:pPr>
              <w:pStyle w:val="Contrato-Assinaturas"/>
            </w:pPr>
            <w:r w:rsidRPr="00345793">
              <w:t>CPF:</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testemunha_01_cpf </w:instrText>
            </w:r>
            <w:r w:rsidR="00030FE6" w:rsidRPr="00A92F41">
              <w:rPr>
                <w:noProof/>
                <w:highlight w:val="lightGray"/>
              </w:rPr>
              <w:fldChar w:fldCharType="separate"/>
            </w:r>
            <w:r w:rsidR="00CB7A49" w:rsidRPr="00A92F41">
              <w:rPr>
                <w:noProof/>
                <w:highlight w:val="lightGray"/>
              </w:rPr>
              <w:t>«testemunha_01_cpf»</w:t>
            </w:r>
            <w:r w:rsidR="00030FE6" w:rsidRPr="00A92F41">
              <w:rPr>
                <w:noProof/>
                <w:highlight w:val="lightGray"/>
              </w:rPr>
              <w:fldChar w:fldCharType="end"/>
            </w:r>
          </w:p>
        </w:tc>
        <w:tc>
          <w:tcPr>
            <w:tcW w:w="454" w:type="pct"/>
            <w:tcBorders>
              <w:top w:val="nil"/>
              <w:left w:val="nil"/>
              <w:bottom w:val="nil"/>
              <w:right w:val="nil"/>
            </w:tcBorders>
          </w:tcPr>
          <w:p w:rsidR="00654EBE" w:rsidRPr="00345793" w:rsidRDefault="00654EBE" w:rsidP="00C55EF3">
            <w:pPr>
              <w:pStyle w:val="Contrato-Assinaturas"/>
            </w:pPr>
          </w:p>
        </w:tc>
        <w:tc>
          <w:tcPr>
            <w:tcW w:w="2273" w:type="pct"/>
            <w:tcBorders>
              <w:left w:val="nil"/>
            </w:tcBorders>
          </w:tcPr>
          <w:p w:rsidR="00C55EF3" w:rsidRDefault="00403BC8" w:rsidP="00C55EF3">
            <w:pPr>
              <w:pStyle w:val="Contrato-Assinaturas"/>
            </w:pPr>
            <w:r w:rsidRPr="00345793">
              <w:t>Nome:</w:t>
            </w:r>
            <w:r w:rsidR="00CA1408">
              <w:t xml:space="preserve"> </w:t>
            </w:r>
            <w:r w:rsidR="00030FE6" w:rsidRPr="00A92F41">
              <w:rPr>
                <w:highlight w:val="lightGray"/>
              </w:rPr>
              <w:fldChar w:fldCharType="begin"/>
            </w:r>
            <w:r w:rsidR="00CB7A49" w:rsidRPr="00A92F41">
              <w:rPr>
                <w:highlight w:val="lightGray"/>
              </w:rPr>
              <w:instrText xml:space="preserve"> MERGEFIELD testemunha_02_nome </w:instrText>
            </w:r>
            <w:r w:rsidR="00030FE6" w:rsidRPr="00A92F41">
              <w:rPr>
                <w:highlight w:val="lightGray"/>
              </w:rPr>
              <w:fldChar w:fldCharType="separate"/>
            </w:r>
            <w:r w:rsidR="00CB7A49" w:rsidRPr="00A92F41">
              <w:rPr>
                <w:highlight w:val="lightGray"/>
              </w:rPr>
              <w:t>«testemunha_02_nome»</w:t>
            </w:r>
            <w:r w:rsidR="00030FE6" w:rsidRPr="00A92F41">
              <w:rPr>
                <w:highlight w:val="lightGray"/>
              </w:rPr>
              <w:fldChar w:fldCharType="end"/>
            </w:r>
          </w:p>
          <w:p w:rsidR="00790982" w:rsidRPr="00345793" w:rsidRDefault="00403BC8" w:rsidP="00FE3FAA">
            <w:pPr>
              <w:pStyle w:val="Contrato-Assinaturas"/>
            </w:pPr>
            <w:r w:rsidRPr="00345793">
              <w:t>CPF:</w:t>
            </w:r>
            <w:r w:rsidR="00CA1408">
              <w:t xml:space="preserve"> </w:t>
            </w:r>
            <w:r w:rsidR="00030FE6" w:rsidRPr="00A92F41">
              <w:rPr>
                <w:highlight w:val="lightGray"/>
              </w:rPr>
              <w:fldChar w:fldCharType="begin"/>
            </w:r>
            <w:r w:rsidR="00CB7A49" w:rsidRPr="00A92F41">
              <w:rPr>
                <w:highlight w:val="lightGray"/>
              </w:rPr>
              <w:instrText xml:space="preserve"> MERGEFIELD testemunha_02_cpf </w:instrText>
            </w:r>
            <w:r w:rsidR="00030FE6" w:rsidRPr="00A92F41">
              <w:rPr>
                <w:highlight w:val="lightGray"/>
              </w:rPr>
              <w:fldChar w:fldCharType="separate"/>
            </w:r>
            <w:r w:rsidR="00CB7A49" w:rsidRPr="00A92F41">
              <w:rPr>
                <w:noProof/>
                <w:highlight w:val="lightGray"/>
              </w:rPr>
              <w:t>«testemunha_02_cpf»</w:t>
            </w:r>
            <w:r w:rsidR="00030FE6" w:rsidRPr="00A92F41">
              <w:rPr>
                <w:noProof/>
                <w:highlight w:val="lightGray"/>
              </w:rPr>
              <w:fldChar w:fldCharType="end"/>
            </w:r>
          </w:p>
        </w:tc>
      </w:tr>
    </w:tbl>
    <w:p w:rsidR="006B0AD8" w:rsidRDefault="006B0AD8" w:rsidP="00C55EF3">
      <w:pPr>
        <w:pStyle w:val="Contrato-Normal"/>
      </w:pPr>
      <w:bookmarkStart w:id="1983" w:name="_Ref473101078"/>
      <w:bookmarkStart w:id="1984" w:name="_Toc473903636"/>
      <w:bookmarkStart w:id="1985" w:name="_Toc513626471"/>
      <w:bookmarkStart w:id="1986" w:name="_Toc13538336"/>
      <w:bookmarkStart w:id="1987" w:name="_Toc103424330"/>
    </w:p>
    <w:p w:rsidR="00654EBE" w:rsidRPr="00D8262C" w:rsidRDefault="006E75AC" w:rsidP="00BA5615">
      <w:pPr>
        <w:pStyle w:val="Contrato-Anexo"/>
      </w:pPr>
      <w:bookmarkStart w:id="1988" w:name="_ANEXO_I_-"/>
      <w:bookmarkStart w:id="1989" w:name="_Toc343899237"/>
      <w:bookmarkStart w:id="1990" w:name="_Toc345520376"/>
      <w:bookmarkStart w:id="1991" w:name="_Toc345677182"/>
      <w:bookmarkStart w:id="1992" w:name="_Toc346393291"/>
      <w:bookmarkStart w:id="1993" w:name="_Toc425775537"/>
      <w:bookmarkStart w:id="1994" w:name="_Toc421863542"/>
      <w:bookmarkStart w:id="1995" w:name="_Toc434933350"/>
      <w:bookmarkStart w:id="1996" w:name="_Toc434942718"/>
      <w:bookmarkStart w:id="1997" w:name="_Toc435440145"/>
      <w:bookmarkStart w:id="1998" w:name="_Toc36215092"/>
      <w:bookmarkEnd w:id="2"/>
      <w:bookmarkEnd w:id="3"/>
      <w:bookmarkEnd w:id="4"/>
      <w:bookmarkEnd w:id="5"/>
      <w:bookmarkEnd w:id="6"/>
      <w:bookmarkEnd w:id="7"/>
      <w:bookmarkEnd w:id="8"/>
      <w:bookmarkEnd w:id="9"/>
      <w:bookmarkEnd w:id="1983"/>
      <w:bookmarkEnd w:id="1984"/>
      <w:bookmarkEnd w:id="1985"/>
      <w:bookmarkEnd w:id="1986"/>
      <w:bookmarkEnd w:id="1988"/>
      <w:r w:rsidRPr="00D8262C">
        <w:lastRenderedPageBreak/>
        <w:t xml:space="preserve">Anexo </w:t>
      </w:r>
      <w:r w:rsidR="00403BC8" w:rsidRPr="00D8262C">
        <w:t>I</w:t>
      </w:r>
      <w:bookmarkStart w:id="1999" w:name="_Toc473903637"/>
      <w:bookmarkStart w:id="2000" w:name="_Toc513626472"/>
      <w:r w:rsidR="00403BC8" w:rsidRPr="00D8262C">
        <w:t xml:space="preserve"> </w:t>
      </w:r>
      <w:r w:rsidR="00FE5658" w:rsidRPr="00D8262C">
        <w:t>–</w:t>
      </w:r>
      <w:r w:rsidR="00403BC8" w:rsidRPr="00D8262C">
        <w:t xml:space="preserve"> </w:t>
      </w:r>
      <w:bookmarkEnd w:id="1999"/>
      <w:bookmarkEnd w:id="2000"/>
      <w:r w:rsidR="00403BC8" w:rsidRPr="00D8262C">
        <w:t xml:space="preserve">Área </w:t>
      </w:r>
      <w:bookmarkEnd w:id="1989"/>
      <w:bookmarkEnd w:id="1990"/>
      <w:bookmarkEnd w:id="1991"/>
      <w:r w:rsidR="00145E7A" w:rsidRPr="00D8262C">
        <w:t>d</w:t>
      </w:r>
      <w:r w:rsidR="00BF4066">
        <w:t>e</w:t>
      </w:r>
      <w:r w:rsidR="00FC6896" w:rsidRPr="00D8262C">
        <w:t xml:space="preserve"> </w:t>
      </w:r>
      <w:r w:rsidR="00744940" w:rsidRPr="00D8262C">
        <w:t>Concessão</w:t>
      </w:r>
      <w:bookmarkEnd w:id="1987"/>
      <w:bookmarkEnd w:id="1992"/>
      <w:bookmarkEnd w:id="1993"/>
      <w:bookmarkEnd w:id="1994"/>
      <w:bookmarkEnd w:id="1995"/>
      <w:bookmarkEnd w:id="1996"/>
      <w:bookmarkEnd w:id="1997"/>
      <w:bookmarkEnd w:id="1998"/>
    </w:p>
    <w:p w:rsidR="00DF0F81" w:rsidRPr="00345793" w:rsidRDefault="00350777" w:rsidP="00950C7A">
      <w:pPr>
        <w:pStyle w:val="Contrato-Normal"/>
      </w:pPr>
      <w:bookmarkStart w:id="2001" w:name="_Toc103424331"/>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030FE6" w:rsidRPr="00CB7A49">
        <w:rPr>
          <w:highlight w:val="lightGray"/>
        </w:rPr>
        <w:fldChar w:fldCharType="begin"/>
      </w:r>
      <w:r w:rsidR="004466CF" w:rsidRPr="00CB7A49">
        <w:rPr>
          <w:highlight w:val="lightGray"/>
        </w:rPr>
        <w:instrText xml:space="preserve"> MERGEFIELD "bloco" </w:instrText>
      </w:r>
      <w:r w:rsidR="00030FE6" w:rsidRPr="00CB7A49">
        <w:rPr>
          <w:highlight w:val="lightGray"/>
        </w:rPr>
        <w:fldChar w:fldCharType="separate"/>
      </w:r>
      <w:r w:rsidR="00FE4A5C" w:rsidRPr="00CB7A49">
        <w:rPr>
          <w:noProof/>
          <w:highlight w:val="lightGray"/>
        </w:rPr>
        <w:t>«bloco»</w:t>
      </w:r>
      <w:r w:rsidR="00030FE6" w:rsidRPr="00CB7A49">
        <w:rPr>
          <w:noProof/>
          <w:highlight w:val="lightGray"/>
        </w:rPr>
        <w:fldChar w:fldCharType="end"/>
      </w:r>
      <w:r w:rsidR="00403BC8" w:rsidRPr="00345793">
        <w:t>, cujos parâmetros cartográficos encontram-se abaixo relacionados.</w:t>
      </w:r>
    </w:p>
    <w:p w:rsidR="00EE6DFA" w:rsidRDefault="00EE6DFA" w:rsidP="006B0AD8">
      <w:pPr>
        <w:pStyle w:val="Contrato-Normal"/>
      </w:pPr>
    </w:p>
    <w:p w:rsidR="00654EBE" w:rsidRPr="00950C7A" w:rsidRDefault="004007AD" w:rsidP="00950C7A">
      <w:pPr>
        <w:pStyle w:val="Contrato-Normal"/>
        <w:jc w:val="center"/>
        <w:rPr>
          <w:b/>
        </w:rPr>
      </w:pPr>
      <w:r w:rsidRPr="00950C7A">
        <w:rPr>
          <w:b/>
        </w:rPr>
        <w:t>PARÂMETROS CARTOGRÁFICOS</w:t>
      </w:r>
      <w:r w:rsidR="00950C7A">
        <w:rPr>
          <w:b/>
        </w:rPr>
        <w:t xml:space="preserve"> UTILIZADOS PARA AS COORDENADAS</w:t>
      </w:r>
    </w:p>
    <w:p w:rsidR="00654EBE" w:rsidRPr="00345793" w:rsidRDefault="00654EBE" w:rsidP="006B0AD8">
      <w:pPr>
        <w:pStyle w:val="Contrato-Normal"/>
      </w:pPr>
    </w:p>
    <w:p w:rsidR="00654EBE" w:rsidRPr="009F586E" w:rsidRDefault="006E75AC" w:rsidP="00BA5615">
      <w:pPr>
        <w:pStyle w:val="Contrato-Anexo"/>
      </w:pPr>
      <w:bookmarkStart w:id="2002" w:name="_ANEXO_II_–"/>
      <w:bookmarkStart w:id="2003" w:name="_Toc173234848"/>
      <w:bookmarkStart w:id="2004" w:name="_Toc343899238"/>
      <w:bookmarkStart w:id="2005" w:name="_Toc345520377"/>
      <w:bookmarkStart w:id="2006" w:name="_Toc345677183"/>
      <w:bookmarkStart w:id="2007" w:name="_Toc346393292"/>
      <w:bookmarkStart w:id="2008" w:name="_Toc425775538"/>
      <w:bookmarkStart w:id="2009" w:name="_Toc421863543"/>
      <w:bookmarkStart w:id="2010" w:name="_Toc434933351"/>
      <w:bookmarkStart w:id="2011" w:name="_Toc434942719"/>
      <w:bookmarkStart w:id="2012" w:name="_Toc435440146"/>
      <w:bookmarkStart w:id="2013" w:name="_Toc36215093"/>
      <w:bookmarkStart w:id="2014" w:name="_Ref473101267"/>
      <w:bookmarkStart w:id="2015" w:name="_Toc473903639"/>
      <w:bookmarkStart w:id="2016" w:name="_Toc513626473"/>
      <w:bookmarkStart w:id="2017" w:name="_Toc13538337"/>
      <w:bookmarkEnd w:id="2002"/>
      <w:r w:rsidRPr="009F586E">
        <w:lastRenderedPageBreak/>
        <w:t xml:space="preserve">Anexo </w:t>
      </w:r>
      <w:r w:rsidR="00403BC8" w:rsidRPr="009F586E">
        <w:t xml:space="preserve">II – </w:t>
      </w:r>
      <w:bookmarkStart w:id="2018" w:name="_Hlt112642582"/>
      <w:bookmarkEnd w:id="2001"/>
      <w:r w:rsidR="00403BC8" w:rsidRPr="009F586E">
        <w:t xml:space="preserve">Programa </w:t>
      </w:r>
      <w:bookmarkEnd w:id="2018"/>
      <w:r w:rsidR="00663DB9" w:rsidRPr="009F586E">
        <w:t>E</w:t>
      </w:r>
      <w:r w:rsidR="00670DAA" w:rsidRPr="009F586E">
        <w:t>xploratório Mínimo</w:t>
      </w:r>
      <w:bookmarkStart w:id="2019" w:name="_Hlt135041904"/>
      <w:bookmarkEnd w:id="2003"/>
      <w:bookmarkEnd w:id="2004"/>
      <w:bookmarkEnd w:id="2005"/>
      <w:bookmarkEnd w:id="2006"/>
      <w:bookmarkEnd w:id="2007"/>
      <w:bookmarkEnd w:id="2008"/>
      <w:bookmarkEnd w:id="2009"/>
      <w:bookmarkEnd w:id="2010"/>
      <w:bookmarkEnd w:id="2011"/>
      <w:bookmarkEnd w:id="2012"/>
      <w:bookmarkEnd w:id="2013"/>
      <w:bookmarkEnd w:id="2019"/>
    </w:p>
    <w:p w:rsidR="00C46B73" w:rsidRDefault="00C46B73" w:rsidP="00950C7A">
      <w:pPr>
        <w:pStyle w:val="Contrato-Normal"/>
      </w:pPr>
      <w:r w:rsidRPr="00345793">
        <w:t xml:space="preserve">A Fase de Exploração </w:t>
      </w:r>
      <w:r>
        <w:t xml:space="preserve">terá </w:t>
      </w:r>
      <w:r w:rsidRPr="00345793">
        <w:t>duração</w:t>
      </w:r>
      <w:r>
        <w:t xml:space="preserve"> de </w:t>
      </w:r>
      <w:r w:rsidR="00030FE6" w:rsidRPr="004F1FA0">
        <w:rPr>
          <w:b/>
          <w:highlight w:val="lightGray"/>
        </w:rPr>
        <w:fldChar w:fldCharType="begin"/>
      </w:r>
      <w:r w:rsidRPr="004F1FA0">
        <w:rPr>
          <w:highlight w:val="lightGray"/>
        </w:rPr>
        <w:instrText xml:space="preserve"> MERGEFIELD "fase_total_anos" </w:instrText>
      </w:r>
      <w:r w:rsidR="00030FE6" w:rsidRPr="004F1FA0">
        <w:rPr>
          <w:b/>
          <w:highlight w:val="lightGray"/>
        </w:rPr>
        <w:fldChar w:fldCharType="separate"/>
      </w:r>
      <w:r w:rsidRPr="004F1FA0">
        <w:rPr>
          <w:noProof/>
          <w:highlight w:val="lightGray"/>
        </w:rPr>
        <w:t>«</w:t>
      </w:r>
      <w:r w:rsidR="00611E75" w:rsidRPr="004F1FA0">
        <w:rPr>
          <w:noProof/>
          <w:highlight w:val="lightGray"/>
        </w:rPr>
        <w:t>duraca</w:t>
      </w:r>
      <w:r w:rsidRPr="004F1FA0">
        <w:rPr>
          <w:noProof/>
          <w:highlight w:val="lightGray"/>
        </w:rPr>
        <w:t>o fase»</w:t>
      </w:r>
      <w:r w:rsidR="00030FE6" w:rsidRPr="004F1FA0">
        <w:rPr>
          <w:b/>
          <w:highlight w:val="lightGray"/>
        </w:rPr>
        <w:fldChar w:fldCharType="end"/>
      </w:r>
      <w:r w:rsidR="00022B64">
        <w:rPr>
          <w:b/>
        </w:rPr>
        <w:t xml:space="preserve"> </w:t>
      </w:r>
      <w:r w:rsidRPr="00C46B73">
        <w:t>anos</w:t>
      </w:r>
      <w:r>
        <w:rPr>
          <w:b/>
        </w:rPr>
        <w:t xml:space="preserve"> </w:t>
      </w:r>
      <w:r>
        <w:t>e constará de um único período.</w:t>
      </w:r>
    </w:p>
    <w:p w:rsidR="00654EBE" w:rsidRDefault="00403BC8" w:rsidP="00950C7A">
      <w:pPr>
        <w:pStyle w:val="Contrato-Normal"/>
      </w:pPr>
      <w:r w:rsidRPr="00345793">
        <w:t>As atividades</w:t>
      </w:r>
      <w:r w:rsidR="00187F5A">
        <w:t xml:space="preserve"> para fins do cumprimento do Programa Exploratório Mínimo</w:t>
      </w:r>
      <w:r w:rsidRPr="00345793">
        <w:t xml:space="preserve">, a serem exercidas pelo </w:t>
      </w:r>
      <w:r w:rsidR="00F769F8" w:rsidRPr="00345793">
        <w:t>Concessionário</w:t>
      </w:r>
      <w:r w:rsidRPr="00345793">
        <w:t>,</w:t>
      </w:r>
      <w:r w:rsidR="00187F5A">
        <w:t xml:space="preserve"> estão descritas neste Anexo</w:t>
      </w:r>
      <w:r w:rsidR="00FC6896" w:rsidRPr="00345793">
        <w:t>.</w:t>
      </w:r>
      <w:r w:rsidRPr="00345793">
        <w:t xml:space="preserve"> </w:t>
      </w:r>
    </w:p>
    <w:p w:rsidR="001F4249" w:rsidRPr="00345793" w:rsidRDefault="001F4249" w:rsidP="00453022">
      <w:pPr>
        <w:pStyle w:val="Contrato-Normal"/>
      </w:pPr>
    </w:p>
    <w:p w:rsidR="00654EBE" w:rsidRPr="00453022" w:rsidRDefault="00403BC8" w:rsidP="00453022">
      <w:pPr>
        <w:pStyle w:val="Contrato-Normal"/>
        <w:jc w:val="center"/>
        <w:rPr>
          <w:b/>
        </w:rPr>
      </w:pPr>
      <w:r w:rsidRPr="00453022">
        <w:rPr>
          <w:b/>
        </w:rPr>
        <w:t xml:space="preserve">Programa Exploratório Mínimo </w:t>
      </w: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9"/>
        <w:gridCol w:w="2355"/>
        <w:gridCol w:w="2974"/>
      </w:tblGrid>
      <w:tr w:rsidR="0064064A" w:rsidRPr="00A22973" w:rsidTr="0064064A">
        <w:trPr>
          <w:cantSplit/>
          <w:trHeight w:val="567"/>
          <w:jc w:val="center"/>
        </w:trPr>
        <w:tc>
          <w:tcPr>
            <w:tcW w:w="1714" w:type="pct"/>
            <w:vAlign w:val="center"/>
          </w:tcPr>
          <w:p w:rsidR="0064064A" w:rsidRPr="00A22973" w:rsidRDefault="0064064A" w:rsidP="00B841B4">
            <w:pPr>
              <w:pStyle w:val="Contrato-Anexo-Tabela"/>
            </w:pPr>
            <w:r w:rsidRPr="00A22973">
              <w:t>Bloco</w:t>
            </w:r>
          </w:p>
        </w:tc>
        <w:tc>
          <w:tcPr>
            <w:tcW w:w="1452" w:type="pct"/>
            <w:vAlign w:val="center"/>
          </w:tcPr>
          <w:p w:rsidR="0064064A" w:rsidRPr="00A22973" w:rsidRDefault="0064064A" w:rsidP="00B841B4">
            <w:pPr>
              <w:pStyle w:val="Contrato-Anexo-Tabela"/>
            </w:pPr>
            <w:r w:rsidRPr="00A22973">
              <w:t>Área do Bloco (km²)</w:t>
            </w:r>
          </w:p>
        </w:tc>
        <w:tc>
          <w:tcPr>
            <w:tcW w:w="1834" w:type="pct"/>
            <w:vAlign w:val="center"/>
          </w:tcPr>
          <w:p w:rsidR="0064064A" w:rsidRPr="00A22973" w:rsidRDefault="0064064A" w:rsidP="001921FE">
            <w:pPr>
              <w:pStyle w:val="Contrato-Anexo-Tabela"/>
            </w:pPr>
            <w:r w:rsidRPr="00A22973">
              <w:t>Unidades de Trabalho</w:t>
            </w:r>
          </w:p>
        </w:tc>
      </w:tr>
      <w:tr w:rsidR="0064064A" w:rsidRPr="00A22973" w:rsidTr="0064064A">
        <w:trPr>
          <w:cantSplit/>
          <w:trHeight w:val="567"/>
          <w:jc w:val="center"/>
        </w:trPr>
        <w:tc>
          <w:tcPr>
            <w:tcW w:w="1714" w:type="pct"/>
            <w:vAlign w:val="center"/>
          </w:tcPr>
          <w:p w:rsidR="0064064A" w:rsidRPr="00B841B4" w:rsidRDefault="00030FE6" w:rsidP="00B841B4">
            <w:pPr>
              <w:pStyle w:val="Contrato-Anexo-Tabela"/>
              <w:rPr>
                <w:b w:val="0"/>
              </w:rPr>
            </w:pPr>
            <w:r w:rsidRPr="00B841B4">
              <w:rPr>
                <w:b w:val="0"/>
              </w:rPr>
              <w:fldChar w:fldCharType="begin"/>
            </w:r>
            <w:r w:rsidR="0064064A" w:rsidRPr="00B841B4">
              <w:rPr>
                <w:b w:val="0"/>
              </w:rPr>
              <w:instrText xml:space="preserve"> MERGEFIELD "bloco" </w:instrText>
            </w:r>
            <w:r w:rsidRPr="00B841B4">
              <w:rPr>
                <w:b w:val="0"/>
              </w:rPr>
              <w:fldChar w:fldCharType="separate"/>
            </w:r>
            <w:r w:rsidR="0064064A">
              <w:rPr>
                <w:b w:val="0"/>
                <w:noProof/>
              </w:rPr>
              <w:t>«bloco»</w:t>
            </w:r>
            <w:r w:rsidRPr="00B841B4">
              <w:rPr>
                <w:b w:val="0"/>
              </w:rPr>
              <w:fldChar w:fldCharType="end"/>
            </w:r>
          </w:p>
        </w:tc>
        <w:tc>
          <w:tcPr>
            <w:tcW w:w="1452" w:type="pct"/>
            <w:vAlign w:val="center"/>
          </w:tcPr>
          <w:p w:rsidR="0064064A" w:rsidRPr="00B841B4" w:rsidRDefault="00030FE6" w:rsidP="00B841B4">
            <w:pPr>
              <w:pStyle w:val="Contrato-Anexo-Tabela"/>
              <w:rPr>
                <w:b w:val="0"/>
              </w:rPr>
            </w:pPr>
            <w:r w:rsidRPr="00B841B4">
              <w:rPr>
                <w:b w:val="0"/>
              </w:rPr>
              <w:fldChar w:fldCharType="begin"/>
            </w:r>
            <w:r w:rsidR="0064064A" w:rsidRPr="00B841B4">
              <w:rPr>
                <w:b w:val="0"/>
              </w:rPr>
              <w:instrText xml:space="preserve"> MERGEFIELD "area_bloco" </w:instrText>
            </w:r>
            <w:r w:rsidRPr="00B841B4">
              <w:rPr>
                <w:b w:val="0"/>
              </w:rPr>
              <w:fldChar w:fldCharType="separate"/>
            </w:r>
            <w:r w:rsidR="0064064A">
              <w:rPr>
                <w:b w:val="0"/>
                <w:noProof/>
              </w:rPr>
              <w:t>«area_bloco»</w:t>
            </w:r>
            <w:r w:rsidRPr="00B841B4">
              <w:rPr>
                <w:b w:val="0"/>
              </w:rPr>
              <w:fldChar w:fldCharType="end"/>
            </w:r>
          </w:p>
        </w:tc>
        <w:tc>
          <w:tcPr>
            <w:tcW w:w="1834" w:type="pct"/>
            <w:vAlign w:val="center"/>
          </w:tcPr>
          <w:p w:rsidR="0064064A" w:rsidRPr="00B841B4" w:rsidRDefault="00030FE6" w:rsidP="00B841B4">
            <w:pPr>
              <w:pStyle w:val="Contrato-Anexo-Tabela"/>
              <w:rPr>
                <w:b w:val="0"/>
              </w:rPr>
            </w:pPr>
            <w:r w:rsidRPr="00B841B4">
              <w:rPr>
                <w:b w:val="0"/>
              </w:rPr>
              <w:fldChar w:fldCharType="begin"/>
            </w:r>
            <w:r w:rsidR="0064064A" w:rsidRPr="00B841B4">
              <w:rPr>
                <w:b w:val="0"/>
              </w:rPr>
              <w:instrText xml:space="preserve"> MERGEFIELD "pem_ut" </w:instrText>
            </w:r>
            <w:r w:rsidRPr="00B841B4">
              <w:rPr>
                <w:b w:val="0"/>
              </w:rPr>
              <w:fldChar w:fldCharType="separate"/>
            </w:r>
            <w:r w:rsidR="0064064A">
              <w:rPr>
                <w:b w:val="0"/>
                <w:noProof/>
              </w:rPr>
              <w:t>«pem_ut»</w:t>
            </w:r>
            <w:r w:rsidRPr="00B841B4">
              <w:rPr>
                <w:b w:val="0"/>
              </w:rPr>
              <w:fldChar w:fldCharType="end"/>
            </w:r>
          </w:p>
        </w:tc>
      </w:tr>
    </w:tbl>
    <w:p w:rsidR="00654EBE" w:rsidRPr="00345793" w:rsidRDefault="00654EBE" w:rsidP="00A22973">
      <w:pPr>
        <w:pStyle w:val="Contrato-Normal"/>
      </w:pPr>
    </w:p>
    <w:p w:rsidR="001F4249" w:rsidRPr="00A22973" w:rsidRDefault="001F4249" w:rsidP="00A22973">
      <w:pPr>
        <w:pStyle w:val="Contrato-Normal"/>
        <w:jc w:val="center"/>
        <w:rPr>
          <w:b/>
        </w:rPr>
      </w:pPr>
      <w:r w:rsidRPr="00A22973">
        <w:rPr>
          <w:b/>
        </w:rPr>
        <w:t>Valor da UT para fins da Garantia Financeira d</w:t>
      </w:r>
      <w:r w:rsidR="005B7654">
        <w:rPr>
          <w:b/>
        </w:rPr>
        <w:t>a Fase de Exploração</w:t>
      </w:r>
      <w:r w:rsidRPr="00A22973">
        <w:rPr>
          <w:b/>
        </w:rPr>
        <w:t xml:space="preserve"> (R$/UT)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42"/>
        <w:gridCol w:w="6970"/>
      </w:tblGrid>
      <w:tr w:rsidR="00A22973" w:rsidRPr="00A22973" w:rsidTr="00B420AE">
        <w:trPr>
          <w:trHeight w:val="567"/>
          <w:jc w:val="center"/>
        </w:trPr>
        <w:tc>
          <w:tcPr>
            <w:tcW w:w="1217" w:type="pct"/>
            <w:tcBorders>
              <w:top w:val="single" w:sz="4" w:space="0" w:color="auto"/>
              <w:left w:val="single" w:sz="4" w:space="0" w:color="auto"/>
            </w:tcBorders>
            <w:vAlign w:val="center"/>
          </w:tcPr>
          <w:p w:rsidR="001F4249" w:rsidRPr="00A22973" w:rsidRDefault="001F4249" w:rsidP="00B841B4">
            <w:pPr>
              <w:pStyle w:val="Contrato-Anexo-Tabela"/>
            </w:pPr>
            <w:r w:rsidRPr="00A22973">
              <w:t>Setor</w:t>
            </w:r>
          </w:p>
        </w:tc>
        <w:tc>
          <w:tcPr>
            <w:tcW w:w="3783" w:type="pct"/>
            <w:vAlign w:val="center"/>
          </w:tcPr>
          <w:p w:rsidR="001F4249" w:rsidRPr="00A22973" w:rsidRDefault="001F4249" w:rsidP="00B841B4">
            <w:pPr>
              <w:pStyle w:val="Contrato-Anexo-Tabela"/>
            </w:pPr>
            <w:r w:rsidRPr="00A22973">
              <w:t>R$/UT</w:t>
            </w:r>
          </w:p>
        </w:tc>
      </w:tr>
      <w:tr w:rsidR="00A22973" w:rsidRPr="00A22973" w:rsidTr="00B420AE">
        <w:trPr>
          <w:trHeight w:val="567"/>
          <w:jc w:val="center"/>
        </w:trPr>
        <w:tc>
          <w:tcPr>
            <w:tcW w:w="1217" w:type="pct"/>
            <w:vAlign w:val="center"/>
          </w:tcPr>
          <w:p w:rsidR="001F4249" w:rsidRPr="001C293A" w:rsidRDefault="00030FE6" w:rsidP="00B841B4">
            <w:pPr>
              <w:pStyle w:val="Contrato-Anexo-Tabela"/>
              <w:rPr>
                <w:b w:val="0"/>
              </w:rPr>
            </w:pPr>
            <w:r w:rsidRPr="001C293A">
              <w:rPr>
                <w:b w:val="0"/>
              </w:rPr>
              <w:fldChar w:fldCharType="begin"/>
            </w:r>
            <w:r w:rsidR="004F61E1" w:rsidRPr="001C293A">
              <w:rPr>
                <w:b w:val="0"/>
              </w:rPr>
              <w:instrText xml:space="preserve"> MERGEFIELD "setor" </w:instrText>
            </w:r>
            <w:r w:rsidRPr="001C293A">
              <w:rPr>
                <w:b w:val="0"/>
              </w:rPr>
              <w:fldChar w:fldCharType="separate"/>
            </w:r>
            <w:r w:rsidR="00FE4A5C">
              <w:rPr>
                <w:b w:val="0"/>
                <w:noProof/>
              </w:rPr>
              <w:t>«setor»</w:t>
            </w:r>
            <w:r w:rsidRPr="001C293A">
              <w:rPr>
                <w:b w:val="0"/>
              </w:rPr>
              <w:fldChar w:fldCharType="end"/>
            </w:r>
          </w:p>
        </w:tc>
        <w:tc>
          <w:tcPr>
            <w:tcW w:w="3783" w:type="pct"/>
            <w:vAlign w:val="center"/>
          </w:tcPr>
          <w:p w:rsidR="001F4249" w:rsidRPr="001C293A" w:rsidRDefault="00030FE6" w:rsidP="00F030BB">
            <w:pPr>
              <w:pStyle w:val="Contrato-Anexo-Tabela"/>
              <w:rPr>
                <w:b w:val="0"/>
              </w:rPr>
            </w:pPr>
            <w:r>
              <w:rPr>
                <w:b w:val="0"/>
              </w:rPr>
              <w:fldChar w:fldCharType="begin"/>
            </w:r>
            <w:r w:rsidR="001C293A">
              <w:rPr>
                <w:b w:val="0"/>
              </w:rPr>
              <w:instrText xml:space="preserve"> MERGEFIELD valor_ut_para_calculo_garantia_primeiro_ </w:instrText>
            </w:r>
            <w:r>
              <w:rPr>
                <w:b w:val="0"/>
              </w:rPr>
              <w:fldChar w:fldCharType="separate"/>
            </w:r>
            <w:r w:rsidR="00FE4A5C">
              <w:rPr>
                <w:b w:val="0"/>
                <w:noProof/>
              </w:rPr>
              <w:t>«valor_ut_para_calculo_garantia»</w:t>
            </w:r>
            <w:r>
              <w:rPr>
                <w:b w:val="0"/>
              </w:rPr>
              <w:fldChar w:fldCharType="end"/>
            </w:r>
          </w:p>
        </w:tc>
      </w:tr>
    </w:tbl>
    <w:p w:rsidR="0064064A" w:rsidRDefault="0064064A" w:rsidP="0064064A">
      <w:pPr>
        <w:pStyle w:val="Contrato-Normal"/>
      </w:pPr>
    </w:p>
    <w:p w:rsidR="0064064A" w:rsidRPr="00530BBD" w:rsidRDefault="00C46B73" w:rsidP="0064064A">
      <w:pPr>
        <w:pStyle w:val="Contrato-Normal"/>
        <w:jc w:val="center"/>
        <w:rPr>
          <w:b/>
        </w:rPr>
      </w:pPr>
      <w:r>
        <w:rPr>
          <w:b/>
        </w:rPr>
        <w:t>V</w:t>
      </w:r>
      <w:r w:rsidR="0064064A">
        <w:rPr>
          <w:b/>
        </w:rPr>
        <w:t xml:space="preserve">alor </w:t>
      </w:r>
      <w:r w:rsidR="00273A62">
        <w:rPr>
          <w:b/>
        </w:rPr>
        <w:t xml:space="preserve">Total do Programa Exploratório Mínimo e </w:t>
      </w:r>
      <w:r w:rsidR="0064064A">
        <w:rPr>
          <w:b/>
        </w:rPr>
        <w:t>da Garantia Financeira</w:t>
      </w:r>
    </w:p>
    <w:tbl>
      <w:tblPr>
        <w:tblW w:w="37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58"/>
        <w:gridCol w:w="3458"/>
      </w:tblGrid>
      <w:tr w:rsidR="00273A62" w:rsidRPr="00345793" w:rsidTr="00273A62">
        <w:trPr>
          <w:trHeight w:val="567"/>
          <w:jc w:val="center"/>
        </w:trPr>
        <w:tc>
          <w:tcPr>
            <w:tcW w:w="2500" w:type="pct"/>
            <w:tcBorders>
              <w:top w:val="single" w:sz="4" w:space="0" w:color="auto"/>
              <w:left w:val="single" w:sz="4" w:space="0" w:color="auto"/>
            </w:tcBorders>
          </w:tcPr>
          <w:p w:rsidR="00273A62" w:rsidRDefault="00273A62" w:rsidP="001B55DE">
            <w:pPr>
              <w:pStyle w:val="Contrato-Anexo-Tabela"/>
            </w:pPr>
            <w:r>
              <w:t>Valor do Programa</w:t>
            </w:r>
            <w:r w:rsidR="00B049B5">
              <w:t xml:space="preserve"> Exploratório Mínimo (R$)</w:t>
            </w:r>
          </w:p>
        </w:tc>
        <w:tc>
          <w:tcPr>
            <w:tcW w:w="2500" w:type="pct"/>
            <w:tcBorders>
              <w:top w:val="single" w:sz="4" w:space="0" w:color="auto"/>
              <w:left w:val="single" w:sz="4" w:space="0" w:color="auto"/>
            </w:tcBorders>
          </w:tcPr>
          <w:p w:rsidR="00273A62" w:rsidRDefault="00273A62" w:rsidP="001B55DE">
            <w:pPr>
              <w:pStyle w:val="Contrato-Anexo-Tabela"/>
            </w:pPr>
            <w:r>
              <w:t>Valor da Garantia Financeira</w:t>
            </w:r>
          </w:p>
          <w:p w:rsidR="00273A62" w:rsidRPr="00345793" w:rsidRDefault="00273A62" w:rsidP="001B55DE">
            <w:pPr>
              <w:pStyle w:val="Contrato-Anexo-Tabela"/>
            </w:pPr>
            <w:r>
              <w:t>(R$)</w:t>
            </w:r>
          </w:p>
        </w:tc>
      </w:tr>
      <w:tr w:rsidR="00273A62" w:rsidRPr="00345793" w:rsidTr="00273A62">
        <w:trPr>
          <w:trHeight w:val="567"/>
          <w:jc w:val="center"/>
        </w:trPr>
        <w:tc>
          <w:tcPr>
            <w:tcW w:w="2500" w:type="pct"/>
          </w:tcPr>
          <w:p w:rsidR="00B049B5" w:rsidRDefault="00030FE6" w:rsidP="00B049B5">
            <w:pPr>
              <w:pStyle w:val="Contrato-Anexo-Tabela"/>
              <w:rPr>
                <w:b w:val="0"/>
              </w:rPr>
            </w:pPr>
            <w:r w:rsidRPr="00B841B4">
              <w:rPr>
                <w:b w:val="0"/>
              </w:rPr>
              <w:fldChar w:fldCharType="begin"/>
            </w:r>
            <w:r w:rsidR="00B049B5" w:rsidRPr="00B841B4">
              <w:rPr>
                <w:b w:val="0"/>
              </w:rPr>
              <w:instrText xml:space="preserve"> MERGEFIELD "pem_moeda" </w:instrText>
            </w:r>
            <w:r w:rsidRPr="00B841B4">
              <w:rPr>
                <w:b w:val="0"/>
              </w:rPr>
              <w:fldChar w:fldCharType="separate"/>
            </w:r>
            <w:r w:rsidR="00B049B5">
              <w:rPr>
                <w:b w:val="0"/>
                <w:noProof/>
              </w:rPr>
              <w:t>«pem_moeda»</w:t>
            </w:r>
            <w:r w:rsidRPr="00B841B4">
              <w:rPr>
                <w:b w:val="0"/>
              </w:rPr>
              <w:fldChar w:fldCharType="end"/>
            </w:r>
          </w:p>
          <w:p w:rsidR="00273A62" w:rsidRPr="00B841B4" w:rsidRDefault="00030FE6" w:rsidP="00B049B5">
            <w:pPr>
              <w:pStyle w:val="Contrato-Anexo-Tabela"/>
              <w:rPr>
                <w:b w:val="0"/>
              </w:rPr>
            </w:pPr>
            <w:r w:rsidRPr="00B841B4">
              <w:rPr>
                <w:b w:val="0"/>
              </w:rPr>
              <w:fldChar w:fldCharType="begin"/>
            </w:r>
            <w:r w:rsidR="00B049B5" w:rsidRPr="00B841B4">
              <w:rPr>
                <w:b w:val="0"/>
              </w:rPr>
              <w:instrText xml:space="preserve"> MERGEFIELD "pem_moeda_extenso" </w:instrText>
            </w:r>
            <w:r w:rsidRPr="00B841B4">
              <w:rPr>
                <w:b w:val="0"/>
              </w:rPr>
              <w:fldChar w:fldCharType="separate"/>
            </w:r>
            <w:r w:rsidR="00B049B5">
              <w:rPr>
                <w:b w:val="0"/>
                <w:noProof/>
              </w:rPr>
              <w:t>«pem_moeda_extenso»</w:t>
            </w:r>
            <w:r w:rsidRPr="00B841B4">
              <w:rPr>
                <w:b w:val="0"/>
              </w:rPr>
              <w:fldChar w:fldCharType="end"/>
            </w:r>
          </w:p>
        </w:tc>
        <w:tc>
          <w:tcPr>
            <w:tcW w:w="2500" w:type="pct"/>
          </w:tcPr>
          <w:p w:rsidR="00273A62" w:rsidRDefault="00030FE6" w:rsidP="001B55DE">
            <w:pPr>
              <w:pStyle w:val="Contrato-Anexo-Tabela"/>
              <w:rPr>
                <w:b w:val="0"/>
              </w:rPr>
            </w:pPr>
            <w:r w:rsidRPr="00B841B4">
              <w:rPr>
                <w:b w:val="0"/>
              </w:rPr>
              <w:fldChar w:fldCharType="begin"/>
            </w:r>
            <w:r w:rsidR="00273A62" w:rsidRPr="00B841B4">
              <w:rPr>
                <w:b w:val="0"/>
              </w:rPr>
              <w:instrText xml:space="preserve"> MERGEFIELD "pem_moeda" </w:instrText>
            </w:r>
            <w:r w:rsidRPr="00B841B4">
              <w:rPr>
                <w:b w:val="0"/>
              </w:rPr>
              <w:fldChar w:fldCharType="separate"/>
            </w:r>
            <w:r w:rsidR="00273A62">
              <w:rPr>
                <w:b w:val="0"/>
                <w:noProof/>
              </w:rPr>
              <w:t>«pem_moeda»</w:t>
            </w:r>
            <w:r w:rsidRPr="00B841B4">
              <w:rPr>
                <w:b w:val="0"/>
              </w:rPr>
              <w:fldChar w:fldCharType="end"/>
            </w:r>
          </w:p>
          <w:p w:rsidR="00273A62" w:rsidRPr="003325FE" w:rsidRDefault="00030FE6" w:rsidP="001B55DE">
            <w:pPr>
              <w:pStyle w:val="Contrato-Anexo-Tabela"/>
              <w:rPr>
                <w:b w:val="0"/>
              </w:rPr>
            </w:pPr>
            <w:r w:rsidRPr="00B841B4">
              <w:rPr>
                <w:b w:val="0"/>
              </w:rPr>
              <w:fldChar w:fldCharType="begin"/>
            </w:r>
            <w:r w:rsidR="00273A62" w:rsidRPr="00B841B4">
              <w:rPr>
                <w:b w:val="0"/>
              </w:rPr>
              <w:instrText xml:space="preserve"> MERGEFIELD "pem_moeda_extenso" </w:instrText>
            </w:r>
            <w:r w:rsidRPr="00B841B4">
              <w:rPr>
                <w:b w:val="0"/>
              </w:rPr>
              <w:fldChar w:fldCharType="separate"/>
            </w:r>
            <w:r w:rsidR="00273A62">
              <w:rPr>
                <w:b w:val="0"/>
                <w:noProof/>
              </w:rPr>
              <w:t>«pem_moeda_extenso»</w:t>
            </w:r>
            <w:r w:rsidRPr="00B841B4">
              <w:rPr>
                <w:b w:val="0"/>
              </w:rPr>
              <w:fldChar w:fldCharType="end"/>
            </w:r>
          </w:p>
        </w:tc>
      </w:tr>
    </w:tbl>
    <w:p w:rsidR="00A22973" w:rsidRPr="00A22973" w:rsidRDefault="00A22973" w:rsidP="00A22973">
      <w:pPr>
        <w:pStyle w:val="Contrato-Normal"/>
      </w:pPr>
    </w:p>
    <w:p w:rsidR="00E9724E" w:rsidRDefault="00403BC8" w:rsidP="00A22973">
      <w:pPr>
        <w:pStyle w:val="Contrato-Normal"/>
        <w:jc w:val="center"/>
        <w:rPr>
          <w:b/>
        </w:rPr>
      </w:pPr>
      <w:r w:rsidRPr="00A22973">
        <w:rPr>
          <w:b/>
        </w:rPr>
        <w:t xml:space="preserve">Equivalência das </w:t>
      </w:r>
      <w:r w:rsidR="002D2DEB" w:rsidRPr="00A22973">
        <w:rPr>
          <w:b/>
        </w:rPr>
        <w:t xml:space="preserve">Unidades de Trabalho </w:t>
      </w:r>
      <w:r w:rsidRPr="00A22973">
        <w:rPr>
          <w:b/>
        </w:rPr>
        <w:t>(UTs)</w:t>
      </w:r>
    </w:p>
    <w:tbl>
      <w:tblPr>
        <w:tblW w:w="5000" w:type="pct"/>
        <w:tblCellMar>
          <w:left w:w="70" w:type="dxa"/>
          <w:right w:w="70" w:type="dxa"/>
        </w:tblCellMar>
        <w:tblLook w:val="04A0"/>
      </w:tblPr>
      <w:tblGrid>
        <w:gridCol w:w="3548"/>
        <w:gridCol w:w="1557"/>
        <w:gridCol w:w="4107"/>
      </w:tblGrid>
      <w:tr w:rsidR="00E9724E" w:rsidRPr="00E9724E" w:rsidTr="00A7109D">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Item</w:t>
            </w:r>
          </w:p>
        </w:tc>
        <w:tc>
          <w:tcPr>
            <w:tcW w:w="845" w:type="pct"/>
            <w:tcBorders>
              <w:top w:val="single" w:sz="4" w:space="0" w:color="auto"/>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Unidade</w:t>
            </w:r>
          </w:p>
        </w:tc>
        <w:tc>
          <w:tcPr>
            <w:tcW w:w="2229" w:type="pct"/>
            <w:tcBorders>
              <w:top w:val="single" w:sz="4" w:space="0" w:color="auto"/>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Valor</w:t>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2D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030FE6" w:rsidP="00E9724E">
            <w:pPr>
              <w:jc w:val="center"/>
              <w:rPr>
                <w:rFonts w:ascii="Arial" w:hAnsi="Arial" w:cs="Arial"/>
                <w:color w:val="000000"/>
              </w:rPr>
            </w:pPr>
            <w:r>
              <w:fldChar w:fldCharType="begin"/>
            </w:r>
            <w:r w:rsidR="0013227C">
              <w:instrText xml:space="preserve"> MERGEFIELD "sismica_2d_ut_km" </w:instrText>
            </w:r>
            <w:r>
              <w:fldChar w:fldCharType="separate"/>
            </w:r>
            <w:r w:rsidR="00E9724E" w:rsidRPr="00E10106">
              <w:rPr>
                <w:noProof/>
              </w:rPr>
              <w:t>«sismica_2d_ut_km»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Sísmica 3D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030FE6" w:rsidP="00E9724E">
            <w:pPr>
              <w:jc w:val="center"/>
              <w:rPr>
                <w:rFonts w:ascii="Arial" w:hAnsi="Arial" w:cs="Arial"/>
                <w:color w:val="000000"/>
              </w:rPr>
            </w:pPr>
            <w:r>
              <w:fldChar w:fldCharType="begin"/>
            </w:r>
            <w:r w:rsidR="0013227C">
              <w:instrText xml:space="preserve"> MERGEFIELD "sismica_3d_ut_km2" </w:instrText>
            </w:r>
            <w:r>
              <w:fldChar w:fldCharType="separate"/>
            </w:r>
            <w:r w:rsidR="00E9724E" w:rsidRPr="00E10106">
              <w:rPr>
                <w:noProof/>
              </w:rPr>
              <w:t>«sismica_3d_ut_km2»</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2D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030FE6" w:rsidP="00E9724E">
            <w:pPr>
              <w:jc w:val="center"/>
              <w:rPr>
                <w:rFonts w:ascii="Arial" w:hAnsi="Arial" w:cs="Arial"/>
                <w:color w:val="000000"/>
              </w:rPr>
            </w:pPr>
            <w:r>
              <w:fldChar w:fldCharType="begin"/>
            </w:r>
            <w:r w:rsidR="0013227C">
              <w:instrText xml:space="preserve"> MERGEFIELD reprocessamento_sismico_2d_ut_km </w:instrText>
            </w:r>
            <w:r>
              <w:fldChar w:fldCharType="separate"/>
            </w:r>
            <w:r w:rsidR="00E9724E" w:rsidRPr="00E10106">
              <w:rPr>
                <w:noProof/>
              </w:rPr>
              <w:t>«reprocessamento_sismico_2d_ut_km»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 xml:space="preserve">Reprocessamento 3D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(UT/km²)</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030FE6" w:rsidP="00E9724E">
            <w:pPr>
              <w:jc w:val="center"/>
              <w:rPr>
                <w:rFonts w:ascii="Arial" w:hAnsi="Arial" w:cs="Arial"/>
                <w:color w:val="000000"/>
              </w:rPr>
            </w:pPr>
            <w:r>
              <w:fldChar w:fldCharType="begin"/>
            </w:r>
            <w:r w:rsidR="0013227C">
              <w:instrText xml:space="preserve"> MERGEFIELD reprocessamento_sismico_3d_ut_km2 </w:instrText>
            </w:r>
            <w:r>
              <w:fldChar w:fldCharType="separate"/>
            </w:r>
            <w:r w:rsidR="00E9724E" w:rsidRPr="00E10106">
              <w:rPr>
                <w:noProof/>
              </w:rPr>
              <w:t>«reprocessamento_sismico_3d_ut_km2»</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Grav</w:t>
            </w:r>
            <w:r w:rsidR="00BE5E9A">
              <w:rPr>
                <w:rFonts w:ascii="Arial" w:hAnsi="Arial" w:cs="Arial"/>
                <w:b/>
                <w:bCs/>
                <w:color w:val="000000"/>
              </w:rPr>
              <w:t>imetria</w:t>
            </w:r>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030FE6" w:rsidP="00E9724E">
            <w:pPr>
              <w:jc w:val="center"/>
              <w:rPr>
                <w:rFonts w:ascii="Arial" w:hAnsi="Arial" w:cs="Arial"/>
                <w:color w:val="000000"/>
              </w:rPr>
            </w:pPr>
            <w:r>
              <w:fldChar w:fldCharType="begin"/>
            </w:r>
            <w:r w:rsidR="0013227C">
              <w:instrText xml:space="preserve"> MERGEFIELD "metodos_potenciais_grav_ut_km" </w:instrText>
            </w:r>
            <w:r>
              <w:fldChar w:fldCharType="separate"/>
            </w:r>
            <w:r w:rsidR="00E10106" w:rsidRPr="00E10106">
              <w:rPr>
                <w:noProof/>
              </w:rPr>
              <w:t>«metodos_potenciais_grav_ut_km»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A7109D" w:rsidP="00E9724E">
            <w:pPr>
              <w:jc w:val="center"/>
              <w:rPr>
                <w:rFonts w:ascii="Arial" w:hAnsi="Arial" w:cs="Arial"/>
                <w:b/>
                <w:bCs/>
                <w:color w:val="000000"/>
              </w:rPr>
            </w:pPr>
            <w:r>
              <w:rPr>
                <w:rFonts w:ascii="Arial" w:hAnsi="Arial" w:cs="Arial"/>
                <w:b/>
                <w:bCs/>
                <w:color w:val="000000"/>
              </w:rPr>
              <w:t xml:space="preserve">Gravimetria </w:t>
            </w:r>
            <w:r w:rsidR="00E9724E" w:rsidRPr="00E9724E">
              <w:rPr>
                <w:rFonts w:ascii="Arial" w:hAnsi="Arial" w:cs="Arial"/>
                <w:b/>
                <w:bCs/>
                <w:color w:val="000000"/>
              </w:rPr>
              <w:t>Gradiom</w:t>
            </w:r>
            <w:r>
              <w:rPr>
                <w:rFonts w:ascii="Arial" w:hAnsi="Arial" w:cs="Arial"/>
                <w:b/>
                <w:bCs/>
                <w:color w:val="000000"/>
              </w:rPr>
              <w:t>é</w:t>
            </w:r>
            <w:r w:rsidR="00E9724E" w:rsidRPr="00E9724E">
              <w:rPr>
                <w:rFonts w:ascii="Arial" w:hAnsi="Arial" w:cs="Arial"/>
                <w:b/>
                <w:bCs/>
                <w:color w:val="000000"/>
              </w:rPr>
              <w:t>tri</w:t>
            </w:r>
            <w:r>
              <w:rPr>
                <w:rFonts w:ascii="Arial" w:hAnsi="Arial" w:cs="Arial"/>
                <w:b/>
                <w:bCs/>
                <w:color w:val="000000"/>
              </w:rPr>
              <w:t>c</w:t>
            </w:r>
            <w:r w:rsidR="00E9724E" w:rsidRPr="00E9724E">
              <w:rPr>
                <w:rFonts w:ascii="Arial" w:hAnsi="Arial" w:cs="Arial"/>
                <w:b/>
                <w:bCs/>
                <w:color w:val="000000"/>
              </w:rPr>
              <w:t>a</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030FE6" w:rsidP="00E9724E">
            <w:pPr>
              <w:jc w:val="center"/>
              <w:rPr>
                <w:rFonts w:ascii="Arial" w:hAnsi="Arial" w:cs="Arial"/>
                <w:color w:val="000000"/>
              </w:rPr>
            </w:pPr>
            <w:r>
              <w:fldChar w:fldCharType="begin"/>
            </w:r>
            <w:r w:rsidR="0013227C">
              <w:instrText xml:space="preserve"> MERGEFIELD "metodos_potenciais_grav_grad_ut_km" </w:instrText>
            </w:r>
            <w:r>
              <w:fldChar w:fldCharType="separate"/>
            </w:r>
            <w:r w:rsidR="00E10106" w:rsidRPr="00E10106">
              <w:rPr>
                <w:noProof/>
              </w:rPr>
              <w:t>«metodos_potenciais_grav_grad_ut_km»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rsidR="00A7109D" w:rsidRPr="00E9724E" w:rsidRDefault="00A7109D" w:rsidP="00E9724E">
            <w:pPr>
              <w:jc w:val="center"/>
              <w:rPr>
                <w:rFonts w:ascii="Arial" w:hAnsi="Arial" w:cs="Arial"/>
                <w:b/>
                <w:bCs/>
                <w:color w:val="000000"/>
              </w:rPr>
            </w:pPr>
            <w:r>
              <w:rPr>
                <w:rFonts w:ascii="Arial" w:hAnsi="Arial" w:cs="Arial"/>
                <w:b/>
                <w:bCs/>
                <w:color w:val="000000"/>
              </w:rPr>
              <w:t>Gravimetria de Alta Resolução</w:t>
            </w:r>
          </w:p>
        </w:tc>
        <w:tc>
          <w:tcPr>
            <w:tcW w:w="845" w:type="pct"/>
            <w:tcBorders>
              <w:top w:val="nil"/>
              <w:left w:val="nil"/>
              <w:bottom w:val="single" w:sz="4" w:space="0" w:color="auto"/>
              <w:right w:val="single" w:sz="4" w:space="0" w:color="auto"/>
            </w:tcBorders>
            <w:shd w:val="clear" w:color="auto" w:fill="auto"/>
            <w:vAlign w:val="center"/>
          </w:tcPr>
          <w:p w:rsidR="00A7109D" w:rsidRPr="00E9724E" w:rsidRDefault="00A7109D" w:rsidP="00E9724E">
            <w:pPr>
              <w:jc w:val="center"/>
              <w:rPr>
                <w:rFonts w:ascii="Arial" w:hAnsi="Arial" w:cs="Arial"/>
                <w:bCs/>
                <w:color w:val="000000"/>
              </w:rPr>
            </w:pPr>
            <w:r>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Default="00030FE6" w:rsidP="00A7109D">
            <w:pPr>
              <w:jc w:val="center"/>
            </w:pPr>
            <w:r>
              <w:fldChar w:fldCharType="begin"/>
            </w:r>
            <w:r w:rsidR="00C2522F">
              <w:instrText xml:space="preserve"> MERGEFIELD "metodos_potenciais_grav_grad_ut_km" </w:instrText>
            </w:r>
            <w:r>
              <w:fldChar w:fldCharType="separate"/>
            </w:r>
            <w:r w:rsidR="00A7109D" w:rsidRPr="00E10106">
              <w:rPr>
                <w:noProof/>
              </w:rPr>
              <w:t>«metodos_potenciais_grav_</w:t>
            </w:r>
            <w:r w:rsidR="00A7109D">
              <w:rPr>
                <w:noProof/>
              </w:rPr>
              <w:t>ar</w:t>
            </w:r>
            <w:r w:rsidR="00A7109D" w:rsidRPr="00E10106">
              <w:rPr>
                <w:noProof/>
              </w:rPr>
              <w:t>_ut_km»</w:t>
            </w:r>
            <w:r>
              <w:rPr>
                <w:noProof/>
              </w:rPr>
              <w:fldChar w:fldCharType="end"/>
            </w:r>
          </w:p>
        </w:tc>
      </w:tr>
      <w:tr w:rsidR="00E9724E"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
                <w:bCs/>
                <w:color w:val="000000"/>
              </w:rPr>
            </w:pPr>
            <w:r w:rsidRPr="00E9724E">
              <w:rPr>
                <w:rFonts w:ascii="Arial" w:hAnsi="Arial" w:cs="Arial"/>
                <w:b/>
                <w:bCs/>
                <w:color w:val="000000"/>
              </w:rPr>
              <w:t>M</w:t>
            </w:r>
            <w:r w:rsidR="00BE5E9A">
              <w:rPr>
                <w:rFonts w:ascii="Arial" w:hAnsi="Arial" w:cs="Arial"/>
                <w:b/>
                <w:bCs/>
                <w:color w:val="000000"/>
              </w:rPr>
              <w:t>agnetometria</w:t>
            </w:r>
            <w:r w:rsidRPr="00E9724E">
              <w:rPr>
                <w:rFonts w:ascii="Arial" w:hAnsi="Arial" w:cs="Arial"/>
                <w:b/>
                <w:bCs/>
                <w:color w:val="000000"/>
              </w:rPr>
              <w:t xml:space="preserve"> </w:t>
            </w:r>
          </w:p>
        </w:tc>
        <w:tc>
          <w:tcPr>
            <w:tcW w:w="845" w:type="pct"/>
            <w:tcBorders>
              <w:top w:val="nil"/>
              <w:left w:val="nil"/>
              <w:bottom w:val="single" w:sz="4" w:space="0" w:color="auto"/>
              <w:right w:val="single" w:sz="4" w:space="0" w:color="auto"/>
            </w:tcBorders>
            <w:shd w:val="clear" w:color="auto" w:fill="auto"/>
            <w:vAlign w:val="center"/>
            <w:hideMark/>
          </w:tcPr>
          <w:p w:rsidR="00E9724E" w:rsidRPr="00E9724E" w:rsidRDefault="00E9724E" w:rsidP="00E9724E">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E9724E" w:rsidRPr="00E9724E" w:rsidRDefault="00030FE6" w:rsidP="00E9724E">
            <w:pPr>
              <w:jc w:val="center"/>
              <w:rPr>
                <w:rFonts w:ascii="Arial" w:hAnsi="Arial" w:cs="Arial"/>
                <w:color w:val="000000"/>
              </w:rPr>
            </w:pPr>
            <w:r>
              <w:fldChar w:fldCharType="begin"/>
            </w:r>
            <w:r w:rsidR="0013227C">
              <w:instrText xml:space="preserve"> MERGEFIELD "metodos_potenciais_mag_ut_km" </w:instrText>
            </w:r>
            <w:r>
              <w:fldChar w:fldCharType="separate"/>
            </w:r>
            <w:r w:rsidR="00E10106" w:rsidRPr="00E10106">
              <w:rPr>
                <w:noProof/>
              </w:rPr>
              <w:t>«metodos_potenciais_mag_ut_km»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M</w:t>
            </w:r>
            <w:r>
              <w:rPr>
                <w:rFonts w:ascii="Arial" w:hAnsi="Arial" w:cs="Arial"/>
                <w:b/>
                <w:bCs/>
                <w:color w:val="000000"/>
              </w:rPr>
              <w:t>agnetometria Gradiométrica</w:t>
            </w:r>
          </w:p>
        </w:tc>
        <w:tc>
          <w:tcPr>
            <w:tcW w:w="845" w:type="pct"/>
            <w:tcBorders>
              <w:top w:val="nil"/>
              <w:left w:val="nil"/>
              <w:bottom w:val="single" w:sz="4" w:space="0" w:color="auto"/>
              <w:right w:val="single" w:sz="4" w:space="0" w:color="auto"/>
            </w:tcBorders>
            <w:shd w:val="clear" w:color="auto" w:fill="auto"/>
            <w:vAlign w:val="center"/>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Default="00030FE6" w:rsidP="00A7109D">
            <w:pPr>
              <w:jc w:val="center"/>
            </w:pPr>
            <w:r>
              <w:fldChar w:fldCharType="begin"/>
            </w:r>
            <w:r w:rsidR="00C2522F">
              <w:instrText xml:space="preserve"> MERGEFIELD "metodos_potenciais_mag_ut_km" </w:instrText>
            </w:r>
            <w:r>
              <w:fldChar w:fldCharType="separate"/>
            </w:r>
            <w:r w:rsidR="00A7109D" w:rsidRPr="00E10106">
              <w:rPr>
                <w:noProof/>
              </w:rPr>
              <w:t>«metodos_potenciais_mag_</w:t>
            </w:r>
            <w:r w:rsidR="00A7109D">
              <w:rPr>
                <w:noProof/>
              </w:rPr>
              <w:t>grad_</w:t>
            </w:r>
            <w:r w:rsidR="00A7109D" w:rsidRPr="00E10106">
              <w:rPr>
                <w:noProof/>
              </w:rPr>
              <w:t>ut_km»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Gamaespectrometria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030FE6" w:rsidP="00A7109D">
            <w:pPr>
              <w:jc w:val="center"/>
              <w:rPr>
                <w:rFonts w:ascii="Arial" w:hAnsi="Arial" w:cs="Arial"/>
                <w:color w:val="000000"/>
              </w:rPr>
            </w:pPr>
            <w:r>
              <w:fldChar w:fldCharType="begin"/>
            </w:r>
            <w:r w:rsidR="00FE3419">
              <w:instrText xml:space="preserve"> MERGEFIELD "gamaespectrometria" </w:instrText>
            </w:r>
            <w:r>
              <w:fldChar w:fldCharType="separate"/>
            </w:r>
            <w:r w:rsidR="00A7109D" w:rsidRPr="00E10106">
              <w:rPr>
                <w:noProof/>
              </w:rPr>
              <w:t>«gamaespectrometria»</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030FE6" w:rsidP="00A7109D">
            <w:pPr>
              <w:jc w:val="center"/>
              <w:rPr>
                <w:rFonts w:ascii="Arial" w:hAnsi="Arial" w:cs="Arial"/>
                <w:color w:val="000000"/>
              </w:rPr>
            </w:pPr>
            <w:r>
              <w:fldChar w:fldCharType="begin"/>
            </w:r>
            <w:r w:rsidR="00FE3419">
              <w:instrText xml:space="preserve"> MERGEFIELD "eletromagnetico_utreceptor" </w:instrText>
            </w:r>
            <w:r>
              <w:fldChar w:fldCharType="separate"/>
            </w:r>
            <w:r w:rsidR="00A7109D" w:rsidRPr="00E10106">
              <w:rPr>
                <w:noProof/>
              </w:rPr>
              <w:t>«eletromagnetico_utreceptor»</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lastRenderedPageBreak/>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030FE6" w:rsidP="00A7109D">
            <w:pPr>
              <w:jc w:val="center"/>
              <w:rPr>
                <w:rFonts w:ascii="Arial" w:hAnsi="Arial" w:cs="Arial"/>
                <w:color w:val="000000"/>
              </w:rPr>
            </w:pPr>
            <w:r>
              <w:fldChar w:fldCharType="begin"/>
            </w:r>
            <w:r w:rsidR="00FE3419">
              <w:instrText xml:space="preserve"> MERGEFIELD "eletromagnetico_utkm" </w:instrText>
            </w:r>
            <w:r>
              <w:fldChar w:fldCharType="separate"/>
            </w:r>
            <w:r w:rsidR="00A7109D" w:rsidRPr="00E10106">
              <w:rPr>
                <w:noProof/>
              </w:rPr>
              <w:t>«eletromagnetico_utkm»</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 xml:space="preserve">Eletromagnético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tcPr>
          <w:p w:rsidR="00A7109D" w:rsidRPr="00E9724E" w:rsidRDefault="00030FE6" w:rsidP="00A7109D">
            <w:pPr>
              <w:jc w:val="center"/>
              <w:rPr>
                <w:rFonts w:ascii="Arial" w:hAnsi="Arial" w:cs="Arial"/>
                <w:color w:val="000000"/>
              </w:rPr>
            </w:pPr>
            <w:r>
              <w:fldChar w:fldCharType="begin"/>
            </w:r>
            <w:r w:rsidR="00FE3419">
              <w:instrText xml:space="preserve"> MERGEFIELD "eletromagnetico_utkm2" </w:instrText>
            </w:r>
            <w:r>
              <w:fldChar w:fldCharType="separate"/>
            </w:r>
            <w:r w:rsidR="00A7109D" w:rsidRPr="00E10106">
              <w:rPr>
                <w:noProof/>
              </w:rPr>
              <w:t>«eletromagnetico_utkm2»</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(UT/receptor)</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030FE6"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receptor</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030FE6"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w:t>
            </w:r>
            <w:r w:rsidR="00A7109D" w:rsidRPr="00E10106">
              <w:rPr>
                <w:noProof/>
              </w:rPr>
              <w:t>»</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Reprocessamento Eletromagnético</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030FE6"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reprocessamento_</w:t>
            </w:r>
            <w:r w:rsidR="00A7109D" w:rsidRPr="00E10106">
              <w:rPr>
                <w:noProof/>
              </w:rPr>
              <w:t>eletromagnetico_ut</w:t>
            </w:r>
            <w:r w:rsidR="00A7109D">
              <w:rPr>
                <w:noProof/>
              </w:rPr>
              <w:t>km2</w:t>
            </w:r>
            <w:r w:rsidR="00A7109D" w:rsidRPr="00E10106">
              <w:rPr>
                <w:noProof/>
              </w:rPr>
              <w:t>»</w:t>
            </w:r>
            <w:r>
              <w:rPr>
                <w:noProof/>
              </w:rPr>
              <w:fldChar w:fldCharType="end"/>
            </w:r>
            <w:r w:rsidR="00A7109D" w:rsidRPr="00E9724E">
              <w:rPr>
                <w:rFonts w:ascii="Arial" w:hAnsi="Arial" w:cs="Arial"/>
                <w:bCs/>
                <w:color w:val="000000"/>
              </w:rPr>
              <w:t> </w:t>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Geoquímica</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(UT/Amostra)</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030FE6" w:rsidP="00A7109D">
            <w:pPr>
              <w:jc w:val="center"/>
              <w:rPr>
                <w:rFonts w:ascii="Arial" w:hAnsi="Arial" w:cs="Arial"/>
                <w:bCs/>
                <w:color w:val="000000"/>
              </w:rPr>
            </w:pPr>
            <w:r>
              <w:fldChar w:fldCharType="begin"/>
            </w:r>
            <w:r w:rsidR="00FE3419">
              <w:instrText xml:space="preserve"> MERGEFIELD "geoquimica_utamostra" </w:instrText>
            </w:r>
            <w:r>
              <w:fldChar w:fldCharType="separate"/>
            </w:r>
            <w:r w:rsidR="00A7109D" w:rsidRPr="00E10106">
              <w:rPr>
                <w:noProof/>
              </w:rPr>
              <w:t>«geoquimica_utamostra»</w:t>
            </w:r>
            <w:r>
              <w:rPr>
                <w:noProof/>
              </w:rPr>
              <w:fldChar w:fldCharType="end"/>
            </w:r>
          </w:p>
        </w:tc>
      </w:tr>
      <w:tr w:rsidR="00A7109D" w:rsidRPr="00E9724E" w:rsidTr="00A7109D">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Batimetria Multifeixe</w:t>
            </w:r>
            <w:r w:rsidRPr="00E9724E">
              <w:rPr>
                <w:rFonts w:ascii="Arial" w:hAnsi="Arial" w:cs="Arial"/>
                <w:color w:val="000000"/>
                <w:sz w:val="16"/>
                <w:szCs w:val="16"/>
              </w:rPr>
              <w:t> </w:t>
            </w:r>
          </w:p>
        </w:tc>
        <w:tc>
          <w:tcPr>
            <w:tcW w:w="845" w:type="pct"/>
            <w:tcBorders>
              <w:top w:val="nil"/>
              <w:left w:val="nil"/>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Cs/>
                <w:color w:val="000000"/>
              </w:rPr>
            </w:pPr>
            <w:r w:rsidRPr="00E9724E">
              <w:rPr>
                <w:rFonts w:ascii="Arial" w:hAnsi="Arial" w:cs="Arial"/>
                <w:bCs/>
                <w:color w:val="000000"/>
              </w:rPr>
              <w:t>(UT/km2)</w:t>
            </w:r>
          </w:p>
        </w:tc>
        <w:tc>
          <w:tcPr>
            <w:tcW w:w="2229" w:type="pct"/>
            <w:tcBorders>
              <w:top w:val="nil"/>
              <w:left w:val="nil"/>
              <w:bottom w:val="single" w:sz="4" w:space="0" w:color="auto"/>
              <w:right w:val="single" w:sz="4" w:space="0" w:color="auto"/>
            </w:tcBorders>
            <w:shd w:val="clear" w:color="auto" w:fill="auto"/>
            <w:vAlign w:val="center"/>
            <w:hideMark/>
          </w:tcPr>
          <w:p w:rsidR="00A7109D" w:rsidRPr="00E9724E" w:rsidRDefault="00030FE6" w:rsidP="00A7109D">
            <w:pPr>
              <w:jc w:val="center"/>
              <w:rPr>
                <w:rFonts w:ascii="Arial" w:hAnsi="Arial" w:cs="Arial"/>
                <w:bCs/>
                <w:color w:val="000000"/>
              </w:rPr>
            </w:pPr>
            <w:r>
              <w:fldChar w:fldCharType="begin"/>
            </w:r>
            <w:r w:rsidR="00FE3419">
              <w:instrText xml:space="preserve"> MERGEFIELD "eletromagnetico_utkm2" </w:instrText>
            </w:r>
            <w:r>
              <w:fldChar w:fldCharType="separate"/>
            </w:r>
            <w:r w:rsidR="00A7109D" w:rsidRPr="00E10106">
              <w:rPr>
                <w:noProof/>
              </w:rPr>
              <w:t>«</w:t>
            </w:r>
            <w:r w:rsidR="00A7109D">
              <w:rPr>
                <w:noProof/>
              </w:rPr>
              <w:t>batimetria_multifeixe_utkm2</w:t>
            </w:r>
            <w:r w:rsidR="00A7109D" w:rsidRPr="00E10106">
              <w:rPr>
                <w:noProof/>
              </w:rPr>
              <w:t>»</w:t>
            </w:r>
            <w:r>
              <w:rPr>
                <w:noProof/>
              </w:rPr>
              <w:fldChar w:fldCharType="end"/>
            </w:r>
          </w:p>
        </w:tc>
      </w:tr>
      <w:tr w:rsidR="00A7109D" w:rsidRPr="00E9724E"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rsidR="00A7109D" w:rsidRPr="00826051" w:rsidRDefault="00A7109D" w:rsidP="00A7109D">
            <w:pPr>
              <w:jc w:val="center"/>
              <w:rPr>
                <w:rFonts w:ascii="Arial" w:hAnsi="Arial" w:cs="Arial"/>
                <w:bCs/>
                <w:color w:val="000000"/>
                <w:sz w:val="12"/>
              </w:rPr>
            </w:pPr>
          </w:p>
        </w:tc>
      </w:tr>
      <w:tr w:rsidR="00A7109D" w:rsidRPr="00E9724E" w:rsidTr="00A7109D">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109D" w:rsidRPr="00E9724E" w:rsidRDefault="00A7109D" w:rsidP="00A7109D">
            <w:pPr>
              <w:jc w:val="center"/>
              <w:rPr>
                <w:rFonts w:ascii="Arial" w:hAnsi="Arial" w:cs="Arial"/>
                <w:b/>
                <w:bCs/>
                <w:color w:val="000000"/>
              </w:rPr>
            </w:pPr>
            <w:r w:rsidRPr="00E9724E">
              <w:rPr>
                <w:rFonts w:ascii="Arial" w:hAnsi="Arial" w:cs="Arial"/>
                <w:b/>
                <w:bCs/>
                <w:color w:val="000000"/>
              </w:rPr>
              <w:t>Poço Exploratório</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rsidR="00A7109D" w:rsidRPr="00E9724E" w:rsidRDefault="00A7109D" w:rsidP="00A7109D">
            <w:pPr>
              <w:jc w:val="center"/>
              <w:rPr>
                <w:rFonts w:ascii="Calibri" w:hAnsi="Calibri"/>
                <w:color w:val="000000"/>
                <w:sz w:val="22"/>
                <w:szCs w:val="22"/>
              </w:rPr>
            </w:pPr>
            <w:r w:rsidRPr="00E9724E">
              <w:rPr>
                <w:rFonts w:ascii="Arial" w:hAnsi="Arial" w:cs="Arial"/>
                <w:bCs/>
                <w:color w:val="000000"/>
              </w:rPr>
              <w:t>(UT/poço)</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rsidR="00A7109D" w:rsidRPr="00E9724E" w:rsidRDefault="00030FE6" w:rsidP="00A7109D">
            <w:pPr>
              <w:jc w:val="center"/>
              <w:rPr>
                <w:rFonts w:ascii="Calibri" w:hAnsi="Calibri"/>
                <w:color w:val="000000"/>
                <w:sz w:val="22"/>
                <w:szCs w:val="22"/>
              </w:rPr>
            </w:pPr>
            <w:r>
              <w:fldChar w:fldCharType="begin"/>
            </w:r>
            <w:r w:rsidR="00FE3419">
              <w:instrText xml:space="preserve"> MERGEFIELD "poco_exploratorio_ut_poco" </w:instrText>
            </w:r>
            <w:r>
              <w:fldChar w:fldCharType="separate"/>
            </w:r>
            <w:r w:rsidR="00A7109D" w:rsidRPr="00E10106">
              <w:rPr>
                <w:noProof/>
              </w:rPr>
              <w:t>«poco_exploratorio_ut_poco»</w:t>
            </w:r>
            <w:r>
              <w:rPr>
                <w:noProof/>
              </w:rPr>
              <w:fldChar w:fldCharType="end"/>
            </w:r>
          </w:p>
        </w:tc>
      </w:tr>
    </w:tbl>
    <w:p w:rsidR="00654EBE" w:rsidRPr="00530BBD" w:rsidRDefault="00654EBE" w:rsidP="00530BBD">
      <w:pPr>
        <w:pStyle w:val="Contrato-Normal"/>
      </w:pPr>
    </w:p>
    <w:p w:rsidR="00790982" w:rsidRPr="00530BBD" w:rsidRDefault="008348BB" w:rsidP="00530BBD">
      <w:pPr>
        <w:pStyle w:val="Contrato-Normal"/>
        <w:jc w:val="center"/>
        <w:rPr>
          <w:b/>
        </w:rPr>
      </w:pPr>
      <w:r w:rsidRPr="00530BBD">
        <w:rPr>
          <w:b/>
        </w:rPr>
        <w:t>Fator</w:t>
      </w:r>
      <w:r w:rsidR="0094591B" w:rsidRPr="00530BBD">
        <w:rPr>
          <w:b/>
        </w:rPr>
        <w:t>es</w:t>
      </w:r>
      <w:r w:rsidRPr="00530BBD">
        <w:rPr>
          <w:b/>
        </w:rPr>
        <w:t xml:space="preserve"> de redução dos levantamentos não</w:t>
      </w:r>
      <w:r w:rsidR="00C902BA">
        <w:rPr>
          <w:b/>
        </w:rPr>
        <w:t xml:space="preserve"> </w:t>
      </w:r>
      <w:r w:rsidRPr="00530BBD">
        <w:rPr>
          <w:b/>
        </w:rPr>
        <w:t xml:space="preserve">exclusivos para fins do cumprimento do </w:t>
      </w:r>
      <w:r w:rsidR="00C95141" w:rsidRPr="00530BBD">
        <w:rPr>
          <w:b/>
        </w:rPr>
        <w:t>Programa Exploratório Mínimo</w:t>
      </w:r>
      <w:r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09"/>
        <w:gridCol w:w="2303"/>
      </w:tblGrid>
      <w:tr w:rsidR="00801DA8" w:rsidRPr="00345793" w:rsidTr="00B420AE">
        <w:trPr>
          <w:cantSplit/>
          <w:trHeight w:val="388"/>
        </w:trPr>
        <w:tc>
          <w:tcPr>
            <w:tcW w:w="3750" w:type="pct"/>
            <w:tcBorders>
              <w:top w:val="single" w:sz="4" w:space="0" w:color="auto"/>
              <w:left w:val="single" w:sz="4" w:space="0" w:color="auto"/>
              <w:bottom w:val="single" w:sz="4" w:space="0" w:color="auto"/>
              <w:right w:val="single" w:sz="4" w:space="0" w:color="auto"/>
            </w:tcBorders>
            <w:vAlign w:val="center"/>
          </w:tcPr>
          <w:p w:rsidR="00801DA8" w:rsidRPr="00530BBD" w:rsidRDefault="00801DA8" w:rsidP="00530BBD">
            <w:pPr>
              <w:pStyle w:val="Contrato-Anexo-Tabela"/>
              <w:rPr>
                <w:b w:val="0"/>
              </w:rPr>
            </w:pPr>
            <w:r w:rsidRPr="00530BBD">
              <w:rPr>
                <w:b w:val="0"/>
              </w:rPr>
              <w:t xml:space="preserve"> </w:t>
            </w:r>
            <w:r w:rsidR="00BB634B" w:rsidRPr="00530BBD">
              <w:rPr>
                <w:b w:val="0"/>
              </w:rPr>
              <w:t>Tempo decorrido entre a solicitação do abatimento do Programa Exploratório Mínimo efetuada à ANP e a data de conclusão da operação de aquisição ou reprocessamento dos dados não exclusivos</w:t>
            </w:r>
            <w:r w:rsidRPr="00530BBD">
              <w:rPr>
                <w:b w:val="0"/>
              </w:rPr>
              <w:t>.</w:t>
            </w:r>
          </w:p>
        </w:tc>
        <w:tc>
          <w:tcPr>
            <w:tcW w:w="1250" w:type="pct"/>
            <w:tcBorders>
              <w:top w:val="single" w:sz="4" w:space="0" w:color="auto"/>
              <w:left w:val="single" w:sz="4" w:space="0" w:color="auto"/>
              <w:bottom w:val="single" w:sz="4" w:space="0" w:color="auto"/>
              <w:right w:val="single" w:sz="4" w:space="0" w:color="auto"/>
            </w:tcBorders>
            <w:vAlign w:val="center"/>
          </w:tcPr>
          <w:p w:rsidR="00801DA8" w:rsidRPr="00530BBD" w:rsidRDefault="00801DA8" w:rsidP="0064064A">
            <w:pPr>
              <w:pStyle w:val="Contrato-Anexo-Tabela"/>
              <w:rPr>
                <w:b w:val="0"/>
              </w:rPr>
            </w:pPr>
            <w:r w:rsidRPr="00530BBD">
              <w:rPr>
                <w:b w:val="0"/>
              </w:rPr>
              <w:t>Fator Redutor</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0 - 1 ano</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1,0</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1- 2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0,9</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2 - 3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0,8</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3 - 4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0,7</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4 - 5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0,6</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5 - 6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0,5</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6 - 7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0,4</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7 - 8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0,3</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8 - 9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0,2</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9 -10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0,1</w:t>
            </w:r>
          </w:p>
        </w:tc>
      </w:tr>
      <w:tr w:rsidR="00BB634B" w:rsidRPr="00345793"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&gt; 10 anos</w:t>
            </w:r>
          </w:p>
        </w:tc>
        <w:tc>
          <w:tcPr>
            <w:tcW w:w="1250" w:type="pct"/>
            <w:tcBorders>
              <w:top w:val="single" w:sz="4" w:space="0" w:color="auto"/>
              <w:left w:val="single" w:sz="4" w:space="0" w:color="auto"/>
              <w:bottom w:val="single" w:sz="4" w:space="0" w:color="auto"/>
              <w:right w:val="single" w:sz="4" w:space="0" w:color="auto"/>
            </w:tcBorders>
            <w:vAlign w:val="center"/>
          </w:tcPr>
          <w:p w:rsidR="00BB634B" w:rsidRPr="00530BBD" w:rsidRDefault="00BB634B" w:rsidP="00530BBD">
            <w:pPr>
              <w:pStyle w:val="Contrato-Anexo-Tabela"/>
              <w:rPr>
                <w:b w:val="0"/>
              </w:rPr>
            </w:pPr>
            <w:r w:rsidRPr="00530BBD">
              <w:rPr>
                <w:b w:val="0"/>
              </w:rPr>
              <w:t>0</w:t>
            </w:r>
          </w:p>
        </w:tc>
      </w:tr>
      <w:bookmarkEnd w:id="2014"/>
      <w:bookmarkEnd w:id="2015"/>
      <w:bookmarkEnd w:id="2016"/>
      <w:bookmarkEnd w:id="2017"/>
    </w:tbl>
    <w:p w:rsidR="001F4249" w:rsidRDefault="001F4249" w:rsidP="00386601">
      <w:pPr>
        <w:pStyle w:val="Contrato-Notatabela"/>
      </w:pPr>
    </w:p>
    <w:p w:rsidR="0072265C" w:rsidRDefault="0072265C" w:rsidP="0072265C">
      <w:pPr>
        <w:pStyle w:val="Contrato-Normal"/>
      </w:pPr>
      <w:r w:rsidRPr="00530BBD">
        <w:t xml:space="preserve">Serão considerados, para fins de cumprimento do Programa Exploratório Mínimo, os levantamentos </w:t>
      </w:r>
      <w:r w:rsidRPr="005F157A">
        <w:t>e reprocessamentos não</w:t>
      </w:r>
      <w:r>
        <w:t xml:space="preserve"> </w:t>
      </w:r>
      <w:r w:rsidRPr="005F157A">
        <w:t xml:space="preserve">exclusivos previstos no </w:t>
      </w:r>
      <w:r>
        <w:t>e</w:t>
      </w:r>
      <w:r w:rsidRPr="005F157A">
        <w:t xml:space="preserve">dital de </w:t>
      </w:r>
      <w:r>
        <w:t>l</w:t>
      </w:r>
      <w:r w:rsidRPr="005F157A">
        <w:t>icitações, aplicando-se as regras e o fator de redução indicado</w:t>
      </w:r>
      <w:r>
        <w:t>s</w:t>
      </w:r>
      <w:r w:rsidRPr="005F157A">
        <w:t xml:space="preserve"> </w:t>
      </w:r>
      <w:r>
        <w:t>na</w:t>
      </w:r>
      <w:r w:rsidRPr="005F157A">
        <w:t xml:space="preserve"> Tabela</w:t>
      </w:r>
      <w:r>
        <w:t xml:space="preserve"> “</w:t>
      </w:r>
      <w:r w:rsidRPr="00187F5A">
        <w:t>Fatores de redução dos levantamentos não</w:t>
      </w:r>
      <w:r w:rsidR="00C902BA">
        <w:t xml:space="preserve"> </w:t>
      </w:r>
      <w:r w:rsidRPr="00187F5A">
        <w:t>exclusivos para fins do cumprimento do Programa Exploratório Mínimo”.</w:t>
      </w:r>
    </w:p>
    <w:p w:rsidR="0072265C" w:rsidRPr="0072265C" w:rsidRDefault="0072265C" w:rsidP="0072265C">
      <w:pPr>
        <w:pStyle w:val="Contrato-Notatabela"/>
        <w:rPr>
          <w:sz w:val="22"/>
          <w:szCs w:val="22"/>
        </w:rPr>
      </w:pPr>
      <w:r w:rsidRPr="0072265C">
        <w:rPr>
          <w:sz w:val="22"/>
          <w:szCs w:val="22"/>
        </w:rPr>
        <w:t xml:space="preserve">Serão aceitos somente os levantamentos não exclusivos autorizados pela ANP, desde que as sociedades empresárias de aquisição de dados tenham </w:t>
      </w:r>
      <w:r w:rsidR="00424C94">
        <w:rPr>
          <w:sz w:val="22"/>
          <w:szCs w:val="22"/>
        </w:rPr>
        <w:t>cumprido todos os requisitos de entrega de dados</w:t>
      </w:r>
      <w:r w:rsidRPr="0072265C">
        <w:rPr>
          <w:sz w:val="22"/>
          <w:szCs w:val="22"/>
        </w:rPr>
        <w:t xml:space="preserve"> ao Banco de Dados de Exploração e Produção (BDEP).</w:t>
      </w:r>
    </w:p>
    <w:p w:rsidR="0072265C" w:rsidRDefault="0072265C" w:rsidP="0072265C">
      <w:pPr>
        <w:pStyle w:val="Contrato-Notatabela"/>
      </w:pPr>
      <w:r w:rsidRPr="0072265C">
        <w:rPr>
          <w:sz w:val="22"/>
          <w:szCs w:val="22"/>
        </w:rPr>
        <w:t>Para efeito de cômputo do valor a considerar para cumprimento do Programa Exploratório Mínimo, será considerado o tempo entre a solicitação do abatimento e a conclusão da operação de aquisição ou reprocessamento de dados não exclusivos</w:t>
      </w:r>
      <w:r>
        <w:rPr>
          <w:sz w:val="22"/>
          <w:szCs w:val="22"/>
        </w:rPr>
        <w:t>.</w:t>
      </w:r>
      <w:r w:rsidRPr="00A361E8">
        <w:t xml:space="preserve"> </w:t>
      </w:r>
    </w:p>
    <w:p w:rsidR="0072265C" w:rsidRPr="00530BBD" w:rsidRDefault="0072265C" w:rsidP="0072265C">
      <w:pPr>
        <w:pStyle w:val="Contrato-Normal"/>
      </w:pPr>
      <w:r w:rsidRPr="00530BBD">
        <w:t>Para efeito d</w:t>
      </w:r>
      <w:r w:rsidR="0064064A">
        <w:t>e</w:t>
      </w:r>
      <w:r w:rsidRPr="00530BBD">
        <w:t xml:space="preserve"> cumprimento do Programa Exploratório Mínimo, os poços perfurados deverão atingir o </w:t>
      </w:r>
      <w:r w:rsidR="004F0DC7" w:rsidRPr="00B1679C">
        <w:t>objetivo principal aprovado pela ANP n</w:t>
      </w:r>
      <w:r w:rsidR="004F0DC7">
        <w:t>a</w:t>
      </w:r>
      <w:r w:rsidR="004F0DC7" w:rsidRPr="00B1679C">
        <w:t xml:space="preserve"> Notificação de Perfuração de Poço</w:t>
      </w:r>
      <w:r w:rsidRPr="00530BBD">
        <w:t xml:space="preserve">. </w:t>
      </w:r>
    </w:p>
    <w:p w:rsidR="00654EBE" w:rsidRPr="00345793" w:rsidRDefault="006E75AC" w:rsidP="00BA5615">
      <w:pPr>
        <w:pStyle w:val="Contrato-Anexo"/>
      </w:pPr>
      <w:bookmarkStart w:id="2020" w:name="_ANEXO_III_–"/>
      <w:bookmarkStart w:id="2021" w:name="_ANEXO_IV-_GARANTIA"/>
      <w:bookmarkStart w:id="2022" w:name="_Toc343899239"/>
      <w:bookmarkStart w:id="2023" w:name="_Toc345520378"/>
      <w:bookmarkStart w:id="2024" w:name="_Toc345677184"/>
      <w:bookmarkStart w:id="2025" w:name="_Toc346393293"/>
      <w:bookmarkStart w:id="2026" w:name="_Toc425775539"/>
      <w:bookmarkStart w:id="2027" w:name="_Toc421863544"/>
      <w:bookmarkStart w:id="2028" w:name="_Toc434933352"/>
      <w:bookmarkStart w:id="2029" w:name="_Toc434942720"/>
      <w:bookmarkStart w:id="2030" w:name="_Toc435440147"/>
      <w:bookmarkStart w:id="2031" w:name="_Toc36215094"/>
      <w:bookmarkEnd w:id="2020"/>
      <w:bookmarkEnd w:id="2021"/>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5B4D44">
        <w:t>DO</w:t>
      </w:r>
      <w:r w:rsidR="00710AEE" w:rsidRPr="00345793">
        <w:t xml:space="preserve"> Programa Exploratório Mínimo</w:t>
      </w:r>
      <w:bookmarkEnd w:id="2022"/>
      <w:bookmarkEnd w:id="2023"/>
      <w:bookmarkEnd w:id="2024"/>
      <w:bookmarkEnd w:id="2025"/>
      <w:bookmarkEnd w:id="2026"/>
      <w:bookmarkEnd w:id="2027"/>
      <w:bookmarkEnd w:id="2028"/>
      <w:bookmarkEnd w:id="2029"/>
      <w:bookmarkEnd w:id="2030"/>
      <w:bookmarkEnd w:id="2031"/>
    </w:p>
    <w:p w:rsidR="00654EBE" w:rsidRPr="00E043E7" w:rsidRDefault="00EB5815" w:rsidP="00E043E7">
      <w:pPr>
        <w:pStyle w:val="Contrato-Normal"/>
        <w:jc w:val="center"/>
        <w:rPr>
          <w:highlight w:val="lightGray"/>
        </w:rPr>
      </w:pPr>
      <w:r w:rsidRPr="00E043E7">
        <w:rPr>
          <w:highlight w:val="lightGray"/>
        </w:rPr>
        <w:t>(</w:t>
      </w:r>
      <w:r w:rsidR="0094591B" w:rsidRPr="00E043E7">
        <w:rPr>
          <w:highlight w:val="lightGray"/>
        </w:rPr>
        <w:t xml:space="preserve">Anexar cópia da Garantia Financeira referente ao </w:t>
      </w:r>
      <w:r w:rsidR="00C95141" w:rsidRPr="00E043E7">
        <w:rPr>
          <w:highlight w:val="lightGray"/>
        </w:rPr>
        <w:t>Programa Exploratório Mínimo</w:t>
      </w:r>
      <w:r w:rsidRPr="00E043E7">
        <w:rPr>
          <w:highlight w:val="lightGray"/>
        </w:rPr>
        <w:t>)</w:t>
      </w:r>
    </w:p>
    <w:p w:rsidR="00654EBE" w:rsidRPr="009F586E" w:rsidRDefault="00654EBE" w:rsidP="009F586E">
      <w:pPr>
        <w:pStyle w:val="Contrato-Normal"/>
      </w:pPr>
    </w:p>
    <w:p w:rsidR="00654EBE" w:rsidRPr="009F586E" w:rsidRDefault="006E75AC" w:rsidP="00BA5615">
      <w:pPr>
        <w:pStyle w:val="Contrato-Anexo"/>
      </w:pPr>
      <w:bookmarkStart w:id="2032" w:name="_Hlt480793968"/>
      <w:bookmarkStart w:id="2033" w:name="_ANEXO_V_-"/>
      <w:bookmarkStart w:id="2034" w:name="_Toc13538339"/>
      <w:bookmarkStart w:id="2035" w:name="_Toc343899240"/>
      <w:bookmarkStart w:id="2036" w:name="_Toc345520379"/>
      <w:bookmarkStart w:id="2037" w:name="_Toc345677185"/>
      <w:bookmarkStart w:id="2038" w:name="_Toc346393294"/>
      <w:bookmarkStart w:id="2039" w:name="_Toc425775540"/>
      <w:bookmarkStart w:id="2040" w:name="_Toc421863545"/>
      <w:bookmarkStart w:id="2041" w:name="_Toc434933353"/>
      <w:bookmarkStart w:id="2042" w:name="_Toc434942721"/>
      <w:bookmarkStart w:id="2043" w:name="_Toc435440148"/>
      <w:bookmarkStart w:id="2044" w:name="_Toc36215095"/>
      <w:bookmarkEnd w:id="2032"/>
      <w:bookmarkEnd w:id="2033"/>
      <w:r w:rsidRPr="009F586E">
        <w:lastRenderedPageBreak/>
        <w:t xml:space="preserve">Anexo </w:t>
      </w:r>
      <w:r w:rsidR="00403BC8" w:rsidRPr="009F586E">
        <w:t xml:space="preserve">IV </w:t>
      </w:r>
      <w:r w:rsidR="00FE5658" w:rsidRPr="009F586E">
        <w:t>–</w:t>
      </w:r>
      <w:bookmarkStart w:id="2045" w:name="_Toc103424334"/>
      <w:r w:rsidR="00403BC8" w:rsidRPr="009F586E">
        <w:t xml:space="preserve"> Garantia de Performance</w:t>
      </w:r>
      <w:bookmarkEnd w:id="2034"/>
      <w:bookmarkEnd w:id="2035"/>
      <w:bookmarkEnd w:id="2036"/>
      <w:bookmarkEnd w:id="2037"/>
      <w:bookmarkEnd w:id="2038"/>
      <w:bookmarkEnd w:id="2039"/>
      <w:bookmarkEnd w:id="2040"/>
      <w:bookmarkEnd w:id="2041"/>
      <w:bookmarkEnd w:id="2042"/>
      <w:bookmarkEnd w:id="2043"/>
      <w:bookmarkEnd w:id="2044"/>
      <w:bookmarkEnd w:id="2045"/>
    </w:p>
    <w:p w:rsidR="00654EBE" w:rsidRPr="00E043E7" w:rsidRDefault="00EB5815" w:rsidP="00E043E7">
      <w:pPr>
        <w:pStyle w:val="Contrato-Normal"/>
        <w:jc w:val="center"/>
        <w:rPr>
          <w:highlight w:val="lightGray"/>
        </w:rPr>
      </w:pPr>
      <w:r w:rsidRPr="00E043E7">
        <w:rPr>
          <w:highlight w:val="lightGray"/>
        </w:rPr>
        <w:t>(</w:t>
      </w:r>
      <w:r w:rsidR="00FE5658" w:rsidRPr="00E043E7">
        <w:rPr>
          <w:highlight w:val="lightGray"/>
        </w:rPr>
        <w:t>Anexar u</w:t>
      </w:r>
      <w:r w:rsidR="00403BC8" w:rsidRPr="00E043E7">
        <w:rPr>
          <w:highlight w:val="lightGray"/>
        </w:rPr>
        <w:t>ma cópia do documento entregue, caso aplicável</w:t>
      </w:r>
      <w:r w:rsidRPr="00E043E7">
        <w:rPr>
          <w:highlight w:val="lightGray"/>
        </w:rPr>
        <w:t>)</w:t>
      </w:r>
    </w:p>
    <w:p w:rsidR="00654EBE" w:rsidRPr="009F586E" w:rsidRDefault="00654EBE" w:rsidP="009F586E">
      <w:pPr>
        <w:pStyle w:val="Contrato-Normal"/>
      </w:pPr>
    </w:p>
    <w:p w:rsidR="00654EBE" w:rsidRPr="00345793" w:rsidRDefault="006E75AC" w:rsidP="00BA5615">
      <w:pPr>
        <w:pStyle w:val="Contrato-Anexo"/>
      </w:pPr>
      <w:bookmarkStart w:id="2046" w:name="_ANEXO_VI_-"/>
      <w:bookmarkStart w:id="2047" w:name="_Ref473104220"/>
      <w:bookmarkStart w:id="2048" w:name="_Toc473903649"/>
      <w:bookmarkStart w:id="2049" w:name="_Toc513626479"/>
      <w:bookmarkStart w:id="2050" w:name="_Toc13538340"/>
      <w:bookmarkStart w:id="2051" w:name="_Toc343899241"/>
      <w:bookmarkStart w:id="2052" w:name="_Toc345520380"/>
      <w:bookmarkStart w:id="2053" w:name="_Toc345677186"/>
      <w:bookmarkStart w:id="2054" w:name="_Toc346393295"/>
      <w:bookmarkStart w:id="2055" w:name="_Toc103424335"/>
      <w:bookmarkStart w:id="2056" w:name="_Toc425775541"/>
      <w:bookmarkStart w:id="2057" w:name="_Toc421863546"/>
      <w:bookmarkStart w:id="2058" w:name="_Toc434933354"/>
      <w:bookmarkStart w:id="2059" w:name="_Toc434942722"/>
      <w:bookmarkStart w:id="2060" w:name="_Toc435440149"/>
      <w:bookmarkStart w:id="2061" w:name="_Toc36215096"/>
      <w:bookmarkEnd w:id="2046"/>
      <w:r w:rsidRPr="00345793">
        <w:lastRenderedPageBreak/>
        <w:t xml:space="preserve">Anexo </w:t>
      </w:r>
      <w:r w:rsidR="00403BC8" w:rsidRPr="00345793">
        <w:t>V</w:t>
      </w:r>
      <w:bookmarkEnd w:id="2047"/>
      <w:bookmarkEnd w:id="2048"/>
      <w:bookmarkEnd w:id="2049"/>
      <w:r w:rsidR="00403BC8" w:rsidRPr="00345793">
        <w:t xml:space="preserve"> </w:t>
      </w:r>
      <w:bookmarkStart w:id="2062" w:name="_Toc473903650"/>
      <w:r w:rsidR="00FE5658" w:rsidRPr="00345793">
        <w:t>–</w:t>
      </w:r>
      <w:r w:rsidR="00403BC8" w:rsidRPr="00345793">
        <w:t xml:space="preserve"> Participações governamentais</w:t>
      </w:r>
      <w:bookmarkEnd w:id="2062"/>
      <w:r w:rsidR="00403BC8" w:rsidRPr="00345793">
        <w:t xml:space="preserve"> e de terceiros</w:t>
      </w:r>
      <w:bookmarkEnd w:id="2050"/>
      <w:bookmarkEnd w:id="2051"/>
      <w:bookmarkEnd w:id="2052"/>
      <w:bookmarkEnd w:id="2053"/>
      <w:bookmarkEnd w:id="2054"/>
      <w:bookmarkEnd w:id="2055"/>
      <w:bookmarkEnd w:id="2056"/>
      <w:bookmarkEnd w:id="2057"/>
      <w:bookmarkEnd w:id="2058"/>
      <w:bookmarkEnd w:id="2059"/>
      <w:bookmarkEnd w:id="2060"/>
      <w:bookmarkEnd w:id="2061"/>
    </w:p>
    <w:p w:rsidR="00654EBE" w:rsidRPr="009F586E" w:rsidRDefault="00403BC8" w:rsidP="009F586E">
      <w:pPr>
        <w:pStyle w:val="Contrato-Normal"/>
      </w:pPr>
      <w:r w:rsidRPr="009F586E">
        <w:t xml:space="preserve">Nos termos da </w:t>
      </w:r>
      <w:r w:rsidR="009F586E" w:rsidRPr="009F586E">
        <w:t xml:space="preserve">Cláusula Vigésima </w:t>
      </w:r>
      <w:r w:rsidR="000E4457">
        <w:t>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rsidR="00654EBE" w:rsidRPr="009F586E" w:rsidRDefault="00654EBE" w:rsidP="009F586E">
      <w:pPr>
        <w:pStyle w:val="Contrato-Normal"/>
      </w:pPr>
    </w:p>
    <w:p w:rsidR="00654EBE" w:rsidRDefault="00403BC8" w:rsidP="0001488C">
      <w:pPr>
        <w:pStyle w:val="Contrato-Alnea"/>
        <w:numPr>
          <w:ilvl w:val="0"/>
          <w:numId w:val="63"/>
        </w:numPr>
      </w:pPr>
      <w:r w:rsidRPr="002565CD">
        <w:t>Royalties</w:t>
      </w:r>
      <w:r w:rsidRPr="00345793">
        <w:t xml:space="preserve"> no montante correspondente a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w:t>
      </w:r>
      <w:r w:rsidR="00030FE6" w:rsidRPr="004F1FA0">
        <w:rPr>
          <w:highlight w:val="lightGray"/>
        </w:rPr>
        <w:fldChar w:fldCharType="end"/>
      </w:r>
      <w:r w:rsidR="008C34F5" w:rsidRPr="0072653E">
        <w:t xml:space="preserve">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«royalties_percentual_extenso»</w:t>
      </w:r>
      <w:r w:rsidR="00030FE6" w:rsidRPr="004F1FA0">
        <w:rPr>
          <w:highlight w:val="lightGray"/>
        </w:rPr>
        <w:fldChar w:fldCharType="end"/>
      </w:r>
      <w:r w:rsidR="008C34F5" w:rsidRPr="00345793">
        <w:t>)</w:t>
      </w:r>
      <w:r w:rsidR="008C34F5">
        <w:t xml:space="preserve"> </w:t>
      </w:r>
      <w:r w:rsidRPr="00345793">
        <w:t xml:space="preserve">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rsidR="00270BB6" w:rsidRPr="009F586E" w:rsidRDefault="00270BB6" w:rsidP="00E043E7">
      <w:pPr>
        <w:pStyle w:val="Contrato-Normal"/>
        <w:jc w:val="center"/>
      </w:pPr>
      <w:r w:rsidRPr="00270BB6">
        <w:rPr>
          <w:highlight w:val="lightGray"/>
        </w:rPr>
        <w:t xml:space="preserve">(Será incluído </w:t>
      </w:r>
      <w:r w:rsidR="00E043E7">
        <w:rPr>
          <w:highlight w:val="lightGray"/>
        </w:rPr>
        <w:t xml:space="preserve">o </w:t>
      </w:r>
      <w:r w:rsidRPr="00270BB6">
        <w:rPr>
          <w:highlight w:val="lightGray"/>
        </w:rPr>
        <w:t xml:space="preserve">valor da </w:t>
      </w:r>
      <w:r w:rsidR="0012788E">
        <w:rPr>
          <w:highlight w:val="lightGray"/>
        </w:rPr>
        <w:t>alíquota</w:t>
      </w:r>
      <w:r w:rsidR="0012788E" w:rsidRPr="00270BB6">
        <w:rPr>
          <w:highlight w:val="lightGray"/>
        </w:rPr>
        <w:t xml:space="preserve"> </w:t>
      </w:r>
      <w:r w:rsidRPr="00270BB6">
        <w:rPr>
          <w:highlight w:val="lightGray"/>
        </w:rPr>
        <w:t>de royalt</w:t>
      </w:r>
      <w:r w:rsidR="009C042C">
        <w:rPr>
          <w:highlight w:val="lightGray"/>
        </w:rPr>
        <w:t>y</w:t>
      </w:r>
      <w:r w:rsidRPr="00270BB6">
        <w:rPr>
          <w:highlight w:val="lightGray"/>
        </w:rPr>
        <w:t xml:space="preserve"> para o setor</w:t>
      </w:r>
      <w:r w:rsidR="00E043E7">
        <w:rPr>
          <w:highlight w:val="lightGray"/>
        </w:rPr>
        <w:t>,</w:t>
      </w:r>
      <w:r w:rsidRPr="00270BB6">
        <w:rPr>
          <w:highlight w:val="lightGray"/>
        </w:rPr>
        <w:t xml:space="preserve"> conforme </w:t>
      </w:r>
      <w:r w:rsidR="0012788E">
        <w:rPr>
          <w:highlight w:val="lightGray"/>
        </w:rPr>
        <w:t>Tabela 3</w:t>
      </w:r>
      <w:r w:rsidRPr="00270BB6">
        <w:rPr>
          <w:highlight w:val="lightGray"/>
        </w:rPr>
        <w:t xml:space="preserve"> do </w:t>
      </w:r>
      <w:r w:rsidR="00D82673">
        <w:rPr>
          <w:highlight w:val="lightGray"/>
        </w:rPr>
        <w:t>e</w:t>
      </w:r>
      <w:r w:rsidRPr="00270BB6">
        <w:rPr>
          <w:highlight w:val="lightGray"/>
        </w:rPr>
        <w:t>dital d</w:t>
      </w:r>
      <w:r w:rsidR="00D82673">
        <w:rPr>
          <w:highlight w:val="lightGray"/>
        </w:rPr>
        <w:t>e licitações de Oferta Permanente</w:t>
      </w:r>
      <w:r w:rsidRPr="00270BB6">
        <w:rPr>
          <w:highlight w:val="lightGray"/>
        </w:rPr>
        <w:t>)</w:t>
      </w:r>
    </w:p>
    <w:p w:rsidR="00654EBE" w:rsidRPr="00345793" w:rsidRDefault="00403BC8" w:rsidP="0001488C">
      <w:pPr>
        <w:pStyle w:val="Contrato-Alnea"/>
        <w:numPr>
          <w:ilvl w:val="0"/>
          <w:numId w:val="63"/>
        </w:numPr>
      </w:pPr>
      <w:r w:rsidRPr="00345793">
        <w:t xml:space="preserve">Participação </w:t>
      </w:r>
      <w:r w:rsidR="007C5CAC">
        <w:t>e</w:t>
      </w:r>
      <w:r w:rsidRPr="00345793">
        <w:t xml:space="preserve">special no montante definido no Decreto </w:t>
      </w:r>
      <w:r w:rsidR="00242499" w:rsidRPr="00345793">
        <w:t>nº</w:t>
      </w:r>
      <w:r w:rsidRPr="00345793">
        <w:t xml:space="preserve"> 2.705, de 3 de agosto de 1998</w:t>
      </w:r>
      <w:r w:rsidR="00FE5658" w:rsidRPr="00345793">
        <w:t>;</w:t>
      </w:r>
    </w:p>
    <w:p w:rsidR="00654EBE" w:rsidRPr="00345793" w:rsidRDefault="00403BC8" w:rsidP="0001488C">
      <w:pPr>
        <w:pStyle w:val="Contrato-Alnea"/>
        <w:numPr>
          <w:ilvl w:val="0"/>
          <w:numId w:val="63"/>
        </w:numPr>
      </w:pPr>
      <w:r w:rsidRPr="00345793">
        <w:t xml:space="preserve">Pagamento pela </w:t>
      </w:r>
      <w:r w:rsidR="007C5CAC">
        <w:t>o</w:t>
      </w:r>
      <w:r w:rsidRPr="00345793">
        <w:t xml:space="preserve">cupação ou </w:t>
      </w:r>
      <w:r w:rsidR="007C5CAC">
        <w:t>r</w:t>
      </w:r>
      <w:r w:rsidRPr="00345793">
        <w:t xml:space="preserve">etenção de </w:t>
      </w:r>
      <w:r w:rsidR="007C5CAC">
        <w:t>á</w:t>
      </w:r>
      <w:r w:rsidRPr="00345793">
        <w:t>rea</w:t>
      </w:r>
      <w:r w:rsidR="00515631" w:rsidRPr="00345793">
        <w:rPr>
          <w:rStyle w:val="Refdenotaderodap"/>
        </w:rPr>
        <w:footnoteReference w:id="2"/>
      </w:r>
      <w:r w:rsidRPr="00345793">
        <w:t xml:space="preserve">: i) na </w:t>
      </w:r>
      <w:r w:rsidR="0033750D" w:rsidRPr="00345793">
        <w:t>Fase de Exploração</w:t>
      </w:r>
      <w:r w:rsidRPr="00345793">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w:t>
      </w:r>
      <w:r w:rsidR="00030FE6" w:rsidRPr="004F1FA0">
        <w:rPr>
          <w:highlight w:val="lightGray"/>
        </w:rPr>
        <w:fldChar w:fldCharType="end"/>
      </w:r>
      <w:r w:rsidR="00022B64" w:rsidRPr="0072653E">
        <w:t xml:space="preserve"> </w:t>
      </w:r>
      <w:r w:rsidRPr="0072653E">
        <w:t>(</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«ocupacao_exploracao_extenso»</w:t>
      </w:r>
      <w:r w:rsidR="00030FE6" w:rsidRPr="004F1FA0">
        <w:rPr>
          <w:highlight w:val="lightGray"/>
        </w:rPr>
        <w:fldChar w:fldCharType="end"/>
      </w:r>
      <w:r w:rsidRPr="0072653E">
        <w:t xml:space="preserve">) por quilômetro quadrado ou fração da </w:t>
      </w:r>
      <w:r w:rsidR="00587CA7" w:rsidRPr="0072653E">
        <w:t>Área de Concessão</w:t>
      </w:r>
      <w:r w:rsidRPr="0072653E">
        <w:t xml:space="preserve">, com o aumento previsto no Decreto </w:t>
      </w:r>
      <w:r w:rsidR="00242499" w:rsidRPr="0072653E">
        <w:t>n</w:t>
      </w:r>
      <w:r w:rsidRPr="0072653E">
        <w:t xml:space="preserve">º 2.705, de 3 de agosto de 1998 no caso de prorrogação; ii) no período de </w:t>
      </w:r>
      <w:r w:rsidR="0033750D" w:rsidRPr="0072653E">
        <w:t>Etapa de Desenvolvimento</w:t>
      </w:r>
      <w:r w:rsidRPr="0072653E">
        <w:t xml:space="preserve"> da </w:t>
      </w:r>
      <w:r w:rsidR="0033750D" w:rsidRPr="0072653E">
        <w:t>Fase de Produção</w:t>
      </w:r>
      <w:r w:rsidRPr="0072653E">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w:t>
      </w:r>
      <w:r w:rsidR="00030FE6" w:rsidRPr="004F1FA0">
        <w:rPr>
          <w:highlight w:val="lightGray"/>
        </w:rPr>
        <w:fldChar w:fldCharType="end"/>
      </w:r>
      <w:r w:rsidR="00022B64" w:rsidRPr="0072653E">
        <w:t xml:space="preserve">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«ocupacao_desenv_extenso»</w:t>
      </w:r>
      <w:r w:rsidR="00030FE6" w:rsidRPr="004F1FA0">
        <w:rPr>
          <w:highlight w:val="lightGray"/>
        </w:rPr>
        <w:fldChar w:fldCharType="end"/>
      </w:r>
      <w:r w:rsidR="00022B64" w:rsidRPr="0072653E">
        <w:t>)</w:t>
      </w:r>
      <w:r w:rsidRPr="0072653E">
        <w:t xml:space="preserve">; e iii) na </w:t>
      </w:r>
      <w:r w:rsidR="0033750D" w:rsidRPr="0072653E">
        <w:t>Fase de Produção</w:t>
      </w:r>
      <w:r w:rsidRPr="0072653E">
        <w:t xml:space="preserve">, no montante de R$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w:t>
      </w:r>
      <w:r w:rsidR="00030FE6" w:rsidRPr="004F1FA0">
        <w:rPr>
          <w:highlight w:val="lightGray"/>
        </w:rPr>
        <w:fldChar w:fldCharType="end"/>
      </w:r>
      <w:r w:rsidR="008C34F5" w:rsidRPr="0072653E">
        <w:t xml:space="preserve">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«ocupacao_producao_extenso»</w:t>
      </w:r>
      <w:r w:rsidR="00030FE6" w:rsidRPr="004F1FA0">
        <w:rPr>
          <w:highlight w:val="lightGray"/>
        </w:rPr>
        <w:fldChar w:fldCharType="end"/>
      </w:r>
      <w:r w:rsidR="008C34F5" w:rsidRPr="0072653E">
        <w:t>)</w:t>
      </w:r>
      <w:r w:rsidR="00FE5658" w:rsidRPr="0072653E">
        <w:t xml:space="preserve">; </w:t>
      </w:r>
      <w:r w:rsidR="00FE5658" w:rsidRPr="00345793">
        <w:t>e</w:t>
      </w:r>
    </w:p>
    <w:p w:rsidR="00654EBE" w:rsidRPr="00345793" w:rsidRDefault="00403BC8" w:rsidP="0001488C">
      <w:pPr>
        <w:pStyle w:val="Contrato-Alnea"/>
        <w:numPr>
          <w:ilvl w:val="0"/>
          <w:numId w:val="63"/>
        </w:numPr>
      </w:pPr>
      <w:r w:rsidRPr="00345793">
        <w:t xml:space="preserve">Pagamento aos proprietários da terra de participação equivalente a 1% (um por cento)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A106F4" w:rsidRPr="00345793">
        <w:t>Legislação Aplicável</w:t>
      </w:r>
      <w:r w:rsidRPr="00345793">
        <w:t>.</w:t>
      </w:r>
    </w:p>
    <w:p w:rsidR="009F6DE1" w:rsidRDefault="009F6DE1" w:rsidP="00B07735">
      <w:pPr>
        <w:pStyle w:val="Contrato-Normal"/>
      </w:pPr>
    </w:p>
    <w:p w:rsidR="00654EBE" w:rsidRPr="00345793" w:rsidRDefault="006E75AC" w:rsidP="00BA5615">
      <w:pPr>
        <w:pStyle w:val="Contrato-Anexo"/>
      </w:pPr>
      <w:bookmarkStart w:id="2063" w:name="_Toc421624615"/>
      <w:bookmarkStart w:id="2064" w:name="_Toc421624616"/>
      <w:bookmarkStart w:id="2065" w:name="_ANEXO_VII_–"/>
      <w:bookmarkStart w:id="2066" w:name="_ANEXO_VIII_–"/>
      <w:bookmarkStart w:id="2067" w:name="_Toc343899242"/>
      <w:bookmarkStart w:id="2068" w:name="_Toc345520381"/>
      <w:bookmarkStart w:id="2069" w:name="_Toc345677187"/>
      <w:bookmarkStart w:id="2070" w:name="_Toc346393296"/>
      <w:bookmarkStart w:id="2071" w:name="_Toc103424337"/>
      <w:bookmarkStart w:id="2072" w:name="_Toc425775542"/>
      <w:bookmarkStart w:id="2073" w:name="_Toc421863547"/>
      <w:bookmarkStart w:id="2074" w:name="_Toc434933355"/>
      <w:bookmarkStart w:id="2075" w:name="_Toc434942723"/>
      <w:bookmarkStart w:id="2076" w:name="_Toc435440150"/>
      <w:bookmarkStart w:id="2077" w:name="_Toc36215097"/>
      <w:bookmarkEnd w:id="2063"/>
      <w:bookmarkEnd w:id="2064"/>
      <w:bookmarkEnd w:id="2065"/>
      <w:bookmarkEnd w:id="2066"/>
      <w:r w:rsidRPr="00345793">
        <w:lastRenderedPageBreak/>
        <w:t xml:space="preserve">Anexo </w:t>
      </w:r>
      <w:r w:rsidR="00403BC8" w:rsidRPr="00345793">
        <w:t>VI – pagamento do bônus de assinatura</w:t>
      </w:r>
      <w:bookmarkEnd w:id="2067"/>
      <w:bookmarkEnd w:id="2068"/>
      <w:bookmarkEnd w:id="2069"/>
      <w:bookmarkEnd w:id="2070"/>
      <w:bookmarkEnd w:id="2071"/>
      <w:bookmarkEnd w:id="2072"/>
      <w:bookmarkEnd w:id="2073"/>
      <w:bookmarkEnd w:id="2074"/>
      <w:bookmarkEnd w:id="2075"/>
      <w:bookmarkEnd w:id="2076"/>
      <w:bookmarkEnd w:id="2077"/>
    </w:p>
    <w:p w:rsidR="00654EBE" w:rsidRPr="00345793" w:rsidRDefault="00654EBE" w:rsidP="005A5888">
      <w:pPr>
        <w:pStyle w:val="Contrato-Norm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60"/>
        <w:gridCol w:w="4061"/>
        <w:gridCol w:w="3991"/>
      </w:tblGrid>
      <w:tr w:rsidR="00654EBE" w:rsidRPr="005A5888" w:rsidTr="00B420AE">
        <w:trPr>
          <w:cantSplit/>
          <w:trHeight w:val="567"/>
        </w:trPr>
        <w:tc>
          <w:tcPr>
            <w:tcW w:w="5000" w:type="pct"/>
            <w:gridSpan w:val="3"/>
            <w:tcBorders>
              <w:right w:val="single" w:sz="4" w:space="0" w:color="auto"/>
            </w:tcBorders>
            <w:vAlign w:val="center"/>
          </w:tcPr>
          <w:p w:rsidR="00654EBE" w:rsidRPr="00FA0FF3" w:rsidRDefault="00403BC8" w:rsidP="005A5888">
            <w:pPr>
              <w:pStyle w:val="Contrato-Anexo-Tabela"/>
            </w:pPr>
            <w:r w:rsidRPr="00FA0FF3">
              <w:t xml:space="preserve">Bônus de Assinatura </w:t>
            </w:r>
            <w:r w:rsidR="00E04532">
              <w:t xml:space="preserve">– valores ofertado e pago </w:t>
            </w:r>
            <w:r w:rsidRPr="00FA0FF3">
              <w:t xml:space="preserve">pelo </w:t>
            </w:r>
            <w:r w:rsidR="00F769F8" w:rsidRPr="00FA0FF3">
              <w:t>Concessionário</w:t>
            </w:r>
          </w:p>
        </w:tc>
      </w:tr>
      <w:tr w:rsidR="00654EBE" w:rsidRPr="005A5888" w:rsidTr="00B420AE">
        <w:trPr>
          <w:cantSplit/>
          <w:trHeight w:val="567"/>
        </w:trPr>
        <w:tc>
          <w:tcPr>
            <w:tcW w:w="630" w:type="pct"/>
            <w:vAlign w:val="center"/>
          </w:tcPr>
          <w:p w:rsidR="00654EBE" w:rsidRPr="00FA0FF3" w:rsidRDefault="00C04024" w:rsidP="005A5888">
            <w:pPr>
              <w:pStyle w:val="Contrato-Anexo-Tabela"/>
            </w:pPr>
            <w:r w:rsidRPr="00FA0FF3">
              <w:t>Bloco</w:t>
            </w:r>
          </w:p>
        </w:tc>
        <w:tc>
          <w:tcPr>
            <w:tcW w:w="2204" w:type="pct"/>
            <w:vAlign w:val="center"/>
          </w:tcPr>
          <w:p w:rsidR="00654EBE" w:rsidRPr="00FA0FF3" w:rsidRDefault="00403BC8" w:rsidP="00D977D8">
            <w:pPr>
              <w:pStyle w:val="Contrato-Anexo-Tabela"/>
            </w:pPr>
            <w:r w:rsidRPr="00FA0FF3">
              <w:t>Valor</w:t>
            </w:r>
            <w:r w:rsidR="00531837" w:rsidRPr="00FA0FF3">
              <w:t xml:space="preserve"> Ofertado</w:t>
            </w:r>
            <w:r w:rsidR="00A12F7F" w:rsidRPr="00FA0FF3">
              <w:t xml:space="preserve"> </w:t>
            </w:r>
            <w:r w:rsidR="00D977D8">
              <w:t>(R$)</w:t>
            </w:r>
          </w:p>
        </w:tc>
        <w:tc>
          <w:tcPr>
            <w:tcW w:w="2166" w:type="pct"/>
            <w:vAlign w:val="center"/>
          </w:tcPr>
          <w:p w:rsidR="00654EBE" w:rsidRPr="00FA0FF3" w:rsidRDefault="00E04532" w:rsidP="00D977D8">
            <w:pPr>
              <w:pStyle w:val="Contrato-Anexo-Tabela"/>
            </w:pPr>
            <w:r>
              <w:t>Valor</w:t>
            </w:r>
            <w:r w:rsidR="00531837" w:rsidRPr="00FA0FF3">
              <w:t xml:space="preserve"> Pago</w:t>
            </w:r>
            <w:r w:rsidR="00403BC8" w:rsidRPr="00FA0FF3">
              <w:t xml:space="preserve"> </w:t>
            </w:r>
            <w:r w:rsidR="00D977D8">
              <w:t>(R$)</w:t>
            </w:r>
          </w:p>
        </w:tc>
      </w:tr>
      <w:tr w:rsidR="00654EBE" w:rsidRPr="005A5888"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rsidR="00654EBE" w:rsidRPr="003325FE"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"bloco" </w:instrText>
            </w:r>
            <w:r w:rsidRPr="00CB7A49">
              <w:rPr>
                <w:b w:val="0"/>
                <w:highlight w:val="lightGray"/>
              </w:rPr>
              <w:fldChar w:fldCharType="separate"/>
            </w:r>
            <w:r w:rsidR="00FE4A5C" w:rsidRPr="00CB7A49">
              <w:rPr>
                <w:b w:val="0"/>
                <w:noProof/>
                <w:highlight w:val="lightGray"/>
              </w:rPr>
              <w:t>«bloco»</w:t>
            </w:r>
            <w:r w:rsidRPr="00CB7A49">
              <w:rPr>
                <w:b w:val="0"/>
                <w:highlight w:val="lightGray"/>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rsidR="00D977D8"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c>
          <w:tcPr>
            <w:tcW w:w="2166" w:type="pct"/>
            <w:tcBorders>
              <w:top w:val="single" w:sz="4" w:space="0" w:color="auto"/>
              <w:left w:val="single" w:sz="4" w:space="0" w:color="auto"/>
              <w:bottom w:val="single" w:sz="4" w:space="0" w:color="auto"/>
              <w:right w:val="single" w:sz="4" w:space="0" w:color="auto"/>
            </w:tcBorders>
            <w:vAlign w:val="center"/>
          </w:tcPr>
          <w:p w:rsidR="00D977D8"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r>
    </w:tbl>
    <w:p w:rsidR="00654EBE" w:rsidRPr="001F32DB" w:rsidRDefault="00654EBE" w:rsidP="001F32DB">
      <w:pPr>
        <w:pStyle w:val="Contrato-Normal"/>
      </w:pPr>
    </w:p>
    <w:p w:rsidR="00654EBE" w:rsidRPr="00345793" w:rsidRDefault="006E75AC" w:rsidP="00BA5615">
      <w:pPr>
        <w:pStyle w:val="Contrato-Anexo"/>
      </w:pPr>
      <w:bookmarkStart w:id="2078" w:name="_Hlt112644891"/>
      <w:bookmarkStart w:id="2079" w:name="_ANEXO_IX_–"/>
      <w:bookmarkStart w:id="2080" w:name="_Toc103424338"/>
      <w:bookmarkStart w:id="2081" w:name="_Toc343899243"/>
      <w:bookmarkStart w:id="2082" w:name="_Toc345520382"/>
      <w:bookmarkStart w:id="2083" w:name="_Toc345677188"/>
      <w:bookmarkStart w:id="2084" w:name="_Toc346393297"/>
      <w:bookmarkStart w:id="2085" w:name="_Toc425775543"/>
      <w:bookmarkStart w:id="2086" w:name="_Toc421863548"/>
      <w:bookmarkStart w:id="2087" w:name="_Toc434933356"/>
      <w:bookmarkStart w:id="2088" w:name="_Toc434942724"/>
      <w:bookmarkStart w:id="2089" w:name="_Toc435440151"/>
      <w:bookmarkStart w:id="2090" w:name="_Toc36215098"/>
      <w:bookmarkEnd w:id="2078"/>
      <w:bookmarkEnd w:id="2079"/>
      <w:r w:rsidRPr="00345793">
        <w:lastRenderedPageBreak/>
        <w:t xml:space="preserve">Anexo </w:t>
      </w:r>
      <w:r w:rsidR="00403BC8" w:rsidRPr="00345793">
        <w:t xml:space="preserve">VII – Designação de </w:t>
      </w:r>
      <w:bookmarkEnd w:id="2080"/>
      <w:bookmarkEnd w:id="2081"/>
      <w:bookmarkEnd w:id="2082"/>
      <w:bookmarkEnd w:id="2083"/>
      <w:r w:rsidR="00A106F4" w:rsidRPr="00345793">
        <w:t>Operador</w:t>
      </w:r>
      <w:bookmarkEnd w:id="2084"/>
      <w:bookmarkEnd w:id="2085"/>
      <w:bookmarkEnd w:id="2086"/>
      <w:bookmarkEnd w:id="2087"/>
      <w:bookmarkEnd w:id="2088"/>
      <w:bookmarkEnd w:id="2089"/>
      <w:bookmarkEnd w:id="2090"/>
    </w:p>
    <w:p w:rsidR="00654EBE" w:rsidRDefault="00403BC8" w:rsidP="001F32DB">
      <w:pPr>
        <w:pStyle w:val="Contrato-Normal"/>
      </w:pPr>
      <w:r w:rsidRPr="001F32DB">
        <w:t xml:space="preserve">O </w:t>
      </w:r>
      <w:r w:rsidR="00A106F4" w:rsidRPr="001F32DB">
        <w:t>Operador</w:t>
      </w:r>
      <w:r w:rsidRPr="001F32DB">
        <w:t xml:space="preserve"> inicial é </w:t>
      </w:r>
      <w:r w:rsidR="00030FE6" w:rsidRPr="00E04532">
        <w:rPr>
          <w:highlight w:val="lightGray"/>
        </w:rPr>
        <w:fldChar w:fldCharType="begin"/>
      </w:r>
      <w:r w:rsidR="001C293A" w:rsidRPr="00E04532">
        <w:rPr>
          <w:highlight w:val="lightGray"/>
        </w:rPr>
        <w:instrText xml:space="preserve"> MERGEFIELD "signataria_01_operadora" </w:instrText>
      </w:r>
      <w:r w:rsidR="00030FE6" w:rsidRPr="00E04532">
        <w:rPr>
          <w:highlight w:val="lightGray"/>
        </w:rPr>
        <w:fldChar w:fldCharType="separate"/>
      </w:r>
      <w:r w:rsidR="00FE4A5C" w:rsidRPr="00E04532">
        <w:rPr>
          <w:noProof/>
          <w:highlight w:val="lightGray"/>
        </w:rPr>
        <w:t>«signataria_01_operadora»</w:t>
      </w:r>
      <w:r w:rsidR="00030FE6" w:rsidRPr="00E04532">
        <w:rPr>
          <w:highlight w:val="lightGray"/>
        </w:rPr>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EC140C">
        <w:t>C</w:t>
      </w:r>
      <w:r w:rsidR="00710FC2" w:rsidRPr="001F32DB">
        <w:t>láusula</w:t>
      </w:r>
      <w:r w:rsidR="006F1AE5" w:rsidRPr="001F32DB">
        <w:t xml:space="preserve"> Décima </w:t>
      </w:r>
      <w:r w:rsidR="000E4457">
        <w:t>Quinta</w:t>
      </w:r>
      <w:r w:rsidR="000E4457" w:rsidRPr="001F32DB">
        <w:t xml:space="preserve"> </w:t>
      </w:r>
      <w:r w:rsidR="006F1AE5" w:rsidRPr="001F32DB">
        <w:t xml:space="preserve">e observadas as condições da </w:t>
      </w:r>
      <w:r w:rsidR="00EC140C">
        <w:t>C</w:t>
      </w:r>
      <w:r w:rsidR="006F1AE5" w:rsidRPr="001F32DB">
        <w:t xml:space="preserve">láusula Vigésima </w:t>
      </w:r>
      <w:r w:rsidR="000E4457">
        <w:t>Oitava</w:t>
      </w:r>
      <w:r w:rsidRPr="001F32DB">
        <w:t>.</w:t>
      </w:r>
    </w:p>
    <w:p w:rsidR="00654EBE" w:rsidRPr="001F32DB" w:rsidRDefault="00654EBE" w:rsidP="001F32DB">
      <w:pPr>
        <w:pStyle w:val="Contrato-Normal"/>
      </w:pPr>
    </w:p>
    <w:p w:rsidR="00654EBE" w:rsidRPr="00345793" w:rsidRDefault="006E75AC" w:rsidP="00BA5615">
      <w:pPr>
        <w:pStyle w:val="Contrato-Anexo"/>
      </w:pPr>
      <w:bookmarkStart w:id="2091" w:name="_ANEXO_X_–"/>
      <w:bookmarkStart w:id="2092" w:name="_Toc343899244"/>
      <w:bookmarkStart w:id="2093" w:name="_Toc345520383"/>
      <w:bookmarkStart w:id="2094" w:name="_Toc345677189"/>
      <w:bookmarkStart w:id="2095" w:name="_Toc346393298"/>
      <w:bookmarkStart w:id="2096" w:name="_Toc103424339"/>
      <w:bookmarkStart w:id="2097" w:name="_Toc425775544"/>
      <w:bookmarkStart w:id="2098" w:name="_Toc421863549"/>
      <w:bookmarkStart w:id="2099" w:name="_Toc434933357"/>
      <w:bookmarkStart w:id="2100" w:name="_Toc434942725"/>
      <w:bookmarkStart w:id="2101" w:name="_Toc435440152"/>
      <w:bookmarkStart w:id="2102" w:name="_Toc36215099"/>
      <w:bookmarkEnd w:id="2091"/>
      <w:r w:rsidRPr="00345793">
        <w:lastRenderedPageBreak/>
        <w:t xml:space="preserve">Anexo </w:t>
      </w:r>
      <w:r w:rsidR="00403BC8" w:rsidRPr="00345793">
        <w:t>VIII – Logradouro</w:t>
      </w:r>
      <w:bookmarkEnd w:id="2092"/>
      <w:bookmarkEnd w:id="2093"/>
      <w:bookmarkEnd w:id="2094"/>
      <w:bookmarkEnd w:id="2095"/>
      <w:bookmarkEnd w:id="2096"/>
      <w:bookmarkEnd w:id="2097"/>
      <w:bookmarkEnd w:id="2098"/>
      <w:bookmarkEnd w:id="2099"/>
      <w:bookmarkEnd w:id="2100"/>
      <w:bookmarkEnd w:id="2101"/>
      <w:bookmarkEnd w:id="2102"/>
    </w:p>
    <w:p w:rsidR="006F44A0" w:rsidRPr="001F32DB" w:rsidRDefault="00403BC8" w:rsidP="001F32DB">
      <w:pPr>
        <w:pStyle w:val="Contrato-Normal"/>
        <w:rPr>
          <w:b/>
        </w:rPr>
      </w:pPr>
      <w:r w:rsidRPr="001F32DB">
        <w:rPr>
          <w:b/>
        </w:rPr>
        <w:t xml:space="preserve">Agência Nacional do </w:t>
      </w:r>
      <w:r w:rsidR="006558C5" w:rsidRPr="001F32DB">
        <w:rPr>
          <w:b/>
        </w:rPr>
        <w:t>Petróleo</w:t>
      </w:r>
      <w:r w:rsidR="00D30A2D" w:rsidRPr="001F32DB">
        <w:rPr>
          <w:b/>
        </w:rPr>
        <w:t>, Gás Natural</w:t>
      </w:r>
      <w:r w:rsidRPr="001F32DB">
        <w:rPr>
          <w:b/>
        </w:rPr>
        <w:t xml:space="preserve"> e Biocombustíveis</w:t>
      </w:r>
      <w:r w:rsidR="00CB161D" w:rsidRPr="001F32DB">
        <w:rPr>
          <w:b/>
        </w:rPr>
        <w:t xml:space="preserve"> – </w:t>
      </w:r>
      <w:r w:rsidRPr="001F32DB">
        <w:rPr>
          <w:b/>
        </w:rPr>
        <w:t>ANP</w:t>
      </w:r>
    </w:p>
    <w:p w:rsidR="00FA0FF3" w:rsidRPr="00345793" w:rsidRDefault="00403BC8" w:rsidP="00FA0FF3">
      <w:pPr>
        <w:pStyle w:val="Contrato-Normal"/>
      </w:pPr>
      <w:r w:rsidRPr="00345793">
        <w:t xml:space="preserve">Avenida Rio Branco </w:t>
      </w:r>
      <w:r w:rsidR="00242499" w:rsidRPr="00345793">
        <w:t>nº</w:t>
      </w:r>
      <w:r w:rsidRPr="00345793">
        <w:t xml:space="preserve"> 65</w:t>
      </w:r>
      <w:r w:rsidR="000823D6" w:rsidRPr="00345793">
        <w:t>, térreo/protocolo</w:t>
      </w:r>
      <w:r w:rsidR="00FA0FF3">
        <w:t xml:space="preserve">, </w:t>
      </w:r>
      <w:r w:rsidRPr="00345793">
        <w:t>Centro</w:t>
      </w:r>
      <w:r w:rsidR="00FA0FF3">
        <w:t xml:space="preserve">, </w:t>
      </w:r>
      <w:r w:rsidR="00FA0FF3" w:rsidRPr="00345793">
        <w:t>Rio de Janeiro</w:t>
      </w:r>
      <w:r w:rsidR="006D6008">
        <w:t xml:space="preserve"> -</w:t>
      </w:r>
      <w:r w:rsidR="00FA0FF3" w:rsidRPr="00345793">
        <w:t xml:space="preserve"> RJ </w:t>
      </w:r>
    </w:p>
    <w:p w:rsidR="00654EBE" w:rsidRDefault="00FA0FF3" w:rsidP="001F32DB">
      <w:pPr>
        <w:pStyle w:val="Contrato-Normal"/>
      </w:pPr>
      <w:r>
        <w:t>CEP: 20090-004</w:t>
      </w:r>
    </w:p>
    <w:p w:rsidR="00FA0FF3" w:rsidRPr="00345793" w:rsidRDefault="00FA0FF3" w:rsidP="001F32DB">
      <w:pPr>
        <w:pStyle w:val="Contrato-Normal"/>
      </w:pPr>
    </w:p>
    <w:bookmarkStart w:id="2103" w:name="_Hlt112645107"/>
    <w:bookmarkStart w:id="2104" w:name="_Hlt112578067"/>
    <w:bookmarkStart w:id="2105" w:name="_Hlt112578283"/>
    <w:bookmarkStart w:id="2106" w:name="_Hlt112578286"/>
    <w:bookmarkStart w:id="2107" w:name="_Hlt112642815"/>
    <w:bookmarkEnd w:id="2103"/>
    <w:bookmarkEnd w:id="2104"/>
    <w:bookmarkEnd w:id="2105"/>
    <w:bookmarkEnd w:id="2106"/>
    <w:bookmarkEnd w:id="2107"/>
    <w:p w:rsidR="001C293A" w:rsidRPr="00FA0FF3" w:rsidRDefault="00030FE6" w:rsidP="001F32DB">
      <w:pPr>
        <w:pStyle w:val="Contrato-Normal"/>
        <w:rPr>
          <w:b/>
        </w:rPr>
      </w:pPr>
      <w:r w:rsidRPr="00E04532">
        <w:rPr>
          <w:b/>
          <w:highlight w:val="lightGray"/>
        </w:rPr>
        <w:fldChar w:fldCharType="begin"/>
      </w:r>
      <w:r w:rsidR="001C293A" w:rsidRPr="00E04532">
        <w:rPr>
          <w:b/>
          <w:highlight w:val="lightGray"/>
        </w:rPr>
        <w:instrText xml:space="preserve"> MERGEFIELD "signataria_01_operadora" </w:instrText>
      </w:r>
      <w:r w:rsidRPr="00E04532">
        <w:rPr>
          <w:b/>
          <w:highlight w:val="lightGray"/>
        </w:rPr>
        <w:fldChar w:fldCharType="separate"/>
      </w:r>
      <w:r w:rsidR="00FE4A5C" w:rsidRPr="00E04532">
        <w:rPr>
          <w:b/>
          <w:noProof/>
          <w:highlight w:val="lightGray"/>
        </w:rPr>
        <w:t>«signataria_01_operadora»</w:t>
      </w:r>
      <w:r w:rsidRPr="00E04532">
        <w:rPr>
          <w:b/>
          <w:highlight w:val="lightGray"/>
        </w:rPr>
        <w:fldChar w:fldCharType="end"/>
      </w:r>
    </w:p>
    <w:p w:rsidR="00FA0FF3" w:rsidRDefault="00030FE6" w:rsidP="001F32DB">
      <w:pPr>
        <w:pStyle w:val="Contrato-Normal"/>
      </w:pPr>
      <w:r w:rsidRPr="00E04532">
        <w:rPr>
          <w:highlight w:val="lightGray"/>
        </w:rPr>
        <w:fldChar w:fldCharType="begin"/>
      </w:r>
      <w:r w:rsidR="004466CF" w:rsidRPr="00E04532">
        <w:rPr>
          <w:highlight w:val="lightGray"/>
        </w:rPr>
        <w:instrText xml:space="preserve"> MERGEFIELD "endereco_01" </w:instrText>
      </w:r>
      <w:r w:rsidRPr="00E04532">
        <w:rPr>
          <w:highlight w:val="lightGray"/>
        </w:rPr>
        <w:fldChar w:fldCharType="separate"/>
      </w:r>
      <w:r w:rsidR="00FE4A5C" w:rsidRPr="00E04532">
        <w:rPr>
          <w:noProof/>
          <w:highlight w:val="lightGray"/>
        </w:rPr>
        <w:t>«endereco_01»</w:t>
      </w:r>
      <w:r w:rsidRPr="00E04532">
        <w:rPr>
          <w:noProof/>
          <w:highlight w:val="lightGray"/>
        </w:rPr>
        <w:fldChar w:fldCharType="end"/>
      </w:r>
    </w:p>
    <w:p w:rsidR="00654EBE" w:rsidRDefault="00030FE6" w:rsidP="001F32DB">
      <w:pPr>
        <w:pStyle w:val="Contrato-Normal"/>
      </w:pPr>
      <w:r w:rsidRPr="00E04532">
        <w:rPr>
          <w:highlight w:val="lightGray"/>
        </w:rPr>
        <w:fldChar w:fldCharType="begin"/>
      </w:r>
      <w:r w:rsidR="004466CF" w:rsidRPr="00E04532">
        <w:rPr>
          <w:highlight w:val="lightGray"/>
        </w:rPr>
        <w:instrText xml:space="preserve"> MERGEFIELD "cep_01" </w:instrText>
      </w:r>
      <w:r w:rsidRPr="00E04532">
        <w:rPr>
          <w:highlight w:val="lightGray"/>
        </w:rPr>
        <w:fldChar w:fldCharType="separate"/>
      </w:r>
      <w:r w:rsidR="00FE4A5C" w:rsidRPr="00E04532">
        <w:rPr>
          <w:noProof/>
          <w:highlight w:val="lightGray"/>
        </w:rPr>
        <w:t>«cep_01»</w:t>
      </w:r>
      <w:r w:rsidRPr="00E04532">
        <w:rPr>
          <w:noProof/>
          <w:highlight w:val="lightGray"/>
        </w:rPr>
        <w:fldChar w:fldCharType="end"/>
      </w:r>
    </w:p>
    <w:p w:rsidR="00FA0FF3" w:rsidRDefault="00FA0FF3" w:rsidP="001F32DB">
      <w:pPr>
        <w:pStyle w:val="Contrato-Normal"/>
      </w:pPr>
    </w:p>
    <w:p w:rsidR="00FA0FF3" w:rsidRPr="00FA0FF3" w:rsidRDefault="00030FE6" w:rsidP="00FA0FF3">
      <w:pPr>
        <w:pStyle w:val="Contrato-Normal"/>
        <w:rPr>
          <w:b/>
        </w:rPr>
      </w:pPr>
      <w:r w:rsidRPr="00E04532">
        <w:rPr>
          <w:b/>
          <w:highlight w:val="lightGray"/>
        </w:rPr>
        <w:fldChar w:fldCharType="begin"/>
      </w:r>
      <w:r w:rsidR="00FA0FF3" w:rsidRPr="00E04532">
        <w:rPr>
          <w:b/>
          <w:highlight w:val="lightGray"/>
        </w:rPr>
        <w:instrText xml:space="preserve"> MERGEFIELD "signataria_02" </w:instrText>
      </w:r>
      <w:r w:rsidRPr="00E04532">
        <w:rPr>
          <w:b/>
          <w:highlight w:val="lightGray"/>
        </w:rPr>
        <w:fldChar w:fldCharType="separate"/>
      </w:r>
      <w:r w:rsidR="00FE4A5C" w:rsidRPr="00E04532">
        <w:rPr>
          <w:b/>
          <w:noProof/>
          <w:highlight w:val="lightGray"/>
        </w:rPr>
        <w:t>«signataria_02»</w:t>
      </w:r>
      <w:r w:rsidRPr="00E04532">
        <w:rPr>
          <w:b/>
          <w:highlight w:val="lightGray"/>
        </w:rPr>
        <w:fldChar w:fldCharType="end"/>
      </w:r>
    </w:p>
    <w:p w:rsidR="00FA0FF3" w:rsidRDefault="00030FE6" w:rsidP="00FA0FF3">
      <w:pPr>
        <w:pStyle w:val="Contrato-Normal"/>
      </w:pPr>
      <w:r w:rsidRPr="00E04532">
        <w:rPr>
          <w:highlight w:val="lightGray"/>
        </w:rPr>
        <w:fldChar w:fldCharType="begin"/>
      </w:r>
      <w:r w:rsidR="004466CF" w:rsidRPr="00E04532">
        <w:rPr>
          <w:highlight w:val="lightGray"/>
        </w:rPr>
        <w:instrText xml:space="preserve"> MERGEFIELD "endereco_02" </w:instrText>
      </w:r>
      <w:r w:rsidRPr="00E04532">
        <w:rPr>
          <w:highlight w:val="lightGray"/>
        </w:rPr>
        <w:fldChar w:fldCharType="separate"/>
      </w:r>
      <w:r w:rsidR="00FE4A5C" w:rsidRPr="00E04532">
        <w:rPr>
          <w:noProof/>
          <w:highlight w:val="lightGray"/>
        </w:rPr>
        <w:t>«endereco_02»</w:t>
      </w:r>
      <w:r w:rsidRPr="00E04532">
        <w:rPr>
          <w:noProof/>
          <w:highlight w:val="lightGray"/>
        </w:rPr>
        <w:fldChar w:fldCharType="end"/>
      </w:r>
    </w:p>
    <w:p w:rsidR="00FA0FF3" w:rsidRDefault="00030FE6" w:rsidP="00FA0FF3">
      <w:pPr>
        <w:pStyle w:val="Contrato-Normal"/>
      </w:pPr>
      <w:r w:rsidRPr="00E04532">
        <w:rPr>
          <w:highlight w:val="lightGray"/>
        </w:rPr>
        <w:fldChar w:fldCharType="begin"/>
      </w:r>
      <w:r w:rsidR="004466CF" w:rsidRPr="00E04532">
        <w:rPr>
          <w:highlight w:val="lightGray"/>
        </w:rPr>
        <w:instrText xml:space="preserve"> MERGEFIELD "cep_02" </w:instrText>
      </w:r>
      <w:r w:rsidRPr="00E04532">
        <w:rPr>
          <w:highlight w:val="lightGray"/>
        </w:rPr>
        <w:fldChar w:fldCharType="separate"/>
      </w:r>
      <w:r w:rsidR="00FE4A5C" w:rsidRPr="00E04532">
        <w:rPr>
          <w:noProof/>
          <w:highlight w:val="lightGray"/>
        </w:rPr>
        <w:t>«cep_02»</w:t>
      </w:r>
      <w:r w:rsidRPr="00E04532">
        <w:rPr>
          <w:noProof/>
          <w:highlight w:val="lightGray"/>
        </w:rPr>
        <w:fldChar w:fldCharType="end"/>
      </w:r>
    </w:p>
    <w:p w:rsidR="00FA0FF3" w:rsidRPr="00345793" w:rsidRDefault="00FA0FF3" w:rsidP="001F32DB">
      <w:pPr>
        <w:pStyle w:val="Contrato-Normal"/>
      </w:pPr>
    </w:p>
    <w:p w:rsidR="001F32DB" w:rsidRPr="001F32DB" w:rsidRDefault="001F32DB" w:rsidP="001F32DB">
      <w:pPr>
        <w:pStyle w:val="Contrato-Normal"/>
      </w:pPr>
      <w:bookmarkStart w:id="2108" w:name="_ANEXO_XI_–"/>
      <w:bookmarkStart w:id="2109" w:name="_ANEXO_XI_–_2"/>
      <w:bookmarkEnd w:id="2108"/>
      <w:bookmarkEnd w:id="2109"/>
    </w:p>
    <w:sectPr w:rsidR="001F32DB" w:rsidRPr="001F32DB" w:rsidSect="00471CC8">
      <w:headerReference w:type="default" r:id="rId27"/>
      <w:footerReference w:type="default" r:id="rId28"/>
      <w:pgSz w:w="11907" w:h="16840" w:code="9"/>
      <w:pgMar w:top="1701" w:right="1134" w:bottom="1134" w:left="1701"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5DF452AB"/>
  <w15:commentEx w15:done="0" w15:paraId="5D147E29"/>
  <w15:commentEx w15:done="0" w15:paraId="30C429BF"/>
  <w15:commentEx w15:done="0" w15:paraId="4E03EAE7"/>
  <w15:commentEx w15:done="0" w15:paraId="7DA3021F"/>
  <w15:commentEx w15:done="0" w15:paraId="7E25B0C2"/>
  <w15:commentEx w15:done="0" w15:paraId="47ADAD76"/>
  <w15:commentEx w15:done="0" w15:paraId="4FB9372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F6CE17" w16cex:dateUtc="2020-03-20T02:46:33.304Z"/>
  <w16cex:commentExtensible w16cex:durableId="7ED26641" w16cex:dateUtc="2020-03-20T02:53:22.572Z"/>
  <w16cex:commentExtensible w16cex:durableId="780CC329" w16cex:dateUtc="2020-03-20T18:19:57.651Z"/>
  <w16cex:commentExtensible w16cex:durableId="6F2595C1" w16cex:dateUtc="2020-03-20T18:20:29.466Z"/>
  <w16cex:commentExtensible w16cex:durableId="7F487D82" w16cex:dateUtc="2020-03-20T18:26:15.702Z"/>
  <w16cex:commentExtensible w16cex:durableId="616345C6" w16cex:dateUtc="2020-03-20T18:46:42.163Z"/>
  <w16cex:commentExtensible w16cex:durableId="0BB8F670" w16cex:dateUtc="2020-03-20T18:47:27.006Z"/>
  <w16cex:commentExtensible w16cex:durableId="0171205B" w16cex:dateUtc="2020-03-25T03:21:08.787Z"/>
</w16cex:commentsExtensible>
</file>

<file path=word/commentsIds.xml><?xml version="1.0" encoding="utf-8"?>
<w16cid:commentsIds xmlns:mc="http://schemas.openxmlformats.org/markup-compatibility/2006" xmlns:w16cid="http://schemas.microsoft.com/office/word/2016/wordml/cid" mc:Ignorable="w16cid">
  <w16cid:commentId w16cid:paraId="5DF452AB" w16cid:durableId="06F6CE17"/>
  <w16cid:commentId w16cid:paraId="5D147E29" w16cid:durableId="7ED26641"/>
  <w16cid:commentId w16cid:paraId="30C429BF" w16cid:durableId="780CC329"/>
  <w16cid:commentId w16cid:paraId="4E03EAE7" w16cid:durableId="6F2595C1"/>
  <w16cid:commentId w16cid:paraId="7DA3021F" w16cid:durableId="7F487D82"/>
  <w16cid:commentId w16cid:paraId="7E25B0C2" w16cid:durableId="616345C6"/>
  <w16cid:commentId w16cid:paraId="47ADAD76" w16cid:durableId="0BB8F670"/>
  <w16cid:commentId w16cid:paraId="78BEFD2A" w16cid:durableId="2B191167"/>
  <w16cid:commentId w16cid:paraId="7B9CB74D" w16cid:durableId="3EC35809"/>
  <w16cid:commentId w16cid:paraId="1096BFF1" w16cid:durableId="0561BFBE"/>
  <w16cid:commentId w16cid:paraId="4898926F" w16cid:durableId="6806F1E4"/>
  <w16cid:commentId w16cid:paraId="54511056" w16cid:durableId="746DE26F"/>
  <w16cid:commentId w16cid:paraId="27A76422" w16cid:durableId="518E5721"/>
  <w16cid:commentId w16cid:paraId="49206A88" w16cid:durableId="380DDE66"/>
  <w16cid:commentId w16cid:paraId="6B9B9835" w16cid:durableId="4E6546DB"/>
  <w16cid:commentId w16cid:paraId="67B7A70C" w16cid:durableId="72E56F88"/>
  <w16cid:commentId w16cid:paraId="71887C79" w16cid:durableId="278A1ED9"/>
  <w16cid:commentId w16cid:paraId="5F275499" w16cid:durableId="1724A5B8"/>
  <w16cid:commentId w16cid:paraId="3EF7CD21" w16cid:durableId="62932DAD"/>
  <w16cid:commentId w16cid:paraId="4FB9372F" w16cid:durableId="0171205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7A7" w:rsidRDefault="00F977A7">
      <w:r>
        <w:separator/>
      </w:r>
    </w:p>
  </w:endnote>
  <w:endnote w:type="continuationSeparator" w:id="0">
    <w:p w:rsidR="00F977A7" w:rsidRDefault="00F977A7">
      <w:r>
        <w:continuationSeparator/>
      </w:r>
    </w:p>
  </w:endnote>
  <w:endnote w:type="continuationNotice" w:id="1">
    <w:p w:rsidR="00F977A7" w:rsidRDefault="00F977A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90068"/>
      <w:docPartObj>
        <w:docPartGallery w:val="Page Numbers (Bottom of Page)"/>
        <w:docPartUnique/>
      </w:docPartObj>
    </w:sdtPr>
    <w:sdtContent>
      <w:p w:rsidR="007D0C20" w:rsidRDefault="007D0C20" w:rsidP="006A461F">
        <w:pPr>
          <w:pStyle w:val="Contrato-Rodap"/>
        </w:pPr>
        <w:r w:rsidRPr="006A461F">
          <w:t xml:space="preserve">Página </w:t>
        </w:r>
        <w:r w:rsidR="00030FE6">
          <w:fldChar w:fldCharType="begin"/>
        </w:r>
        <w:r>
          <w:instrText>PAGE   \* MERGEFORMAT</w:instrText>
        </w:r>
        <w:r w:rsidR="00030FE6">
          <w:fldChar w:fldCharType="separate"/>
        </w:r>
        <w:r w:rsidR="00D20BF2">
          <w:rPr>
            <w:noProof/>
          </w:rPr>
          <w:t>76</w:t>
        </w:r>
        <w:r w:rsidR="00030FE6">
          <w:fldChar w:fldCharType="end"/>
        </w:r>
      </w:p>
    </w:sdtContent>
  </w:sdt>
  <w:p w:rsidR="007D0C20" w:rsidRDefault="007D0C2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7A7" w:rsidRDefault="00F977A7">
      <w:r>
        <w:separator/>
      </w:r>
    </w:p>
  </w:footnote>
  <w:footnote w:type="continuationSeparator" w:id="0">
    <w:p w:rsidR="00F977A7" w:rsidRDefault="00F977A7">
      <w:r>
        <w:continuationSeparator/>
      </w:r>
    </w:p>
  </w:footnote>
  <w:footnote w:type="continuationNotice" w:id="1">
    <w:p w:rsidR="00F977A7" w:rsidRDefault="00F977A7"/>
  </w:footnote>
  <w:footnote w:id="2">
    <w:p w:rsidR="007D0C20" w:rsidRDefault="007D0C20"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24"/>
      <w:gridCol w:w="4548"/>
    </w:tblGrid>
    <w:tr w:rsidR="007D0C20" w:rsidRPr="006C5411" w:rsidTr="005D2410">
      <w:tc>
        <w:tcPr>
          <w:tcW w:w="4524" w:type="dxa"/>
        </w:tcPr>
        <w:p w:rsidR="007D0C20" w:rsidRPr="006C5411" w:rsidRDefault="007D0C20" w:rsidP="006C5411">
          <w:pPr>
            <w:pStyle w:val="Contrato-Cabealho"/>
          </w:pPr>
          <w:r w:rsidRPr="006C5411">
            <w:t xml:space="preserve">Contrato </w:t>
          </w:r>
          <w:r w:rsidR="00030FE6">
            <w:fldChar w:fldCharType="begin"/>
          </w:r>
          <w:r>
            <w:instrText>MERGEFIELD "nome_sigep"</w:instrText>
          </w:r>
          <w:r w:rsidR="00030FE6">
            <w:fldChar w:fldCharType="separate"/>
          </w:r>
          <w:r w:rsidR="00D20BF2">
            <w:rPr>
              <w:noProof/>
            </w:rPr>
            <w:t>«nome_sigep»</w:t>
          </w:r>
          <w:r w:rsidR="00030FE6">
            <w:fldChar w:fldCharType="end"/>
          </w:r>
        </w:p>
      </w:tc>
      <w:tc>
        <w:tcPr>
          <w:tcW w:w="4548" w:type="dxa"/>
        </w:tcPr>
        <w:p w:rsidR="007D0C20" w:rsidRPr="006C5411" w:rsidRDefault="007D0C20" w:rsidP="006C5411">
          <w:pPr>
            <w:pStyle w:val="Contrato-Cabealho"/>
            <w:jc w:val="right"/>
          </w:pPr>
          <w:r w:rsidRPr="006C5411">
            <w:t xml:space="preserve">Processo nº </w:t>
          </w:r>
          <w:r w:rsidR="00030FE6">
            <w:fldChar w:fldCharType="begin"/>
          </w:r>
          <w:r>
            <w:instrText>MERGEFIELD "numero_contrato"</w:instrText>
          </w:r>
          <w:r w:rsidR="00030FE6">
            <w:fldChar w:fldCharType="separate"/>
          </w:r>
          <w:r w:rsidR="00D20BF2">
            <w:rPr>
              <w:noProof/>
            </w:rPr>
            <w:t>«numero_contrato»</w:t>
          </w:r>
          <w:r w:rsidR="00030FE6">
            <w:fldChar w:fldCharType="end"/>
          </w:r>
        </w:p>
      </w:tc>
    </w:tr>
  </w:tbl>
  <w:p w:rsidR="007D0C20" w:rsidRPr="005A2561" w:rsidRDefault="007D0C20" w:rsidP="005A2561">
    <w:pPr>
      <w:pStyle w:val="Contrato-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8AC05C"/>
    <w:lvl w:ilvl="0">
      <w:start w:val="1"/>
      <w:numFmt w:val="decimal"/>
      <w:pStyle w:val="Numerada5"/>
      <w:lvlText w:val="%1."/>
      <w:lvlJc w:val="left"/>
      <w:pPr>
        <w:tabs>
          <w:tab w:val="num" w:pos="217"/>
        </w:tabs>
        <w:ind w:left="217" w:hanging="360"/>
      </w:pPr>
    </w:lvl>
  </w:abstractNum>
  <w:abstractNum w:abstractNumId="1">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5" w:hanging="432"/>
      </w:pPr>
    </w:lvl>
    <w:lvl w:ilvl="2">
      <w:start w:val="1"/>
      <w:numFmt w:val="decimal"/>
      <w:pStyle w:val="Contrato-Clausula-Nvel3"/>
      <w:lvlText w:val="%1.%2.%3."/>
      <w:lvlJc w:val="left"/>
      <w:pPr>
        <w:ind w:left="1497"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nsid w:val="107A4AE0"/>
    <w:multiLevelType w:val="hybridMultilevel"/>
    <w:tmpl w:val="5B764B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8844BE"/>
    <w:multiLevelType w:val="multilevel"/>
    <w:tmpl w:val="691CB1F8"/>
    <w:numStyleLink w:val="ListaAnexos"/>
  </w:abstractNum>
  <w:abstractNum w:abstractNumId="20">
    <w:nsid w:val="16D402FB"/>
    <w:multiLevelType w:val="hybridMultilevel"/>
    <w:tmpl w:val="F68026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3">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5">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36EA5C3B"/>
    <w:multiLevelType w:val="hybridMultilevel"/>
    <w:tmpl w:val="50006A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7160D30"/>
    <w:multiLevelType w:val="hybridMultilevel"/>
    <w:tmpl w:val="43BC16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5">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6">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7">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3EAB5FBA"/>
    <w:multiLevelType w:val="hybridMultilevel"/>
    <w:tmpl w:val="5148D248"/>
    <w:lvl w:ilvl="0" w:tplc="0B78541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9">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2">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7">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9">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6B9A3D70"/>
    <w:multiLevelType w:val="multilevel"/>
    <w:tmpl w:val="C1F45E16"/>
    <w:lvl w:ilvl="0">
      <w:start w:val="1"/>
      <w:numFmt w:val="upperRoman"/>
      <w:pStyle w:val="Contrato-Captulo"/>
      <w:suff w:val="nothing"/>
      <w:lvlText w:val="CAPÍTULO %1 - "/>
      <w:lvlJc w:val="center"/>
      <w:pPr>
        <w:ind w:left="0"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25" w:firstLine="0"/>
      </w:pPr>
      <w:rPr>
        <w:rFonts w:ascii="Arial" w:hAnsi="Arial" w:hint="default"/>
        <w:caps w:val="0"/>
        <w:color w:val="FFFFFF" w:themeColor="background1"/>
        <w:sz w:val="24"/>
      </w:rPr>
    </w:lvl>
    <w:lvl w:ilvl="2">
      <w:start w:val="1"/>
      <w:numFmt w:val="decimal"/>
      <w:pStyle w:val="Contrato-TextoClausula-N1"/>
      <w:lvlText w:val="%2.%3"/>
      <w:lvlJc w:val="left"/>
      <w:pPr>
        <w:ind w:left="-3288" w:hanging="680"/>
      </w:pPr>
    </w:lvl>
    <w:lvl w:ilvl="3">
      <w:start w:val="1"/>
      <w:numFmt w:val="decimal"/>
      <w:pStyle w:val="CTO-TxtClau-N2"/>
      <w:lvlText w:val="%2.%3.%4"/>
      <w:lvlJc w:val="left"/>
      <w:pPr>
        <w:ind w:left="-2266" w:hanging="851"/>
      </w:pPr>
      <w:rPr>
        <w:b w:val="0"/>
      </w:rPr>
    </w:lvl>
    <w:lvl w:ilvl="4">
      <w:start w:val="1"/>
      <w:numFmt w:val="decimal"/>
      <w:lvlText w:val="%2.%3.%4.%5"/>
      <w:lvlJc w:val="left"/>
      <w:pPr>
        <w:ind w:left="-3019" w:hanging="360"/>
      </w:pPr>
      <w:rPr>
        <w:rFonts w:hint="default"/>
      </w:rPr>
    </w:lvl>
    <w:lvl w:ilvl="5">
      <w:start w:val="1"/>
      <w:numFmt w:val="lowerRoman"/>
      <w:pStyle w:val="CTO-TxtClau-N4"/>
      <w:lvlText w:val="(%6)"/>
      <w:lvlJc w:val="left"/>
      <w:pPr>
        <w:ind w:left="-2659" w:hanging="360"/>
      </w:pPr>
      <w:rPr>
        <w:rFonts w:hint="default"/>
      </w:rPr>
    </w:lvl>
    <w:lvl w:ilvl="6">
      <w:start w:val="1"/>
      <w:numFmt w:val="decimal"/>
      <w:lvlText w:val="%7."/>
      <w:lvlJc w:val="left"/>
      <w:pPr>
        <w:ind w:left="-2299" w:hanging="360"/>
      </w:pPr>
      <w:rPr>
        <w:rFonts w:hint="default"/>
      </w:rPr>
    </w:lvl>
    <w:lvl w:ilvl="7">
      <w:start w:val="1"/>
      <w:numFmt w:val="lowerLetter"/>
      <w:lvlText w:val="%8."/>
      <w:lvlJc w:val="left"/>
      <w:pPr>
        <w:ind w:left="-1939" w:hanging="360"/>
      </w:pPr>
      <w:rPr>
        <w:rFonts w:hint="default"/>
      </w:rPr>
    </w:lvl>
    <w:lvl w:ilvl="8">
      <w:start w:val="1"/>
      <w:numFmt w:val="lowerRoman"/>
      <w:lvlText w:val="%9."/>
      <w:lvlJc w:val="left"/>
      <w:pPr>
        <w:ind w:left="-1579" w:hanging="360"/>
      </w:pPr>
      <w:rPr>
        <w:rFonts w:hint="default"/>
      </w:rPr>
    </w:lvl>
  </w:abstractNum>
  <w:abstractNum w:abstractNumId="63">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9">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6"/>
  </w:num>
  <w:num w:numId="13">
    <w:abstractNumId w:val="15"/>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num>
  <w:num w:numId="16">
    <w:abstractNumId w:val="17"/>
  </w:num>
  <w:num w:numId="17">
    <w:abstractNumId w:val="72"/>
  </w:num>
  <w:num w:numId="18">
    <w:abstractNumId w:val="57"/>
  </w:num>
  <w:num w:numId="19">
    <w:abstractNumId w:val="56"/>
  </w:num>
  <w:num w:numId="20">
    <w:abstractNumId w:val="24"/>
  </w:num>
  <w:num w:numId="21">
    <w:abstractNumId w:val="22"/>
  </w:num>
  <w:num w:numId="22">
    <w:abstractNumId w:val="60"/>
  </w:num>
  <w:num w:numId="23">
    <w:abstractNumId w:val="62"/>
  </w:num>
  <w:num w:numId="24">
    <w:abstractNumId w:val="51"/>
  </w:num>
  <w:num w:numId="25">
    <w:abstractNumId w:val="14"/>
  </w:num>
  <w:num w:numId="26">
    <w:abstractNumId w:val="38"/>
  </w:num>
  <w:num w:numId="27">
    <w:abstractNumId w:val="19"/>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3"/>
  </w:num>
  <w:num w:numId="29">
    <w:abstractNumId w:val="12"/>
  </w:num>
  <w:num w:numId="30">
    <w:abstractNumId w:val="23"/>
  </w:num>
  <w:num w:numId="31">
    <w:abstractNumId w:val="66"/>
  </w:num>
  <w:num w:numId="32">
    <w:abstractNumId w:val="65"/>
  </w:num>
  <w:num w:numId="33">
    <w:abstractNumId w:val="47"/>
  </w:num>
  <w:num w:numId="34">
    <w:abstractNumId w:val="42"/>
  </w:num>
  <w:num w:numId="35">
    <w:abstractNumId w:val="64"/>
  </w:num>
  <w:num w:numId="36">
    <w:abstractNumId w:val="31"/>
  </w:num>
  <w:num w:numId="37">
    <w:abstractNumId w:val="20"/>
  </w:num>
  <w:num w:numId="38">
    <w:abstractNumId w:val="55"/>
  </w:num>
  <w:num w:numId="39">
    <w:abstractNumId w:val="54"/>
  </w:num>
  <w:num w:numId="40">
    <w:abstractNumId w:val="70"/>
  </w:num>
  <w:num w:numId="41">
    <w:abstractNumId w:val="30"/>
  </w:num>
  <w:num w:numId="42">
    <w:abstractNumId w:val="49"/>
  </w:num>
  <w:num w:numId="43">
    <w:abstractNumId w:val="69"/>
  </w:num>
  <w:num w:numId="44">
    <w:abstractNumId w:val="33"/>
  </w:num>
  <w:num w:numId="45">
    <w:abstractNumId w:val="25"/>
  </w:num>
  <w:num w:numId="46">
    <w:abstractNumId w:val="40"/>
  </w:num>
  <w:num w:numId="47">
    <w:abstractNumId w:val="59"/>
  </w:num>
  <w:num w:numId="48">
    <w:abstractNumId w:val="37"/>
  </w:num>
  <w:num w:numId="49">
    <w:abstractNumId w:val="63"/>
  </w:num>
  <w:num w:numId="50">
    <w:abstractNumId w:val="71"/>
  </w:num>
  <w:num w:numId="51">
    <w:abstractNumId w:val="53"/>
  </w:num>
  <w:num w:numId="52">
    <w:abstractNumId w:val="44"/>
  </w:num>
  <w:num w:numId="53">
    <w:abstractNumId w:val="11"/>
  </w:num>
  <w:num w:numId="54">
    <w:abstractNumId w:val="50"/>
  </w:num>
  <w:num w:numId="55">
    <w:abstractNumId w:val="67"/>
  </w:num>
  <w:num w:numId="56">
    <w:abstractNumId w:val="45"/>
  </w:num>
  <w:num w:numId="57">
    <w:abstractNumId w:val="21"/>
  </w:num>
  <w:num w:numId="58">
    <w:abstractNumId w:val="29"/>
  </w:num>
  <w:num w:numId="59">
    <w:abstractNumId w:val="43"/>
  </w:num>
  <w:num w:numId="60">
    <w:abstractNumId w:val="52"/>
  </w:num>
  <w:num w:numId="61">
    <w:abstractNumId w:val="10"/>
  </w:num>
  <w:num w:numId="62">
    <w:abstractNumId w:val="68"/>
  </w:num>
  <w:num w:numId="63">
    <w:abstractNumId w:val="41"/>
  </w:num>
  <w:num w:numId="64">
    <w:abstractNumId w:val="58"/>
  </w:num>
  <w:num w:numId="65">
    <w:abstractNumId w:val="26"/>
  </w:num>
  <w:num w:numId="66">
    <w:abstractNumId w:val="46"/>
  </w:num>
  <w:num w:numId="67">
    <w:abstractNumId w:val="28"/>
  </w:num>
  <w:num w:numId="68">
    <w:abstractNumId w:val="61"/>
  </w:num>
  <w:num w:numId="69">
    <w:abstractNumId w:val="34"/>
  </w:num>
  <w:num w:numId="70">
    <w:abstractNumId w:val="27"/>
  </w:num>
  <w:num w:numId="71">
    <w:abstractNumId w:val="16"/>
  </w:num>
  <w:num w:numId="72">
    <w:abstractNumId w:val="39"/>
  </w:num>
  <w:num w:numId="73">
    <w:abstractNumId w:val="18"/>
  </w:num>
  <w:num w:numId="74">
    <w:abstractNumId w:val="17"/>
    <w:lvlOverride w:ilvl="0">
      <w:startOverride w:val="1"/>
    </w:lvlOverride>
  </w:num>
  <w:num w:numId="75">
    <w:abstractNumId w:val="32"/>
  </w:num>
  <w:num w:numId="76">
    <w:abstractNumId w:val="13"/>
  </w:num>
  <w:numIdMacAtCleanup w:val="68"/>
</w:numbering>
</file>

<file path=word/people.xml><?xml version="1.0" encoding="utf-8"?>
<w15:people xmlns:mc="http://schemas.openxmlformats.org/markup-compatibility/2006" xmlns:w15="http://schemas.microsoft.com/office/word/2012/wordml" mc:Ignorable="w15">
  <w15:person w15:author="Mariana de Oliveira Coelho">
    <w15:presenceInfo w15:providerId="AD" w15:userId="S::mcoelho@anp.gov.br::0bce5f81-72c3-4284-8daf-e656042767d2"/>
  </w15:person>
  <w15:person w15:author="Peçanha">
    <w15:presenceInfo w15:providerId="None" w15:userId="Peçanha"/>
  </w15:person>
  <w15:person w15:author="SPL">
    <w15:presenceInfo w15:providerId="None" w15:userId="SPL"/>
  </w15:person>
  <w15:person w15:author="Josie Rodrigues Ferrao Quintella">
    <w15:presenceInfo w15:providerId="AD" w15:userId="S::jquintella@anp.gov.br::c433f53b-575f-4aec-8010-61a3606cd51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ctiveWritingStyle w:appName="MSWord" w:lang="pt-BR" w:vendorID="64" w:dllVersion="6" w:nlCheck="1" w:checkStyle="0"/>
  <w:activeWritingStyle w:appName="MSWord" w:lang="pt-BR" w:vendorID="64" w:dllVersion="0" w:nlCheck="1" w:checkStyle="0"/>
  <w:stylePaneFormatFilter w:val="1028"/>
  <w:stylePaneSortMethod w:val="0000"/>
  <w:trackRevisions/>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fillcolor="white">
      <v:fill color="white"/>
    </o:shapedefaults>
  </w:hdrShapeDefaults>
  <w:footnotePr>
    <w:footnote w:id="-1"/>
    <w:footnote w:id="0"/>
    <w:footnote w:id="1"/>
  </w:footnotePr>
  <w:endnotePr>
    <w:endnote w:id="-1"/>
    <w:endnote w:id="0"/>
    <w:endnote w:id="1"/>
  </w:endnotePr>
  <w:compat/>
  <w:rsids>
    <w:rsidRoot w:val="000A0B8E"/>
    <w:rsid w:val="0000199C"/>
    <w:rsid w:val="000022FF"/>
    <w:rsid w:val="00002597"/>
    <w:rsid w:val="000026B3"/>
    <w:rsid w:val="000026B9"/>
    <w:rsid w:val="00002ED6"/>
    <w:rsid w:val="000039F9"/>
    <w:rsid w:val="00003C31"/>
    <w:rsid w:val="00003F5E"/>
    <w:rsid w:val="00004959"/>
    <w:rsid w:val="00004F40"/>
    <w:rsid w:val="000053F3"/>
    <w:rsid w:val="00005D09"/>
    <w:rsid w:val="000064F3"/>
    <w:rsid w:val="00006D4D"/>
    <w:rsid w:val="00006E1E"/>
    <w:rsid w:val="00006EA3"/>
    <w:rsid w:val="00006F81"/>
    <w:rsid w:val="000076D0"/>
    <w:rsid w:val="00007778"/>
    <w:rsid w:val="00007C93"/>
    <w:rsid w:val="00010295"/>
    <w:rsid w:val="000105DA"/>
    <w:rsid w:val="000108B0"/>
    <w:rsid w:val="00011A46"/>
    <w:rsid w:val="00011B18"/>
    <w:rsid w:val="00012087"/>
    <w:rsid w:val="00012126"/>
    <w:rsid w:val="00012AEA"/>
    <w:rsid w:val="0001307C"/>
    <w:rsid w:val="0001310C"/>
    <w:rsid w:val="0001347A"/>
    <w:rsid w:val="000135B7"/>
    <w:rsid w:val="0001372B"/>
    <w:rsid w:val="000137E5"/>
    <w:rsid w:val="00013835"/>
    <w:rsid w:val="00013A4C"/>
    <w:rsid w:val="0001433B"/>
    <w:rsid w:val="0001453D"/>
    <w:rsid w:val="0001488C"/>
    <w:rsid w:val="00014C5D"/>
    <w:rsid w:val="000155E2"/>
    <w:rsid w:val="00015833"/>
    <w:rsid w:val="000159F7"/>
    <w:rsid w:val="00015C00"/>
    <w:rsid w:val="00017186"/>
    <w:rsid w:val="000177B8"/>
    <w:rsid w:val="00017BA9"/>
    <w:rsid w:val="000203FC"/>
    <w:rsid w:val="000204EB"/>
    <w:rsid w:val="00020708"/>
    <w:rsid w:val="00020FEC"/>
    <w:rsid w:val="00021368"/>
    <w:rsid w:val="00021931"/>
    <w:rsid w:val="00021D37"/>
    <w:rsid w:val="00021E5D"/>
    <w:rsid w:val="00022B35"/>
    <w:rsid w:val="00022B64"/>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BB9"/>
    <w:rsid w:val="00030C97"/>
    <w:rsid w:val="00030F60"/>
    <w:rsid w:val="00030FE6"/>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4F71"/>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03CF"/>
    <w:rsid w:val="00051167"/>
    <w:rsid w:val="000514DB"/>
    <w:rsid w:val="00051A6F"/>
    <w:rsid w:val="00051BA4"/>
    <w:rsid w:val="00051DCE"/>
    <w:rsid w:val="000524D9"/>
    <w:rsid w:val="00052633"/>
    <w:rsid w:val="000526C6"/>
    <w:rsid w:val="00052927"/>
    <w:rsid w:val="00052F89"/>
    <w:rsid w:val="00053D45"/>
    <w:rsid w:val="00053D48"/>
    <w:rsid w:val="0005455F"/>
    <w:rsid w:val="000546BD"/>
    <w:rsid w:val="00054758"/>
    <w:rsid w:val="00054A04"/>
    <w:rsid w:val="00054A0F"/>
    <w:rsid w:val="00054F85"/>
    <w:rsid w:val="0005541D"/>
    <w:rsid w:val="000556B7"/>
    <w:rsid w:val="00055854"/>
    <w:rsid w:val="0005652B"/>
    <w:rsid w:val="00056861"/>
    <w:rsid w:val="000568E3"/>
    <w:rsid w:val="00056CCF"/>
    <w:rsid w:val="00056E32"/>
    <w:rsid w:val="00056F73"/>
    <w:rsid w:val="000570A1"/>
    <w:rsid w:val="00057AC5"/>
    <w:rsid w:val="0006063B"/>
    <w:rsid w:val="0006102E"/>
    <w:rsid w:val="00061266"/>
    <w:rsid w:val="00061772"/>
    <w:rsid w:val="00061F3E"/>
    <w:rsid w:val="00061F41"/>
    <w:rsid w:val="000620EC"/>
    <w:rsid w:val="00062B03"/>
    <w:rsid w:val="000636D4"/>
    <w:rsid w:val="00063A1A"/>
    <w:rsid w:val="00063A60"/>
    <w:rsid w:val="00063DCA"/>
    <w:rsid w:val="00063E69"/>
    <w:rsid w:val="00063EE2"/>
    <w:rsid w:val="00064DBF"/>
    <w:rsid w:val="0006533A"/>
    <w:rsid w:val="00065AE7"/>
    <w:rsid w:val="00065F24"/>
    <w:rsid w:val="000660FF"/>
    <w:rsid w:val="00066B16"/>
    <w:rsid w:val="00066EC0"/>
    <w:rsid w:val="00067E43"/>
    <w:rsid w:val="0007008D"/>
    <w:rsid w:val="000707CF"/>
    <w:rsid w:val="00070E82"/>
    <w:rsid w:val="00071446"/>
    <w:rsid w:val="000715A9"/>
    <w:rsid w:val="000718AA"/>
    <w:rsid w:val="00071D32"/>
    <w:rsid w:val="00071F1D"/>
    <w:rsid w:val="00072428"/>
    <w:rsid w:val="00072D45"/>
    <w:rsid w:val="0007347B"/>
    <w:rsid w:val="00073873"/>
    <w:rsid w:val="0007391F"/>
    <w:rsid w:val="00073D76"/>
    <w:rsid w:val="000744C1"/>
    <w:rsid w:val="00074C4D"/>
    <w:rsid w:val="00074C4F"/>
    <w:rsid w:val="00074E2C"/>
    <w:rsid w:val="00075467"/>
    <w:rsid w:val="00075C60"/>
    <w:rsid w:val="00076022"/>
    <w:rsid w:val="0007613F"/>
    <w:rsid w:val="00076BDB"/>
    <w:rsid w:val="00077F90"/>
    <w:rsid w:val="000801A0"/>
    <w:rsid w:val="00080346"/>
    <w:rsid w:val="000807BF"/>
    <w:rsid w:val="000809AF"/>
    <w:rsid w:val="00081415"/>
    <w:rsid w:val="00081968"/>
    <w:rsid w:val="00081B73"/>
    <w:rsid w:val="00081D07"/>
    <w:rsid w:val="00081FEF"/>
    <w:rsid w:val="000823D6"/>
    <w:rsid w:val="0008259C"/>
    <w:rsid w:val="00082C07"/>
    <w:rsid w:val="000832CC"/>
    <w:rsid w:val="00083419"/>
    <w:rsid w:val="00083688"/>
    <w:rsid w:val="000836D1"/>
    <w:rsid w:val="00083BED"/>
    <w:rsid w:val="00083DB0"/>
    <w:rsid w:val="00084462"/>
    <w:rsid w:val="000848DD"/>
    <w:rsid w:val="00084A78"/>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202D"/>
    <w:rsid w:val="00092BB2"/>
    <w:rsid w:val="00092C1F"/>
    <w:rsid w:val="00092C39"/>
    <w:rsid w:val="000933BC"/>
    <w:rsid w:val="000934B8"/>
    <w:rsid w:val="000937E2"/>
    <w:rsid w:val="00093B3D"/>
    <w:rsid w:val="0009430F"/>
    <w:rsid w:val="00094582"/>
    <w:rsid w:val="00094807"/>
    <w:rsid w:val="00095178"/>
    <w:rsid w:val="0009521A"/>
    <w:rsid w:val="0009541B"/>
    <w:rsid w:val="0009549C"/>
    <w:rsid w:val="00096035"/>
    <w:rsid w:val="00097398"/>
    <w:rsid w:val="00097903"/>
    <w:rsid w:val="00097B39"/>
    <w:rsid w:val="000A0030"/>
    <w:rsid w:val="000A03EC"/>
    <w:rsid w:val="000A054E"/>
    <w:rsid w:val="000A0B8E"/>
    <w:rsid w:val="000A0D96"/>
    <w:rsid w:val="000A1280"/>
    <w:rsid w:val="000A1760"/>
    <w:rsid w:val="000A1853"/>
    <w:rsid w:val="000A1CFF"/>
    <w:rsid w:val="000A1E2B"/>
    <w:rsid w:val="000A244B"/>
    <w:rsid w:val="000A263E"/>
    <w:rsid w:val="000A2964"/>
    <w:rsid w:val="000A31C8"/>
    <w:rsid w:val="000A330F"/>
    <w:rsid w:val="000A39BF"/>
    <w:rsid w:val="000A4593"/>
    <w:rsid w:val="000A4C4C"/>
    <w:rsid w:val="000A567A"/>
    <w:rsid w:val="000A5A73"/>
    <w:rsid w:val="000A5DDA"/>
    <w:rsid w:val="000A6233"/>
    <w:rsid w:val="000A6596"/>
    <w:rsid w:val="000A70D9"/>
    <w:rsid w:val="000A7A3F"/>
    <w:rsid w:val="000B00B9"/>
    <w:rsid w:val="000B0F13"/>
    <w:rsid w:val="000B1077"/>
    <w:rsid w:val="000B139A"/>
    <w:rsid w:val="000B18B9"/>
    <w:rsid w:val="000B23B3"/>
    <w:rsid w:val="000B2C50"/>
    <w:rsid w:val="000B2CC5"/>
    <w:rsid w:val="000B32C2"/>
    <w:rsid w:val="000B3378"/>
    <w:rsid w:val="000B33ED"/>
    <w:rsid w:val="000B346C"/>
    <w:rsid w:val="000B42AE"/>
    <w:rsid w:val="000B4AAA"/>
    <w:rsid w:val="000B4FB0"/>
    <w:rsid w:val="000B598E"/>
    <w:rsid w:val="000B59D1"/>
    <w:rsid w:val="000B5A3C"/>
    <w:rsid w:val="000B5C8E"/>
    <w:rsid w:val="000B5EA4"/>
    <w:rsid w:val="000B6301"/>
    <w:rsid w:val="000B6B88"/>
    <w:rsid w:val="000B70EF"/>
    <w:rsid w:val="000B716E"/>
    <w:rsid w:val="000B71B0"/>
    <w:rsid w:val="000B7E68"/>
    <w:rsid w:val="000C0266"/>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4DBB"/>
    <w:rsid w:val="000C54D4"/>
    <w:rsid w:val="000C55F1"/>
    <w:rsid w:val="000C63BB"/>
    <w:rsid w:val="000C670F"/>
    <w:rsid w:val="000C6981"/>
    <w:rsid w:val="000C6E9F"/>
    <w:rsid w:val="000C73E2"/>
    <w:rsid w:val="000C7C76"/>
    <w:rsid w:val="000D00A1"/>
    <w:rsid w:val="000D0129"/>
    <w:rsid w:val="000D0246"/>
    <w:rsid w:val="000D13B6"/>
    <w:rsid w:val="000D15DE"/>
    <w:rsid w:val="000D1A2D"/>
    <w:rsid w:val="000D1AA0"/>
    <w:rsid w:val="000D24FE"/>
    <w:rsid w:val="000D2B04"/>
    <w:rsid w:val="000D365D"/>
    <w:rsid w:val="000D38B0"/>
    <w:rsid w:val="000D44B7"/>
    <w:rsid w:val="000D4A42"/>
    <w:rsid w:val="000D503A"/>
    <w:rsid w:val="000D51BA"/>
    <w:rsid w:val="000D5BC9"/>
    <w:rsid w:val="000D64D2"/>
    <w:rsid w:val="000D6BD4"/>
    <w:rsid w:val="000D7058"/>
    <w:rsid w:val="000D742B"/>
    <w:rsid w:val="000D77B7"/>
    <w:rsid w:val="000E0010"/>
    <w:rsid w:val="000E072D"/>
    <w:rsid w:val="000E0A66"/>
    <w:rsid w:val="000E0AB5"/>
    <w:rsid w:val="000E1534"/>
    <w:rsid w:val="000E220A"/>
    <w:rsid w:val="000E22B5"/>
    <w:rsid w:val="000E25F4"/>
    <w:rsid w:val="000E280F"/>
    <w:rsid w:val="000E2BB2"/>
    <w:rsid w:val="000E3024"/>
    <w:rsid w:val="000E41CC"/>
    <w:rsid w:val="000E4457"/>
    <w:rsid w:val="000E4843"/>
    <w:rsid w:val="000E5590"/>
    <w:rsid w:val="000E5A09"/>
    <w:rsid w:val="000E5B6F"/>
    <w:rsid w:val="000E5FAC"/>
    <w:rsid w:val="000E621F"/>
    <w:rsid w:val="000E6765"/>
    <w:rsid w:val="000E6F14"/>
    <w:rsid w:val="000E77F8"/>
    <w:rsid w:val="000F0064"/>
    <w:rsid w:val="000F0B61"/>
    <w:rsid w:val="000F134A"/>
    <w:rsid w:val="000F1CC5"/>
    <w:rsid w:val="000F336C"/>
    <w:rsid w:val="000F3987"/>
    <w:rsid w:val="000F3DC3"/>
    <w:rsid w:val="000F40EC"/>
    <w:rsid w:val="000F53F8"/>
    <w:rsid w:val="000F6047"/>
    <w:rsid w:val="000F65AF"/>
    <w:rsid w:val="000F69CA"/>
    <w:rsid w:val="000F6C71"/>
    <w:rsid w:val="000F6CF6"/>
    <w:rsid w:val="000F6FF0"/>
    <w:rsid w:val="000F721D"/>
    <w:rsid w:val="000F7296"/>
    <w:rsid w:val="000F7513"/>
    <w:rsid w:val="000F7E74"/>
    <w:rsid w:val="001000AC"/>
    <w:rsid w:val="00100252"/>
    <w:rsid w:val="00100302"/>
    <w:rsid w:val="00100B66"/>
    <w:rsid w:val="0010141F"/>
    <w:rsid w:val="00101C1D"/>
    <w:rsid w:val="00101E18"/>
    <w:rsid w:val="001025A6"/>
    <w:rsid w:val="001027C6"/>
    <w:rsid w:val="00103306"/>
    <w:rsid w:val="00103E31"/>
    <w:rsid w:val="0010414A"/>
    <w:rsid w:val="00104A10"/>
    <w:rsid w:val="00104B36"/>
    <w:rsid w:val="00104BA1"/>
    <w:rsid w:val="00104ED8"/>
    <w:rsid w:val="00104FBC"/>
    <w:rsid w:val="001051D7"/>
    <w:rsid w:val="00105792"/>
    <w:rsid w:val="00105D0F"/>
    <w:rsid w:val="001065BC"/>
    <w:rsid w:val="001068F9"/>
    <w:rsid w:val="00106C32"/>
    <w:rsid w:val="00107479"/>
    <w:rsid w:val="0010762E"/>
    <w:rsid w:val="00107A11"/>
    <w:rsid w:val="001100FA"/>
    <w:rsid w:val="00110B88"/>
    <w:rsid w:val="00110DDD"/>
    <w:rsid w:val="00110F07"/>
    <w:rsid w:val="001111E6"/>
    <w:rsid w:val="001112E2"/>
    <w:rsid w:val="00111648"/>
    <w:rsid w:val="00111BC9"/>
    <w:rsid w:val="001121B3"/>
    <w:rsid w:val="001121B8"/>
    <w:rsid w:val="00112961"/>
    <w:rsid w:val="00112C13"/>
    <w:rsid w:val="00112F93"/>
    <w:rsid w:val="001134CB"/>
    <w:rsid w:val="0011350B"/>
    <w:rsid w:val="00113C79"/>
    <w:rsid w:val="001143AF"/>
    <w:rsid w:val="00114BAC"/>
    <w:rsid w:val="00114C48"/>
    <w:rsid w:val="0011559C"/>
    <w:rsid w:val="001155D5"/>
    <w:rsid w:val="00115B40"/>
    <w:rsid w:val="00115DBB"/>
    <w:rsid w:val="00115F6B"/>
    <w:rsid w:val="001163F2"/>
    <w:rsid w:val="00116BDE"/>
    <w:rsid w:val="001173C5"/>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50E8"/>
    <w:rsid w:val="001250F7"/>
    <w:rsid w:val="001255B6"/>
    <w:rsid w:val="00125AAB"/>
    <w:rsid w:val="00125D72"/>
    <w:rsid w:val="001265B9"/>
    <w:rsid w:val="00126C93"/>
    <w:rsid w:val="001271AD"/>
    <w:rsid w:val="00127693"/>
    <w:rsid w:val="00127882"/>
    <w:rsid w:val="0012788E"/>
    <w:rsid w:val="001306F2"/>
    <w:rsid w:val="00130B82"/>
    <w:rsid w:val="00130EF0"/>
    <w:rsid w:val="001312CE"/>
    <w:rsid w:val="0013151D"/>
    <w:rsid w:val="001315D8"/>
    <w:rsid w:val="001315F9"/>
    <w:rsid w:val="0013227C"/>
    <w:rsid w:val="00132447"/>
    <w:rsid w:val="00132B0B"/>
    <w:rsid w:val="0013363D"/>
    <w:rsid w:val="00134157"/>
    <w:rsid w:val="0013431B"/>
    <w:rsid w:val="001343ED"/>
    <w:rsid w:val="00134694"/>
    <w:rsid w:val="001346B0"/>
    <w:rsid w:val="00134C41"/>
    <w:rsid w:val="00134E89"/>
    <w:rsid w:val="00134F29"/>
    <w:rsid w:val="00135077"/>
    <w:rsid w:val="0013522C"/>
    <w:rsid w:val="0013571C"/>
    <w:rsid w:val="00135747"/>
    <w:rsid w:val="0013799B"/>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4E75"/>
    <w:rsid w:val="00145E7A"/>
    <w:rsid w:val="0014611E"/>
    <w:rsid w:val="00146202"/>
    <w:rsid w:val="001463A5"/>
    <w:rsid w:val="001465F0"/>
    <w:rsid w:val="001477E7"/>
    <w:rsid w:val="001479A2"/>
    <w:rsid w:val="00147BD3"/>
    <w:rsid w:val="001501E7"/>
    <w:rsid w:val="001502E0"/>
    <w:rsid w:val="001506A6"/>
    <w:rsid w:val="00151843"/>
    <w:rsid w:val="001519E6"/>
    <w:rsid w:val="00151FCB"/>
    <w:rsid w:val="00152149"/>
    <w:rsid w:val="001531C3"/>
    <w:rsid w:val="00154C74"/>
    <w:rsid w:val="00154D50"/>
    <w:rsid w:val="001557FC"/>
    <w:rsid w:val="0015586F"/>
    <w:rsid w:val="00155996"/>
    <w:rsid w:val="00155C72"/>
    <w:rsid w:val="00156024"/>
    <w:rsid w:val="001567B4"/>
    <w:rsid w:val="001575CA"/>
    <w:rsid w:val="00157A3D"/>
    <w:rsid w:val="00157CCB"/>
    <w:rsid w:val="00160327"/>
    <w:rsid w:val="001605BB"/>
    <w:rsid w:val="001608AB"/>
    <w:rsid w:val="00161063"/>
    <w:rsid w:val="0016129D"/>
    <w:rsid w:val="00161328"/>
    <w:rsid w:val="00161348"/>
    <w:rsid w:val="00161915"/>
    <w:rsid w:val="00161F69"/>
    <w:rsid w:val="00162560"/>
    <w:rsid w:val="00162B61"/>
    <w:rsid w:val="00163237"/>
    <w:rsid w:val="0016382E"/>
    <w:rsid w:val="0016463F"/>
    <w:rsid w:val="001648E5"/>
    <w:rsid w:val="001655B6"/>
    <w:rsid w:val="001655BC"/>
    <w:rsid w:val="00166898"/>
    <w:rsid w:val="00166A41"/>
    <w:rsid w:val="00167143"/>
    <w:rsid w:val="00167356"/>
    <w:rsid w:val="001673A6"/>
    <w:rsid w:val="001673B0"/>
    <w:rsid w:val="001675F0"/>
    <w:rsid w:val="00170101"/>
    <w:rsid w:val="00170654"/>
    <w:rsid w:val="001709F0"/>
    <w:rsid w:val="00170A63"/>
    <w:rsid w:val="00170BB4"/>
    <w:rsid w:val="00171104"/>
    <w:rsid w:val="001730E1"/>
    <w:rsid w:val="00173335"/>
    <w:rsid w:val="00173672"/>
    <w:rsid w:val="00173BD1"/>
    <w:rsid w:val="001742FE"/>
    <w:rsid w:val="001747BA"/>
    <w:rsid w:val="00174866"/>
    <w:rsid w:val="00174AC4"/>
    <w:rsid w:val="001750F5"/>
    <w:rsid w:val="0017546E"/>
    <w:rsid w:val="00175592"/>
    <w:rsid w:val="00175E4E"/>
    <w:rsid w:val="001760BC"/>
    <w:rsid w:val="00176858"/>
    <w:rsid w:val="0017698A"/>
    <w:rsid w:val="00176EF6"/>
    <w:rsid w:val="00176FE9"/>
    <w:rsid w:val="0017748B"/>
    <w:rsid w:val="0017752A"/>
    <w:rsid w:val="00177616"/>
    <w:rsid w:val="0017772E"/>
    <w:rsid w:val="00177ABB"/>
    <w:rsid w:val="00177DC0"/>
    <w:rsid w:val="0018020F"/>
    <w:rsid w:val="00180389"/>
    <w:rsid w:val="001809E6"/>
    <w:rsid w:val="001811ED"/>
    <w:rsid w:val="0018164A"/>
    <w:rsid w:val="001816FB"/>
    <w:rsid w:val="00181BBF"/>
    <w:rsid w:val="0018244D"/>
    <w:rsid w:val="00182493"/>
    <w:rsid w:val="00182CA7"/>
    <w:rsid w:val="00182DFE"/>
    <w:rsid w:val="0018339F"/>
    <w:rsid w:val="001836FC"/>
    <w:rsid w:val="001837EA"/>
    <w:rsid w:val="00183978"/>
    <w:rsid w:val="001839AE"/>
    <w:rsid w:val="001842C3"/>
    <w:rsid w:val="00184A35"/>
    <w:rsid w:val="00184C66"/>
    <w:rsid w:val="00184E50"/>
    <w:rsid w:val="00184FB1"/>
    <w:rsid w:val="00185F93"/>
    <w:rsid w:val="0018661E"/>
    <w:rsid w:val="00187379"/>
    <w:rsid w:val="00187418"/>
    <w:rsid w:val="00187742"/>
    <w:rsid w:val="00187D14"/>
    <w:rsid w:val="00187F0D"/>
    <w:rsid w:val="00187F5A"/>
    <w:rsid w:val="0019039C"/>
    <w:rsid w:val="00190BAA"/>
    <w:rsid w:val="00191125"/>
    <w:rsid w:val="001912F6"/>
    <w:rsid w:val="00191493"/>
    <w:rsid w:val="001915C2"/>
    <w:rsid w:val="00191A57"/>
    <w:rsid w:val="00191EE4"/>
    <w:rsid w:val="001921B8"/>
    <w:rsid w:val="001921FE"/>
    <w:rsid w:val="0019267D"/>
    <w:rsid w:val="001929B4"/>
    <w:rsid w:val="00192B4B"/>
    <w:rsid w:val="00192DC3"/>
    <w:rsid w:val="00193368"/>
    <w:rsid w:val="00193AD2"/>
    <w:rsid w:val="00193BD9"/>
    <w:rsid w:val="00193FE5"/>
    <w:rsid w:val="001944BE"/>
    <w:rsid w:val="00194AE2"/>
    <w:rsid w:val="00194AF4"/>
    <w:rsid w:val="00194DF5"/>
    <w:rsid w:val="00194E93"/>
    <w:rsid w:val="0019624E"/>
    <w:rsid w:val="00196395"/>
    <w:rsid w:val="00196421"/>
    <w:rsid w:val="0019658D"/>
    <w:rsid w:val="00196825"/>
    <w:rsid w:val="001970CF"/>
    <w:rsid w:val="00197245"/>
    <w:rsid w:val="0019765E"/>
    <w:rsid w:val="0019780E"/>
    <w:rsid w:val="001A0C8D"/>
    <w:rsid w:val="001A113F"/>
    <w:rsid w:val="001A1632"/>
    <w:rsid w:val="001A16B9"/>
    <w:rsid w:val="001A1969"/>
    <w:rsid w:val="001A1C79"/>
    <w:rsid w:val="001A1D8B"/>
    <w:rsid w:val="001A2427"/>
    <w:rsid w:val="001A2721"/>
    <w:rsid w:val="001A3182"/>
    <w:rsid w:val="001A33CA"/>
    <w:rsid w:val="001A33FD"/>
    <w:rsid w:val="001A38A8"/>
    <w:rsid w:val="001A391F"/>
    <w:rsid w:val="001A393B"/>
    <w:rsid w:val="001A3CF8"/>
    <w:rsid w:val="001A477D"/>
    <w:rsid w:val="001A48BC"/>
    <w:rsid w:val="001A4CFB"/>
    <w:rsid w:val="001A52EF"/>
    <w:rsid w:val="001A5572"/>
    <w:rsid w:val="001A5A0F"/>
    <w:rsid w:val="001A5B68"/>
    <w:rsid w:val="001A5E01"/>
    <w:rsid w:val="001A6460"/>
    <w:rsid w:val="001A68A6"/>
    <w:rsid w:val="001A68C4"/>
    <w:rsid w:val="001A73FD"/>
    <w:rsid w:val="001B077D"/>
    <w:rsid w:val="001B0AE3"/>
    <w:rsid w:val="001B0CCD"/>
    <w:rsid w:val="001B0FEE"/>
    <w:rsid w:val="001B10D6"/>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55DE"/>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A02"/>
    <w:rsid w:val="001C1F5B"/>
    <w:rsid w:val="001C2072"/>
    <w:rsid w:val="001C254D"/>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5942"/>
    <w:rsid w:val="001C677C"/>
    <w:rsid w:val="001C6962"/>
    <w:rsid w:val="001C6B89"/>
    <w:rsid w:val="001C6DAA"/>
    <w:rsid w:val="001C7607"/>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7104"/>
    <w:rsid w:val="001E7355"/>
    <w:rsid w:val="001E7377"/>
    <w:rsid w:val="001E7610"/>
    <w:rsid w:val="001E77C8"/>
    <w:rsid w:val="001E79DE"/>
    <w:rsid w:val="001E7B57"/>
    <w:rsid w:val="001F128F"/>
    <w:rsid w:val="001F15D0"/>
    <w:rsid w:val="001F1762"/>
    <w:rsid w:val="001F18F1"/>
    <w:rsid w:val="001F2C99"/>
    <w:rsid w:val="001F2EEF"/>
    <w:rsid w:val="001F32DB"/>
    <w:rsid w:val="001F4132"/>
    <w:rsid w:val="001F4249"/>
    <w:rsid w:val="001F42AA"/>
    <w:rsid w:val="001F48B9"/>
    <w:rsid w:val="001F4FF6"/>
    <w:rsid w:val="001F50C1"/>
    <w:rsid w:val="001F5C71"/>
    <w:rsid w:val="001F5DD6"/>
    <w:rsid w:val="001F5F13"/>
    <w:rsid w:val="001F629B"/>
    <w:rsid w:val="001F6AA9"/>
    <w:rsid w:val="001F74E2"/>
    <w:rsid w:val="001F758F"/>
    <w:rsid w:val="00200FAB"/>
    <w:rsid w:val="0020131B"/>
    <w:rsid w:val="002014F1"/>
    <w:rsid w:val="0020170C"/>
    <w:rsid w:val="002018AF"/>
    <w:rsid w:val="002019FE"/>
    <w:rsid w:val="00201A1A"/>
    <w:rsid w:val="00201CFF"/>
    <w:rsid w:val="00201E3A"/>
    <w:rsid w:val="002020BF"/>
    <w:rsid w:val="002020EF"/>
    <w:rsid w:val="002032D1"/>
    <w:rsid w:val="002035DE"/>
    <w:rsid w:val="0020380E"/>
    <w:rsid w:val="002040E9"/>
    <w:rsid w:val="0020509B"/>
    <w:rsid w:val="00205256"/>
    <w:rsid w:val="0020526B"/>
    <w:rsid w:val="00205665"/>
    <w:rsid w:val="00205CDF"/>
    <w:rsid w:val="002063D3"/>
    <w:rsid w:val="002063F3"/>
    <w:rsid w:val="00206BDE"/>
    <w:rsid w:val="00207506"/>
    <w:rsid w:val="00210533"/>
    <w:rsid w:val="00210564"/>
    <w:rsid w:val="00210914"/>
    <w:rsid w:val="00210B91"/>
    <w:rsid w:val="002117E7"/>
    <w:rsid w:val="00211F8E"/>
    <w:rsid w:val="00211FBD"/>
    <w:rsid w:val="00212D89"/>
    <w:rsid w:val="00212F7C"/>
    <w:rsid w:val="002130DA"/>
    <w:rsid w:val="002138DF"/>
    <w:rsid w:val="00214170"/>
    <w:rsid w:val="00214ADF"/>
    <w:rsid w:val="00214AFD"/>
    <w:rsid w:val="00214CC8"/>
    <w:rsid w:val="00214D36"/>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592"/>
    <w:rsid w:val="002216A9"/>
    <w:rsid w:val="0022217E"/>
    <w:rsid w:val="002221BF"/>
    <w:rsid w:val="00222B59"/>
    <w:rsid w:val="002233A0"/>
    <w:rsid w:val="002238EB"/>
    <w:rsid w:val="0022398F"/>
    <w:rsid w:val="00223E20"/>
    <w:rsid w:val="00224B58"/>
    <w:rsid w:val="00224F28"/>
    <w:rsid w:val="0022511E"/>
    <w:rsid w:val="002259C0"/>
    <w:rsid w:val="00225BF3"/>
    <w:rsid w:val="00225DB2"/>
    <w:rsid w:val="002262AE"/>
    <w:rsid w:val="002263ED"/>
    <w:rsid w:val="00226511"/>
    <w:rsid w:val="00226B18"/>
    <w:rsid w:val="00226EEF"/>
    <w:rsid w:val="00227521"/>
    <w:rsid w:val="0022767F"/>
    <w:rsid w:val="00227EDC"/>
    <w:rsid w:val="00230861"/>
    <w:rsid w:val="00231041"/>
    <w:rsid w:val="002316F4"/>
    <w:rsid w:val="002317F5"/>
    <w:rsid w:val="002318D7"/>
    <w:rsid w:val="002318F1"/>
    <w:rsid w:val="00231A97"/>
    <w:rsid w:val="00231DFF"/>
    <w:rsid w:val="00232937"/>
    <w:rsid w:val="00232B51"/>
    <w:rsid w:val="0023463D"/>
    <w:rsid w:val="002347FD"/>
    <w:rsid w:val="00234FA3"/>
    <w:rsid w:val="002353B2"/>
    <w:rsid w:val="00236D0E"/>
    <w:rsid w:val="00236E01"/>
    <w:rsid w:val="002372CA"/>
    <w:rsid w:val="00237C14"/>
    <w:rsid w:val="0024008A"/>
    <w:rsid w:val="00240107"/>
    <w:rsid w:val="002401D4"/>
    <w:rsid w:val="0024031A"/>
    <w:rsid w:val="00240390"/>
    <w:rsid w:val="0024060D"/>
    <w:rsid w:val="00240BDA"/>
    <w:rsid w:val="00240D59"/>
    <w:rsid w:val="00240E0E"/>
    <w:rsid w:val="00240E84"/>
    <w:rsid w:val="002410C5"/>
    <w:rsid w:val="002411EB"/>
    <w:rsid w:val="00241D66"/>
    <w:rsid w:val="00241F3D"/>
    <w:rsid w:val="002423C6"/>
    <w:rsid w:val="00242499"/>
    <w:rsid w:val="0024251D"/>
    <w:rsid w:val="002425A4"/>
    <w:rsid w:val="00242BEF"/>
    <w:rsid w:val="002433DD"/>
    <w:rsid w:val="0024380F"/>
    <w:rsid w:val="002440A4"/>
    <w:rsid w:val="00244122"/>
    <w:rsid w:val="00244796"/>
    <w:rsid w:val="002448BF"/>
    <w:rsid w:val="00245190"/>
    <w:rsid w:val="002453E8"/>
    <w:rsid w:val="00246186"/>
    <w:rsid w:val="0024639D"/>
    <w:rsid w:val="002466D5"/>
    <w:rsid w:val="00247D34"/>
    <w:rsid w:val="00250A5A"/>
    <w:rsid w:val="0025109A"/>
    <w:rsid w:val="00251153"/>
    <w:rsid w:val="002512BA"/>
    <w:rsid w:val="00251497"/>
    <w:rsid w:val="00251FD4"/>
    <w:rsid w:val="00252863"/>
    <w:rsid w:val="00252CE3"/>
    <w:rsid w:val="00253B3B"/>
    <w:rsid w:val="00253BAD"/>
    <w:rsid w:val="00253BC7"/>
    <w:rsid w:val="00253ECD"/>
    <w:rsid w:val="0025543C"/>
    <w:rsid w:val="00255B4B"/>
    <w:rsid w:val="00255D72"/>
    <w:rsid w:val="00255E62"/>
    <w:rsid w:val="00255F3E"/>
    <w:rsid w:val="002563E2"/>
    <w:rsid w:val="002565CD"/>
    <w:rsid w:val="00256C46"/>
    <w:rsid w:val="00256CAB"/>
    <w:rsid w:val="00256DF4"/>
    <w:rsid w:val="00256F0A"/>
    <w:rsid w:val="0025717C"/>
    <w:rsid w:val="0025729B"/>
    <w:rsid w:val="00257383"/>
    <w:rsid w:val="002573E7"/>
    <w:rsid w:val="002573FD"/>
    <w:rsid w:val="002575A8"/>
    <w:rsid w:val="0025765F"/>
    <w:rsid w:val="00257AF3"/>
    <w:rsid w:val="00257BAC"/>
    <w:rsid w:val="00260709"/>
    <w:rsid w:val="00260843"/>
    <w:rsid w:val="002612C8"/>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68E"/>
    <w:rsid w:val="00265B4E"/>
    <w:rsid w:val="00265DC6"/>
    <w:rsid w:val="0026666F"/>
    <w:rsid w:val="00266DBB"/>
    <w:rsid w:val="00266E61"/>
    <w:rsid w:val="0026700E"/>
    <w:rsid w:val="0026790F"/>
    <w:rsid w:val="00267A79"/>
    <w:rsid w:val="00267DA0"/>
    <w:rsid w:val="00270661"/>
    <w:rsid w:val="00270844"/>
    <w:rsid w:val="00270BB6"/>
    <w:rsid w:val="00270BDA"/>
    <w:rsid w:val="00270D9D"/>
    <w:rsid w:val="00271AFB"/>
    <w:rsid w:val="00271CC3"/>
    <w:rsid w:val="002723C6"/>
    <w:rsid w:val="002730D7"/>
    <w:rsid w:val="002730DF"/>
    <w:rsid w:val="00273166"/>
    <w:rsid w:val="002738AA"/>
    <w:rsid w:val="00273A62"/>
    <w:rsid w:val="002740DA"/>
    <w:rsid w:val="00274BED"/>
    <w:rsid w:val="002764AC"/>
    <w:rsid w:val="0027714D"/>
    <w:rsid w:val="002772FC"/>
    <w:rsid w:val="00277E64"/>
    <w:rsid w:val="00281584"/>
    <w:rsid w:val="0028168C"/>
    <w:rsid w:val="002818D8"/>
    <w:rsid w:val="00281D3A"/>
    <w:rsid w:val="002828AF"/>
    <w:rsid w:val="00283075"/>
    <w:rsid w:val="002830A2"/>
    <w:rsid w:val="00283CD8"/>
    <w:rsid w:val="002840F7"/>
    <w:rsid w:val="00284216"/>
    <w:rsid w:val="0028462B"/>
    <w:rsid w:val="0028510A"/>
    <w:rsid w:val="00285CA9"/>
    <w:rsid w:val="00285CF0"/>
    <w:rsid w:val="00285D9E"/>
    <w:rsid w:val="00286168"/>
    <w:rsid w:val="00286511"/>
    <w:rsid w:val="00286EC9"/>
    <w:rsid w:val="0028705E"/>
    <w:rsid w:val="0028773C"/>
    <w:rsid w:val="0028776A"/>
    <w:rsid w:val="0028778A"/>
    <w:rsid w:val="00287A1B"/>
    <w:rsid w:val="0029070C"/>
    <w:rsid w:val="00291078"/>
    <w:rsid w:val="0029119F"/>
    <w:rsid w:val="00291345"/>
    <w:rsid w:val="002918DA"/>
    <w:rsid w:val="002918FE"/>
    <w:rsid w:val="00291A59"/>
    <w:rsid w:val="00291BFA"/>
    <w:rsid w:val="00291DFB"/>
    <w:rsid w:val="0029237E"/>
    <w:rsid w:val="00292439"/>
    <w:rsid w:val="00292760"/>
    <w:rsid w:val="00292B7E"/>
    <w:rsid w:val="00292E4C"/>
    <w:rsid w:val="00292FC1"/>
    <w:rsid w:val="00293313"/>
    <w:rsid w:val="00293638"/>
    <w:rsid w:val="00293E25"/>
    <w:rsid w:val="00294238"/>
    <w:rsid w:val="0029452A"/>
    <w:rsid w:val="00294DB1"/>
    <w:rsid w:val="00295829"/>
    <w:rsid w:val="00296B64"/>
    <w:rsid w:val="00296F47"/>
    <w:rsid w:val="00297E8A"/>
    <w:rsid w:val="002A04CC"/>
    <w:rsid w:val="002A08A0"/>
    <w:rsid w:val="002A11C9"/>
    <w:rsid w:val="002A1A5F"/>
    <w:rsid w:val="002A2735"/>
    <w:rsid w:val="002A3062"/>
    <w:rsid w:val="002A3C7C"/>
    <w:rsid w:val="002A40BC"/>
    <w:rsid w:val="002A4263"/>
    <w:rsid w:val="002A45DC"/>
    <w:rsid w:val="002A48DB"/>
    <w:rsid w:val="002A519F"/>
    <w:rsid w:val="002A559E"/>
    <w:rsid w:val="002A57DB"/>
    <w:rsid w:val="002A5A7C"/>
    <w:rsid w:val="002A5B2D"/>
    <w:rsid w:val="002A5CD3"/>
    <w:rsid w:val="002A5ED7"/>
    <w:rsid w:val="002A6194"/>
    <w:rsid w:val="002A655C"/>
    <w:rsid w:val="002A6DD8"/>
    <w:rsid w:val="002B0673"/>
    <w:rsid w:val="002B1B44"/>
    <w:rsid w:val="002B1F26"/>
    <w:rsid w:val="002B2573"/>
    <w:rsid w:val="002B2881"/>
    <w:rsid w:val="002B2F55"/>
    <w:rsid w:val="002B30A5"/>
    <w:rsid w:val="002B3332"/>
    <w:rsid w:val="002B37B1"/>
    <w:rsid w:val="002B3B11"/>
    <w:rsid w:val="002B4016"/>
    <w:rsid w:val="002B495B"/>
    <w:rsid w:val="002B4E14"/>
    <w:rsid w:val="002B53CF"/>
    <w:rsid w:val="002B5785"/>
    <w:rsid w:val="002B57A4"/>
    <w:rsid w:val="002B5B2D"/>
    <w:rsid w:val="002B5E82"/>
    <w:rsid w:val="002B6065"/>
    <w:rsid w:val="002B66EC"/>
    <w:rsid w:val="002B682C"/>
    <w:rsid w:val="002B7087"/>
    <w:rsid w:val="002B70F6"/>
    <w:rsid w:val="002B74CD"/>
    <w:rsid w:val="002B7C7C"/>
    <w:rsid w:val="002C029B"/>
    <w:rsid w:val="002C0BC8"/>
    <w:rsid w:val="002C1554"/>
    <w:rsid w:val="002C15D6"/>
    <w:rsid w:val="002C1689"/>
    <w:rsid w:val="002C17D8"/>
    <w:rsid w:val="002C1CB6"/>
    <w:rsid w:val="002C2321"/>
    <w:rsid w:val="002C261F"/>
    <w:rsid w:val="002C26BD"/>
    <w:rsid w:val="002C2830"/>
    <w:rsid w:val="002C2D48"/>
    <w:rsid w:val="002C2EC3"/>
    <w:rsid w:val="002C2F6F"/>
    <w:rsid w:val="002C3567"/>
    <w:rsid w:val="002C396A"/>
    <w:rsid w:val="002C3A3A"/>
    <w:rsid w:val="002C3AB6"/>
    <w:rsid w:val="002C4401"/>
    <w:rsid w:val="002C44BC"/>
    <w:rsid w:val="002C68FA"/>
    <w:rsid w:val="002C6A32"/>
    <w:rsid w:val="002C6A69"/>
    <w:rsid w:val="002C790F"/>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1DAB"/>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35C4"/>
    <w:rsid w:val="002F373B"/>
    <w:rsid w:val="002F3EDB"/>
    <w:rsid w:val="002F575C"/>
    <w:rsid w:val="002F59D1"/>
    <w:rsid w:val="002F5E72"/>
    <w:rsid w:val="002F659F"/>
    <w:rsid w:val="002F695E"/>
    <w:rsid w:val="002F6C4F"/>
    <w:rsid w:val="002F7005"/>
    <w:rsid w:val="002F7479"/>
    <w:rsid w:val="002F78C6"/>
    <w:rsid w:val="003004CB"/>
    <w:rsid w:val="00300C2A"/>
    <w:rsid w:val="00300F84"/>
    <w:rsid w:val="003012E9"/>
    <w:rsid w:val="00301336"/>
    <w:rsid w:val="00301379"/>
    <w:rsid w:val="00301430"/>
    <w:rsid w:val="00301CF3"/>
    <w:rsid w:val="0030242D"/>
    <w:rsid w:val="0030243A"/>
    <w:rsid w:val="003024B8"/>
    <w:rsid w:val="0030273F"/>
    <w:rsid w:val="00303234"/>
    <w:rsid w:val="0030389D"/>
    <w:rsid w:val="00304724"/>
    <w:rsid w:val="003058CA"/>
    <w:rsid w:val="003059B5"/>
    <w:rsid w:val="00305D00"/>
    <w:rsid w:val="00305D5C"/>
    <w:rsid w:val="00306AFE"/>
    <w:rsid w:val="003071FE"/>
    <w:rsid w:val="00307888"/>
    <w:rsid w:val="00310886"/>
    <w:rsid w:val="003109CB"/>
    <w:rsid w:val="00310AD9"/>
    <w:rsid w:val="00310C85"/>
    <w:rsid w:val="00310D68"/>
    <w:rsid w:val="0031102E"/>
    <w:rsid w:val="00311F28"/>
    <w:rsid w:val="00312C1A"/>
    <w:rsid w:val="00313346"/>
    <w:rsid w:val="00313620"/>
    <w:rsid w:val="003139F9"/>
    <w:rsid w:val="00313A82"/>
    <w:rsid w:val="00313DAA"/>
    <w:rsid w:val="00314363"/>
    <w:rsid w:val="003145A3"/>
    <w:rsid w:val="00314755"/>
    <w:rsid w:val="00315A13"/>
    <w:rsid w:val="00316360"/>
    <w:rsid w:val="00316926"/>
    <w:rsid w:val="00316AB9"/>
    <w:rsid w:val="0031705E"/>
    <w:rsid w:val="00317355"/>
    <w:rsid w:val="003174CB"/>
    <w:rsid w:val="003179C3"/>
    <w:rsid w:val="00317F31"/>
    <w:rsid w:val="00320278"/>
    <w:rsid w:val="003202D5"/>
    <w:rsid w:val="0032052E"/>
    <w:rsid w:val="003206EA"/>
    <w:rsid w:val="00321586"/>
    <w:rsid w:val="0032174E"/>
    <w:rsid w:val="0032187B"/>
    <w:rsid w:val="00321DFA"/>
    <w:rsid w:val="00322DB1"/>
    <w:rsid w:val="0032321D"/>
    <w:rsid w:val="0032485B"/>
    <w:rsid w:val="00324F96"/>
    <w:rsid w:val="003251DF"/>
    <w:rsid w:val="0032520B"/>
    <w:rsid w:val="00325386"/>
    <w:rsid w:val="003253A1"/>
    <w:rsid w:val="00325995"/>
    <w:rsid w:val="00326B49"/>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136"/>
    <w:rsid w:val="00333741"/>
    <w:rsid w:val="00334093"/>
    <w:rsid w:val="0033471F"/>
    <w:rsid w:val="00334B2D"/>
    <w:rsid w:val="003352E0"/>
    <w:rsid w:val="0033544E"/>
    <w:rsid w:val="00335848"/>
    <w:rsid w:val="00335E17"/>
    <w:rsid w:val="00336551"/>
    <w:rsid w:val="00336597"/>
    <w:rsid w:val="003369BB"/>
    <w:rsid w:val="00336DFC"/>
    <w:rsid w:val="0033703B"/>
    <w:rsid w:val="00337384"/>
    <w:rsid w:val="0033750D"/>
    <w:rsid w:val="00337513"/>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911"/>
    <w:rsid w:val="00353D3C"/>
    <w:rsid w:val="00353E1E"/>
    <w:rsid w:val="003543A5"/>
    <w:rsid w:val="0035454E"/>
    <w:rsid w:val="003548C6"/>
    <w:rsid w:val="00354BC7"/>
    <w:rsid w:val="00354D65"/>
    <w:rsid w:val="0035538A"/>
    <w:rsid w:val="00355503"/>
    <w:rsid w:val="00355D97"/>
    <w:rsid w:val="00355FCC"/>
    <w:rsid w:val="00355FEA"/>
    <w:rsid w:val="00356209"/>
    <w:rsid w:val="003567D0"/>
    <w:rsid w:val="00356D75"/>
    <w:rsid w:val="0036054E"/>
    <w:rsid w:val="00360828"/>
    <w:rsid w:val="00360BD1"/>
    <w:rsid w:val="00361380"/>
    <w:rsid w:val="00361D4A"/>
    <w:rsid w:val="00362682"/>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DDF"/>
    <w:rsid w:val="00367523"/>
    <w:rsid w:val="00367A1B"/>
    <w:rsid w:val="003701CC"/>
    <w:rsid w:val="00370250"/>
    <w:rsid w:val="0037058B"/>
    <w:rsid w:val="003707FE"/>
    <w:rsid w:val="00370EB3"/>
    <w:rsid w:val="003713B5"/>
    <w:rsid w:val="003719EC"/>
    <w:rsid w:val="00371C6F"/>
    <w:rsid w:val="00372B52"/>
    <w:rsid w:val="00372CB5"/>
    <w:rsid w:val="00372D2D"/>
    <w:rsid w:val="00373AC2"/>
    <w:rsid w:val="00373C8F"/>
    <w:rsid w:val="00373D7A"/>
    <w:rsid w:val="00374461"/>
    <w:rsid w:val="00374505"/>
    <w:rsid w:val="00374762"/>
    <w:rsid w:val="00374908"/>
    <w:rsid w:val="0037548D"/>
    <w:rsid w:val="00375884"/>
    <w:rsid w:val="00376372"/>
    <w:rsid w:val="003766A9"/>
    <w:rsid w:val="0037697A"/>
    <w:rsid w:val="00376D31"/>
    <w:rsid w:val="00377246"/>
    <w:rsid w:val="003778DA"/>
    <w:rsid w:val="00377F9E"/>
    <w:rsid w:val="00381359"/>
    <w:rsid w:val="00381F24"/>
    <w:rsid w:val="00382025"/>
    <w:rsid w:val="00382066"/>
    <w:rsid w:val="00383035"/>
    <w:rsid w:val="003831B6"/>
    <w:rsid w:val="00383DDB"/>
    <w:rsid w:val="00383E84"/>
    <w:rsid w:val="00383E97"/>
    <w:rsid w:val="003845A1"/>
    <w:rsid w:val="003846B1"/>
    <w:rsid w:val="00384753"/>
    <w:rsid w:val="00384B16"/>
    <w:rsid w:val="00384B6D"/>
    <w:rsid w:val="00384F81"/>
    <w:rsid w:val="003854B7"/>
    <w:rsid w:val="003855A4"/>
    <w:rsid w:val="003858A7"/>
    <w:rsid w:val="00386476"/>
    <w:rsid w:val="00386601"/>
    <w:rsid w:val="0038670E"/>
    <w:rsid w:val="00386F70"/>
    <w:rsid w:val="0038719E"/>
    <w:rsid w:val="003902AC"/>
    <w:rsid w:val="003905EC"/>
    <w:rsid w:val="00390B19"/>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4B9"/>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D43"/>
    <w:rsid w:val="003A22A1"/>
    <w:rsid w:val="003A2D50"/>
    <w:rsid w:val="003A37D3"/>
    <w:rsid w:val="003A3953"/>
    <w:rsid w:val="003A4304"/>
    <w:rsid w:val="003A4A60"/>
    <w:rsid w:val="003A4C87"/>
    <w:rsid w:val="003A4D25"/>
    <w:rsid w:val="003A4EE7"/>
    <w:rsid w:val="003A5050"/>
    <w:rsid w:val="003A520E"/>
    <w:rsid w:val="003A5753"/>
    <w:rsid w:val="003A59B1"/>
    <w:rsid w:val="003A66D7"/>
    <w:rsid w:val="003A7599"/>
    <w:rsid w:val="003A7BE1"/>
    <w:rsid w:val="003B014F"/>
    <w:rsid w:val="003B0A9C"/>
    <w:rsid w:val="003B0D20"/>
    <w:rsid w:val="003B0D38"/>
    <w:rsid w:val="003B0E02"/>
    <w:rsid w:val="003B0FEB"/>
    <w:rsid w:val="003B153D"/>
    <w:rsid w:val="003B19BA"/>
    <w:rsid w:val="003B1B02"/>
    <w:rsid w:val="003B2652"/>
    <w:rsid w:val="003B2A24"/>
    <w:rsid w:val="003B2D14"/>
    <w:rsid w:val="003B378B"/>
    <w:rsid w:val="003B4A0B"/>
    <w:rsid w:val="003B59FF"/>
    <w:rsid w:val="003B5D10"/>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559"/>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BC9"/>
    <w:rsid w:val="003D7156"/>
    <w:rsid w:val="003D7718"/>
    <w:rsid w:val="003D77E2"/>
    <w:rsid w:val="003D7BEE"/>
    <w:rsid w:val="003D7FD1"/>
    <w:rsid w:val="003E09FC"/>
    <w:rsid w:val="003E0BFD"/>
    <w:rsid w:val="003E0CA4"/>
    <w:rsid w:val="003E1E60"/>
    <w:rsid w:val="003E1F69"/>
    <w:rsid w:val="003E2B57"/>
    <w:rsid w:val="003E30A2"/>
    <w:rsid w:val="003E31E9"/>
    <w:rsid w:val="003E3215"/>
    <w:rsid w:val="003E329E"/>
    <w:rsid w:val="003E33D9"/>
    <w:rsid w:val="003E517C"/>
    <w:rsid w:val="003E5D50"/>
    <w:rsid w:val="003E5EC4"/>
    <w:rsid w:val="003E5F30"/>
    <w:rsid w:val="003E6CE5"/>
    <w:rsid w:val="003E7CED"/>
    <w:rsid w:val="003E7EFA"/>
    <w:rsid w:val="003F029A"/>
    <w:rsid w:val="003F0396"/>
    <w:rsid w:val="003F0C46"/>
    <w:rsid w:val="003F2713"/>
    <w:rsid w:val="003F31E0"/>
    <w:rsid w:val="003F446B"/>
    <w:rsid w:val="003F4628"/>
    <w:rsid w:val="003F4729"/>
    <w:rsid w:val="003F4E42"/>
    <w:rsid w:val="003F531B"/>
    <w:rsid w:val="003F560C"/>
    <w:rsid w:val="003F5697"/>
    <w:rsid w:val="003F6389"/>
    <w:rsid w:val="003F67BB"/>
    <w:rsid w:val="003F6BA6"/>
    <w:rsid w:val="003F6F66"/>
    <w:rsid w:val="003F72F6"/>
    <w:rsid w:val="003F7931"/>
    <w:rsid w:val="003F7E5B"/>
    <w:rsid w:val="0040055A"/>
    <w:rsid w:val="004007AD"/>
    <w:rsid w:val="004007F6"/>
    <w:rsid w:val="00400B7F"/>
    <w:rsid w:val="00400DE0"/>
    <w:rsid w:val="00400F4B"/>
    <w:rsid w:val="00401146"/>
    <w:rsid w:val="004013C8"/>
    <w:rsid w:val="00401A55"/>
    <w:rsid w:val="00401BC0"/>
    <w:rsid w:val="00402476"/>
    <w:rsid w:val="00402A6D"/>
    <w:rsid w:val="00402B74"/>
    <w:rsid w:val="00402CA3"/>
    <w:rsid w:val="00403092"/>
    <w:rsid w:val="0040387E"/>
    <w:rsid w:val="004039D6"/>
    <w:rsid w:val="00403BC8"/>
    <w:rsid w:val="00404700"/>
    <w:rsid w:val="00404734"/>
    <w:rsid w:val="004057EE"/>
    <w:rsid w:val="00406183"/>
    <w:rsid w:val="00407607"/>
    <w:rsid w:val="004079E5"/>
    <w:rsid w:val="00407C7D"/>
    <w:rsid w:val="00410417"/>
    <w:rsid w:val="0041060A"/>
    <w:rsid w:val="00410611"/>
    <w:rsid w:val="004108A3"/>
    <w:rsid w:val="00410E6E"/>
    <w:rsid w:val="00410E92"/>
    <w:rsid w:val="00411138"/>
    <w:rsid w:val="004113EA"/>
    <w:rsid w:val="00411752"/>
    <w:rsid w:val="00411DF7"/>
    <w:rsid w:val="004121F7"/>
    <w:rsid w:val="004123FD"/>
    <w:rsid w:val="004128A0"/>
    <w:rsid w:val="00413898"/>
    <w:rsid w:val="00413A8D"/>
    <w:rsid w:val="00413CEA"/>
    <w:rsid w:val="0041490B"/>
    <w:rsid w:val="00415370"/>
    <w:rsid w:val="004159DA"/>
    <w:rsid w:val="00415A36"/>
    <w:rsid w:val="004162B7"/>
    <w:rsid w:val="00416985"/>
    <w:rsid w:val="00417118"/>
    <w:rsid w:val="00417763"/>
    <w:rsid w:val="00417902"/>
    <w:rsid w:val="00417997"/>
    <w:rsid w:val="00417B0F"/>
    <w:rsid w:val="00417CF7"/>
    <w:rsid w:val="00417F81"/>
    <w:rsid w:val="004208A0"/>
    <w:rsid w:val="00420BAE"/>
    <w:rsid w:val="00421138"/>
    <w:rsid w:val="004212AD"/>
    <w:rsid w:val="00422024"/>
    <w:rsid w:val="0042260F"/>
    <w:rsid w:val="00422DC7"/>
    <w:rsid w:val="00422EC7"/>
    <w:rsid w:val="0042352F"/>
    <w:rsid w:val="00423774"/>
    <w:rsid w:val="00423BB2"/>
    <w:rsid w:val="00423DD4"/>
    <w:rsid w:val="00423F7F"/>
    <w:rsid w:val="004242F2"/>
    <w:rsid w:val="00424C94"/>
    <w:rsid w:val="00424D79"/>
    <w:rsid w:val="00424E20"/>
    <w:rsid w:val="0042635C"/>
    <w:rsid w:val="0042673E"/>
    <w:rsid w:val="004270B0"/>
    <w:rsid w:val="00427259"/>
    <w:rsid w:val="004274EA"/>
    <w:rsid w:val="004276E3"/>
    <w:rsid w:val="00427922"/>
    <w:rsid w:val="004279C9"/>
    <w:rsid w:val="00427C74"/>
    <w:rsid w:val="00427D6A"/>
    <w:rsid w:val="00430AF6"/>
    <w:rsid w:val="00430B71"/>
    <w:rsid w:val="00430C44"/>
    <w:rsid w:val="00431762"/>
    <w:rsid w:val="00431873"/>
    <w:rsid w:val="00432AAC"/>
    <w:rsid w:val="00433029"/>
    <w:rsid w:val="0043339D"/>
    <w:rsid w:val="004334B8"/>
    <w:rsid w:val="00433794"/>
    <w:rsid w:val="00433870"/>
    <w:rsid w:val="00433AD0"/>
    <w:rsid w:val="00433CB7"/>
    <w:rsid w:val="00433E20"/>
    <w:rsid w:val="00434604"/>
    <w:rsid w:val="00434CC3"/>
    <w:rsid w:val="004353EF"/>
    <w:rsid w:val="0043569F"/>
    <w:rsid w:val="0043570B"/>
    <w:rsid w:val="00435D15"/>
    <w:rsid w:val="00435E4B"/>
    <w:rsid w:val="00435FB9"/>
    <w:rsid w:val="00436649"/>
    <w:rsid w:val="00436A79"/>
    <w:rsid w:val="00436E52"/>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40E3"/>
    <w:rsid w:val="0044416E"/>
    <w:rsid w:val="00444632"/>
    <w:rsid w:val="004449FB"/>
    <w:rsid w:val="0044568A"/>
    <w:rsid w:val="004456B8"/>
    <w:rsid w:val="00445ACD"/>
    <w:rsid w:val="00445B09"/>
    <w:rsid w:val="0044608B"/>
    <w:rsid w:val="004466CF"/>
    <w:rsid w:val="00446A3C"/>
    <w:rsid w:val="00446FB4"/>
    <w:rsid w:val="00447002"/>
    <w:rsid w:val="00447971"/>
    <w:rsid w:val="00447D33"/>
    <w:rsid w:val="00450126"/>
    <w:rsid w:val="004501AC"/>
    <w:rsid w:val="0045099A"/>
    <w:rsid w:val="00450FB5"/>
    <w:rsid w:val="00451316"/>
    <w:rsid w:val="00451387"/>
    <w:rsid w:val="00451D94"/>
    <w:rsid w:val="00451E7A"/>
    <w:rsid w:val="00451FC7"/>
    <w:rsid w:val="00453022"/>
    <w:rsid w:val="004531F6"/>
    <w:rsid w:val="00453848"/>
    <w:rsid w:val="00453BF9"/>
    <w:rsid w:val="00453E85"/>
    <w:rsid w:val="00454191"/>
    <w:rsid w:val="004542AF"/>
    <w:rsid w:val="0045435C"/>
    <w:rsid w:val="00454F2F"/>
    <w:rsid w:val="0045501B"/>
    <w:rsid w:val="004551FD"/>
    <w:rsid w:val="00455561"/>
    <w:rsid w:val="004558C0"/>
    <w:rsid w:val="0045597A"/>
    <w:rsid w:val="00455A58"/>
    <w:rsid w:val="00455B5F"/>
    <w:rsid w:val="00455C14"/>
    <w:rsid w:val="004567E9"/>
    <w:rsid w:val="00457464"/>
    <w:rsid w:val="004574F2"/>
    <w:rsid w:val="00457890"/>
    <w:rsid w:val="00460475"/>
    <w:rsid w:val="004606DB"/>
    <w:rsid w:val="00460E09"/>
    <w:rsid w:val="00461955"/>
    <w:rsid w:val="00461AC9"/>
    <w:rsid w:val="004628F8"/>
    <w:rsid w:val="00463792"/>
    <w:rsid w:val="00463835"/>
    <w:rsid w:val="00463BEE"/>
    <w:rsid w:val="00464A94"/>
    <w:rsid w:val="00464FEB"/>
    <w:rsid w:val="00466602"/>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5039"/>
    <w:rsid w:val="004762D8"/>
    <w:rsid w:val="004771FF"/>
    <w:rsid w:val="004772A0"/>
    <w:rsid w:val="00477576"/>
    <w:rsid w:val="00477640"/>
    <w:rsid w:val="0047765E"/>
    <w:rsid w:val="00477DA1"/>
    <w:rsid w:val="004801F1"/>
    <w:rsid w:val="004802C9"/>
    <w:rsid w:val="00480373"/>
    <w:rsid w:val="004803E0"/>
    <w:rsid w:val="00480405"/>
    <w:rsid w:val="0048040B"/>
    <w:rsid w:val="00480799"/>
    <w:rsid w:val="004815E5"/>
    <w:rsid w:val="0048176B"/>
    <w:rsid w:val="0048201F"/>
    <w:rsid w:val="00482266"/>
    <w:rsid w:val="004822BB"/>
    <w:rsid w:val="004823FC"/>
    <w:rsid w:val="004827B4"/>
    <w:rsid w:val="00482872"/>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641"/>
    <w:rsid w:val="0049090E"/>
    <w:rsid w:val="00490936"/>
    <w:rsid w:val="00490B02"/>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977CC"/>
    <w:rsid w:val="00497E85"/>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C1F"/>
    <w:rsid w:val="004A4C9C"/>
    <w:rsid w:val="004A4E64"/>
    <w:rsid w:val="004A4EED"/>
    <w:rsid w:val="004A5806"/>
    <w:rsid w:val="004A6A94"/>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AE9"/>
    <w:rsid w:val="004C1CE0"/>
    <w:rsid w:val="004C1DFA"/>
    <w:rsid w:val="004C1EF6"/>
    <w:rsid w:val="004C2515"/>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5CA"/>
    <w:rsid w:val="004D041E"/>
    <w:rsid w:val="004D0466"/>
    <w:rsid w:val="004D11A0"/>
    <w:rsid w:val="004D1270"/>
    <w:rsid w:val="004D15C8"/>
    <w:rsid w:val="004D212E"/>
    <w:rsid w:val="004D218D"/>
    <w:rsid w:val="004D2503"/>
    <w:rsid w:val="004D25B5"/>
    <w:rsid w:val="004D26C0"/>
    <w:rsid w:val="004D2768"/>
    <w:rsid w:val="004D29CF"/>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80C"/>
    <w:rsid w:val="004E0ABA"/>
    <w:rsid w:val="004E0CC8"/>
    <w:rsid w:val="004E0EA2"/>
    <w:rsid w:val="004E1172"/>
    <w:rsid w:val="004E165F"/>
    <w:rsid w:val="004E242E"/>
    <w:rsid w:val="004E2AC5"/>
    <w:rsid w:val="004E2EDA"/>
    <w:rsid w:val="004E3A41"/>
    <w:rsid w:val="004E3A70"/>
    <w:rsid w:val="004E4E1E"/>
    <w:rsid w:val="004E4F09"/>
    <w:rsid w:val="004E52DF"/>
    <w:rsid w:val="004E5465"/>
    <w:rsid w:val="004E57AA"/>
    <w:rsid w:val="004E5C42"/>
    <w:rsid w:val="004E5DF2"/>
    <w:rsid w:val="004E6035"/>
    <w:rsid w:val="004E6226"/>
    <w:rsid w:val="004E6358"/>
    <w:rsid w:val="004E6806"/>
    <w:rsid w:val="004E6B2C"/>
    <w:rsid w:val="004E7C37"/>
    <w:rsid w:val="004E7DBB"/>
    <w:rsid w:val="004F02F8"/>
    <w:rsid w:val="004F0CD1"/>
    <w:rsid w:val="004F0DC7"/>
    <w:rsid w:val="004F109A"/>
    <w:rsid w:val="004F11C1"/>
    <w:rsid w:val="004F12D6"/>
    <w:rsid w:val="004F1620"/>
    <w:rsid w:val="004F1681"/>
    <w:rsid w:val="004F177C"/>
    <w:rsid w:val="004F1B01"/>
    <w:rsid w:val="004F1FA0"/>
    <w:rsid w:val="004F211B"/>
    <w:rsid w:val="004F29BB"/>
    <w:rsid w:val="004F2A6E"/>
    <w:rsid w:val="004F3247"/>
    <w:rsid w:val="004F3A28"/>
    <w:rsid w:val="004F4245"/>
    <w:rsid w:val="004F4878"/>
    <w:rsid w:val="004F55D8"/>
    <w:rsid w:val="004F5814"/>
    <w:rsid w:val="004F5E95"/>
    <w:rsid w:val="004F5F89"/>
    <w:rsid w:val="004F61E1"/>
    <w:rsid w:val="004F6216"/>
    <w:rsid w:val="004F6D88"/>
    <w:rsid w:val="004F7077"/>
    <w:rsid w:val="00500091"/>
    <w:rsid w:val="005008F4"/>
    <w:rsid w:val="005008F8"/>
    <w:rsid w:val="0050118F"/>
    <w:rsid w:val="00501848"/>
    <w:rsid w:val="005018E1"/>
    <w:rsid w:val="0050195D"/>
    <w:rsid w:val="00501A7A"/>
    <w:rsid w:val="00501AA7"/>
    <w:rsid w:val="00501E11"/>
    <w:rsid w:val="005027C7"/>
    <w:rsid w:val="00502878"/>
    <w:rsid w:val="005028EB"/>
    <w:rsid w:val="00502F16"/>
    <w:rsid w:val="005031E7"/>
    <w:rsid w:val="005031ED"/>
    <w:rsid w:val="005033E3"/>
    <w:rsid w:val="00503984"/>
    <w:rsid w:val="00503A9C"/>
    <w:rsid w:val="00503D67"/>
    <w:rsid w:val="0050470B"/>
    <w:rsid w:val="00504991"/>
    <w:rsid w:val="00504A5A"/>
    <w:rsid w:val="00504D53"/>
    <w:rsid w:val="0050502D"/>
    <w:rsid w:val="005050C5"/>
    <w:rsid w:val="005061B2"/>
    <w:rsid w:val="005063B0"/>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25A8"/>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463"/>
    <w:rsid w:val="005176C0"/>
    <w:rsid w:val="00520744"/>
    <w:rsid w:val="00521106"/>
    <w:rsid w:val="0052122F"/>
    <w:rsid w:val="00521647"/>
    <w:rsid w:val="0052280C"/>
    <w:rsid w:val="005235F6"/>
    <w:rsid w:val="0052390D"/>
    <w:rsid w:val="00523E6B"/>
    <w:rsid w:val="00523F35"/>
    <w:rsid w:val="00524468"/>
    <w:rsid w:val="00524690"/>
    <w:rsid w:val="005247F6"/>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837"/>
    <w:rsid w:val="00531E0E"/>
    <w:rsid w:val="005325F2"/>
    <w:rsid w:val="005330C7"/>
    <w:rsid w:val="00533E78"/>
    <w:rsid w:val="0053460C"/>
    <w:rsid w:val="00534F72"/>
    <w:rsid w:val="00535547"/>
    <w:rsid w:val="005357E6"/>
    <w:rsid w:val="00535D47"/>
    <w:rsid w:val="005361EF"/>
    <w:rsid w:val="005365D8"/>
    <w:rsid w:val="0053710A"/>
    <w:rsid w:val="00540671"/>
    <w:rsid w:val="00540BF2"/>
    <w:rsid w:val="00540FCB"/>
    <w:rsid w:val="0054134D"/>
    <w:rsid w:val="005414A2"/>
    <w:rsid w:val="00541A69"/>
    <w:rsid w:val="00541D01"/>
    <w:rsid w:val="00541D16"/>
    <w:rsid w:val="00542DFE"/>
    <w:rsid w:val="00542E4C"/>
    <w:rsid w:val="005438B5"/>
    <w:rsid w:val="00543B28"/>
    <w:rsid w:val="00543F74"/>
    <w:rsid w:val="0054419C"/>
    <w:rsid w:val="00544C9D"/>
    <w:rsid w:val="00545B0D"/>
    <w:rsid w:val="0054636E"/>
    <w:rsid w:val="005464D4"/>
    <w:rsid w:val="005466FE"/>
    <w:rsid w:val="00546FE0"/>
    <w:rsid w:val="00547038"/>
    <w:rsid w:val="005473F0"/>
    <w:rsid w:val="00547990"/>
    <w:rsid w:val="00547F07"/>
    <w:rsid w:val="00547F78"/>
    <w:rsid w:val="005502A1"/>
    <w:rsid w:val="00550500"/>
    <w:rsid w:val="00550559"/>
    <w:rsid w:val="0055068C"/>
    <w:rsid w:val="005511EF"/>
    <w:rsid w:val="0055125B"/>
    <w:rsid w:val="0055153C"/>
    <w:rsid w:val="00551B78"/>
    <w:rsid w:val="005520BA"/>
    <w:rsid w:val="0055232C"/>
    <w:rsid w:val="00552390"/>
    <w:rsid w:val="0055298B"/>
    <w:rsid w:val="00552C49"/>
    <w:rsid w:val="00552C8F"/>
    <w:rsid w:val="00553270"/>
    <w:rsid w:val="00553365"/>
    <w:rsid w:val="00553BD2"/>
    <w:rsid w:val="00553D6A"/>
    <w:rsid w:val="00555CFC"/>
    <w:rsid w:val="00556139"/>
    <w:rsid w:val="0055622E"/>
    <w:rsid w:val="00556417"/>
    <w:rsid w:val="00556EE2"/>
    <w:rsid w:val="005570F4"/>
    <w:rsid w:val="00557592"/>
    <w:rsid w:val="00557687"/>
    <w:rsid w:val="00557CE7"/>
    <w:rsid w:val="00557E70"/>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5279"/>
    <w:rsid w:val="005655F5"/>
    <w:rsid w:val="00565782"/>
    <w:rsid w:val="00565F8F"/>
    <w:rsid w:val="00565F95"/>
    <w:rsid w:val="0056679E"/>
    <w:rsid w:val="00566A0D"/>
    <w:rsid w:val="00566D08"/>
    <w:rsid w:val="00567748"/>
    <w:rsid w:val="00567BE6"/>
    <w:rsid w:val="0057019E"/>
    <w:rsid w:val="005704EC"/>
    <w:rsid w:val="00570DA3"/>
    <w:rsid w:val="005718FD"/>
    <w:rsid w:val="0057195D"/>
    <w:rsid w:val="00571AEB"/>
    <w:rsid w:val="00571D1A"/>
    <w:rsid w:val="00571E8F"/>
    <w:rsid w:val="00572166"/>
    <w:rsid w:val="00573B28"/>
    <w:rsid w:val="00573B55"/>
    <w:rsid w:val="005742E1"/>
    <w:rsid w:val="00574547"/>
    <w:rsid w:val="00574B66"/>
    <w:rsid w:val="00575165"/>
    <w:rsid w:val="00575B32"/>
    <w:rsid w:val="00575E18"/>
    <w:rsid w:val="0057634E"/>
    <w:rsid w:val="0057667B"/>
    <w:rsid w:val="005769FC"/>
    <w:rsid w:val="00576EAB"/>
    <w:rsid w:val="005772AE"/>
    <w:rsid w:val="0057735A"/>
    <w:rsid w:val="0057772A"/>
    <w:rsid w:val="00580016"/>
    <w:rsid w:val="00580CCD"/>
    <w:rsid w:val="00580CEB"/>
    <w:rsid w:val="00580E1A"/>
    <w:rsid w:val="0058117A"/>
    <w:rsid w:val="0058185C"/>
    <w:rsid w:val="00581BDB"/>
    <w:rsid w:val="00581EBC"/>
    <w:rsid w:val="00582DDE"/>
    <w:rsid w:val="00582FAA"/>
    <w:rsid w:val="005831EE"/>
    <w:rsid w:val="005837C8"/>
    <w:rsid w:val="00583A4C"/>
    <w:rsid w:val="00583BEA"/>
    <w:rsid w:val="0058416F"/>
    <w:rsid w:val="005841AD"/>
    <w:rsid w:val="005841C4"/>
    <w:rsid w:val="0058465A"/>
    <w:rsid w:val="00585351"/>
    <w:rsid w:val="00585558"/>
    <w:rsid w:val="00585792"/>
    <w:rsid w:val="005857A1"/>
    <w:rsid w:val="0058676F"/>
    <w:rsid w:val="005870C1"/>
    <w:rsid w:val="0058757F"/>
    <w:rsid w:val="005875A5"/>
    <w:rsid w:val="005879EA"/>
    <w:rsid w:val="00587CA7"/>
    <w:rsid w:val="00590062"/>
    <w:rsid w:val="0059054F"/>
    <w:rsid w:val="00590A97"/>
    <w:rsid w:val="00590D42"/>
    <w:rsid w:val="005910D4"/>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0AD"/>
    <w:rsid w:val="00596203"/>
    <w:rsid w:val="005964A9"/>
    <w:rsid w:val="005970BC"/>
    <w:rsid w:val="005A03E7"/>
    <w:rsid w:val="005A0429"/>
    <w:rsid w:val="005A0A01"/>
    <w:rsid w:val="005A0E22"/>
    <w:rsid w:val="005A1491"/>
    <w:rsid w:val="005A1661"/>
    <w:rsid w:val="005A1BC9"/>
    <w:rsid w:val="005A1F76"/>
    <w:rsid w:val="005A2561"/>
    <w:rsid w:val="005A2754"/>
    <w:rsid w:val="005A2A88"/>
    <w:rsid w:val="005A3255"/>
    <w:rsid w:val="005A3C21"/>
    <w:rsid w:val="005A3F80"/>
    <w:rsid w:val="005A407F"/>
    <w:rsid w:val="005A49D8"/>
    <w:rsid w:val="005A4A5C"/>
    <w:rsid w:val="005A4D33"/>
    <w:rsid w:val="005A526C"/>
    <w:rsid w:val="005A53D0"/>
    <w:rsid w:val="005A5888"/>
    <w:rsid w:val="005A588A"/>
    <w:rsid w:val="005A5A4C"/>
    <w:rsid w:val="005A5A67"/>
    <w:rsid w:val="005A5BC2"/>
    <w:rsid w:val="005A60F5"/>
    <w:rsid w:val="005A6A42"/>
    <w:rsid w:val="005A6BF5"/>
    <w:rsid w:val="005B0729"/>
    <w:rsid w:val="005B1050"/>
    <w:rsid w:val="005B1847"/>
    <w:rsid w:val="005B1AA4"/>
    <w:rsid w:val="005B1B37"/>
    <w:rsid w:val="005B1F29"/>
    <w:rsid w:val="005B1F5D"/>
    <w:rsid w:val="005B2DE3"/>
    <w:rsid w:val="005B2E75"/>
    <w:rsid w:val="005B3217"/>
    <w:rsid w:val="005B33A6"/>
    <w:rsid w:val="005B3766"/>
    <w:rsid w:val="005B3FD7"/>
    <w:rsid w:val="005B40FE"/>
    <w:rsid w:val="005B436A"/>
    <w:rsid w:val="005B4D44"/>
    <w:rsid w:val="005B50E1"/>
    <w:rsid w:val="005B58CA"/>
    <w:rsid w:val="005B5A60"/>
    <w:rsid w:val="005B5B13"/>
    <w:rsid w:val="005B6086"/>
    <w:rsid w:val="005B6401"/>
    <w:rsid w:val="005B6BD9"/>
    <w:rsid w:val="005B6CDD"/>
    <w:rsid w:val="005B6D2E"/>
    <w:rsid w:val="005B7654"/>
    <w:rsid w:val="005B7D6F"/>
    <w:rsid w:val="005C004C"/>
    <w:rsid w:val="005C0485"/>
    <w:rsid w:val="005C0574"/>
    <w:rsid w:val="005C064C"/>
    <w:rsid w:val="005C0662"/>
    <w:rsid w:val="005C07A7"/>
    <w:rsid w:val="005C1242"/>
    <w:rsid w:val="005C171C"/>
    <w:rsid w:val="005C196B"/>
    <w:rsid w:val="005C1AA0"/>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2C3"/>
    <w:rsid w:val="005D2410"/>
    <w:rsid w:val="005D2473"/>
    <w:rsid w:val="005D37D7"/>
    <w:rsid w:val="005D385E"/>
    <w:rsid w:val="005D4A15"/>
    <w:rsid w:val="005D4F55"/>
    <w:rsid w:val="005D51EF"/>
    <w:rsid w:val="005D539E"/>
    <w:rsid w:val="005D63E9"/>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329C"/>
    <w:rsid w:val="005E34A5"/>
    <w:rsid w:val="005E35A7"/>
    <w:rsid w:val="005E399B"/>
    <w:rsid w:val="005E4464"/>
    <w:rsid w:val="005E4A75"/>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1E37"/>
    <w:rsid w:val="005F23D7"/>
    <w:rsid w:val="005F2865"/>
    <w:rsid w:val="005F2D72"/>
    <w:rsid w:val="005F367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A29"/>
    <w:rsid w:val="00604F54"/>
    <w:rsid w:val="006059D7"/>
    <w:rsid w:val="00605AB2"/>
    <w:rsid w:val="00605E60"/>
    <w:rsid w:val="00606DD5"/>
    <w:rsid w:val="006072C5"/>
    <w:rsid w:val="0060748E"/>
    <w:rsid w:val="00607695"/>
    <w:rsid w:val="00607838"/>
    <w:rsid w:val="00607965"/>
    <w:rsid w:val="0061166D"/>
    <w:rsid w:val="006116D5"/>
    <w:rsid w:val="00611854"/>
    <w:rsid w:val="00611E75"/>
    <w:rsid w:val="006126DB"/>
    <w:rsid w:val="006127D3"/>
    <w:rsid w:val="006127F3"/>
    <w:rsid w:val="006128F8"/>
    <w:rsid w:val="00614895"/>
    <w:rsid w:val="006148B8"/>
    <w:rsid w:val="006157D6"/>
    <w:rsid w:val="00616403"/>
    <w:rsid w:val="0061698A"/>
    <w:rsid w:val="00617BA1"/>
    <w:rsid w:val="0062119A"/>
    <w:rsid w:val="00621379"/>
    <w:rsid w:val="00621CB5"/>
    <w:rsid w:val="0062201E"/>
    <w:rsid w:val="006220C7"/>
    <w:rsid w:val="0062281D"/>
    <w:rsid w:val="00622CC3"/>
    <w:rsid w:val="00623556"/>
    <w:rsid w:val="00623755"/>
    <w:rsid w:val="006241C8"/>
    <w:rsid w:val="00624A77"/>
    <w:rsid w:val="006262FC"/>
    <w:rsid w:val="00626406"/>
    <w:rsid w:val="00626426"/>
    <w:rsid w:val="00626767"/>
    <w:rsid w:val="006268C2"/>
    <w:rsid w:val="006271AD"/>
    <w:rsid w:val="00627A98"/>
    <w:rsid w:val="00627D2A"/>
    <w:rsid w:val="00627EA3"/>
    <w:rsid w:val="00630043"/>
    <w:rsid w:val="00630263"/>
    <w:rsid w:val="006306A2"/>
    <w:rsid w:val="00631528"/>
    <w:rsid w:val="00631C0F"/>
    <w:rsid w:val="00631F11"/>
    <w:rsid w:val="00632620"/>
    <w:rsid w:val="00632D34"/>
    <w:rsid w:val="0063359B"/>
    <w:rsid w:val="00633906"/>
    <w:rsid w:val="00633AF5"/>
    <w:rsid w:val="006341E6"/>
    <w:rsid w:val="0063433D"/>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400EE"/>
    <w:rsid w:val="00640369"/>
    <w:rsid w:val="0064064A"/>
    <w:rsid w:val="00640BF1"/>
    <w:rsid w:val="006411A2"/>
    <w:rsid w:val="0064167F"/>
    <w:rsid w:val="00641895"/>
    <w:rsid w:val="00641CEA"/>
    <w:rsid w:val="00641F07"/>
    <w:rsid w:val="00642B65"/>
    <w:rsid w:val="00643412"/>
    <w:rsid w:val="00643A73"/>
    <w:rsid w:val="00643B03"/>
    <w:rsid w:val="00643C7F"/>
    <w:rsid w:val="00643CE6"/>
    <w:rsid w:val="006441E8"/>
    <w:rsid w:val="0064445F"/>
    <w:rsid w:val="0064449C"/>
    <w:rsid w:val="00644507"/>
    <w:rsid w:val="00644785"/>
    <w:rsid w:val="00644D09"/>
    <w:rsid w:val="00644DCD"/>
    <w:rsid w:val="0064541B"/>
    <w:rsid w:val="00645593"/>
    <w:rsid w:val="0064578F"/>
    <w:rsid w:val="006464ED"/>
    <w:rsid w:val="00646693"/>
    <w:rsid w:val="006467C2"/>
    <w:rsid w:val="006467DF"/>
    <w:rsid w:val="00647515"/>
    <w:rsid w:val="006475D2"/>
    <w:rsid w:val="00647831"/>
    <w:rsid w:val="00650038"/>
    <w:rsid w:val="00650BFB"/>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99E"/>
    <w:rsid w:val="00654EA9"/>
    <w:rsid w:val="00654EBE"/>
    <w:rsid w:val="00655425"/>
    <w:rsid w:val="00655735"/>
    <w:rsid w:val="006558C5"/>
    <w:rsid w:val="00655FD1"/>
    <w:rsid w:val="00655FF9"/>
    <w:rsid w:val="00657485"/>
    <w:rsid w:val="00657592"/>
    <w:rsid w:val="006577D7"/>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BE"/>
    <w:rsid w:val="00665EB5"/>
    <w:rsid w:val="00666406"/>
    <w:rsid w:val="006665C0"/>
    <w:rsid w:val="0066681C"/>
    <w:rsid w:val="00666B88"/>
    <w:rsid w:val="00666C8A"/>
    <w:rsid w:val="0066707C"/>
    <w:rsid w:val="00667381"/>
    <w:rsid w:val="00670702"/>
    <w:rsid w:val="0067076B"/>
    <w:rsid w:val="0067083D"/>
    <w:rsid w:val="00670DAA"/>
    <w:rsid w:val="00671256"/>
    <w:rsid w:val="006719FB"/>
    <w:rsid w:val="006720B3"/>
    <w:rsid w:val="0067229C"/>
    <w:rsid w:val="006725C9"/>
    <w:rsid w:val="00672654"/>
    <w:rsid w:val="006726E7"/>
    <w:rsid w:val="00672789"/>
    <w:rsid w:val="00672AD7"/>
    <w:rsid w:val="00673100"/>
    <w:rsid w:val="006750A0"/>
    <w:rsid w:val="00675914"/>
    <w:rsid w:val="006759F8"/>
    <w:rsid w:val="00675E65"/>
    <w:rsid w:val="00675E6D"/>
    <w:rsid w:val="00676E30"/>
    <w:rsid w:val="00676F3C"/>
    <w:rsid w:val="0067737B"/>
    <w:rsid w:val="006777A2"/>
    <w:rsid w:val="00677AE5"/>
    <w:rsid w:val="00680C36"/>
    <w:rsid w:val="00680DB8"/>
    <w:rsid w:val="00680FB6"/>
    <w:rsid w:val="00682066"/>
    <w:rsid w:val="0068240A"/>
    <w:rsid w:val="0068285B"/>
    <w:rsid w:val="0068296D"/>
    <w:rsid w:val="00682ABB"/>
    <w:rsid w:val="00682E86"/>
    <w:rsid w:val="0068303A"/>
    <w:rsid w:val="006836ED"/>
    <w:rsid w:val="00683851"/>
    <w:rsid w:val="00684023"/>
    <w:rsid w:val="00684222"/>
    <w:rsid w:val="00684342"/>
    <w:rsid w:val="0068458B"/>
    <w:rsid w:val="00684B1F"/>
    <w:rsid w:val="00684B88"/>
    <w:rsid w:val="00685117"/>
    <w:rsid w:val="00686026"/>
    <w:rsid w:val="00686364"/>
    <w:rsid w:val="006872A2"/>
    <w:rsid w:val="00687E71"/>
    <w:rsid w:val="00691536"/>
    <w:rsid w:val="0069227D"/>
    <w:rsid w:val="006926B4"/>
    <w:rsid w:val="0069328D"/>
    <w:rsid w:val="00693372"/>
    <w:rsid w:val="00693C73"/>
    <w:rsid w:val="00693C92"/>
    <w:rsid w:val="00693DE2"/>
    <w:rsid w:val="00693E65"/>
    <w:rsid w:val="006940ED"/>
    <w:rsid w:val="0069414D"/>
    <w:rsid w:val="00694351"/>
    <w:rsid w:val="006945BA"/>
    <w:rsid w:val="006945C7"/>
    <w:rsid w:val="006949C7"/>
    <w:rsid w:val="00694B8D"/>
    <w:rsid w:val="00694D0D"/>
    <w:rsid w:val="00694FFA"/>
    <w:rsid w:val="0069511A"/>
    <w:rsid w:val="00695EE5"/>
    <w:rsid w:val="00696222"/>
    <w:rsid w:val="006965E6"/>
    <w:rsid w:val="00697130"/>
    <w:rsid w:val="0069713B"/>
    <w:rsid w:val="00697949"/>
    <w:rsid w:val="00697CAB"/>
    <w:rsid w:val="006A0229"/>
    <w:rsid w:val="006A09FE"/>
    <w:rsid w:val="006A0A76"/>
    <w:rsid w:val="006A0BD6"/>
    <w:rsid w:val="006A1A3D"/>
    <w:rsid w:val="006A1B51"/>
    <w:rsid w:val="006A2757"/>
    <w:rsid w:val="006A3171"/>
    <w:rsid w:val="006A461F"/>
    <w:rsid w:val="006A4760"/>
    <w:rsid w:val="006A4C65"/>
    <w:rsid w:val="006A5847"/>
    <w:rsid w:val="006A5939"/>
    <w:rsid w:val="006A5BC2"/>
    <w:rsid w:val="006A5CC9"/>
    <w:rsid w:val="006A5E97"/>
    <w:rsid w:val="006A64EA"/>
    <w:rsid w:val="006A6D44"/>
    <w:rsid w:val="006A6DD4"/>
    <w:rsid w:val="006A7962"/>
    <w:rsid w:val="006B02D2"/>
    <w:rsid w:val="006B0AD8"/>
    <w:rsid w:val="006B101C"/>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176"/>
    <w:rsid w:val="006C02C3"/>
    <w:rsid w:val="006C0498"/>
    <w:rsid w:val="006C08F3"/>
    <w:rsid w:val="006C16CA"/>
    <w:rsid w:val="006C1CA6"/>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5D45"/>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328"/>
    <w:rsid w:val="006D55C8"/>
    <w:rsid w:val="006D58DF"/>
    <w:rsid w:val="006D5FCF"/>
    <w:rsid w:val="006D6008"/>
    <w:rsid w:val="006D615A"/>
    <w:rsid w:val="006D69AE"/>
    <w:rsid w:val="006D6C24"/>
    <w:rsid w:val="006D6D48"/>
    <w:rsid w:val="006D74A2"/>
    <w:rsid w:val="006E0910"/>
    <w:rsid w:val="006E0BE9"/>
    <w:rsid w:val="006E147C"/>
    <w:rsid w:val="006E1BFB"/>
    <w:rsid w:val="006E21FB"/>
    <w:rsid w:val="006E240D"/>
    <w:rsid w:val="006E28EE"/>
    <w:rsid w:val="006E2A2E"/>
    <w:rsid w:val="006E3068"/>
    <w:rsid w:val="006E45C6"/>
    <w:rsid w:val="006E4891"/>
    <w:rsid w:val="006E5333"/>
    <w:rsid w:val="006E5695"/>
    <w:rsid w:val="006E635A"/>
    <w:rsid w:val="006E6DA5"/>
    <w:rsid w:val="006E71CD"/>
    <w:rsid w:val="006E7310"/>
    <w:rsid w:val="006E75AC"/>
    <w:rsid w:val="006E7E9F"/>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2F3F"/>
    <w:rsid w:val="006F349A"/>
    <w:rsid w:val="006F3758"/>
    <w:rsid w:val="006F3F2A"/>
    <w:rsid w:val="006F44A0"/>
    <w:rsid w:val="006F44B9"/>
    <w:rsid w:val="006F45DF"/>
    <w:rsid w:val="006F4C6A"/>
    <w:rsid w:val="006F53A9"/>
    <w:rsid w:val="006F55E2"/>
    <w:rsid w:val="006F5B70"/>
    <w:rsid w:val="006F63C5"/>
    <w:rsid w:val="006F67E4"/>
    <w:rsid w:val="00700826"/>
    <w:rsid w:val="00700DF2"/>
    <w:rsid w:val="0070102B"/>
    <w:rsid w:val="007015FD"/>
    <w:rsid w:val="00701EEE"/>
    <w:rsid w:val="0070236D"/>
    <w:rsid w:val="00702DE0"/>
    <w:rsid w:val="00703748"/>
    <w:rsid w:val="00704B1C"/>
    <w:rsid w:val="00704B44"/>
    <w:rsid w:val="00704EB1"/>
    <w:rsid w:val="007053DA"/>
    <w:rsid w:val="00705C4C"/>
    <w:rsid w:val="00705D6E"/>
    <w:rsid w:val="007061A4"/>
    <w:rsid w:val="00706555"/>
    <w:rsid w:val="007066ED"/>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4DF4"/>
    <w:rsid w:val="00715299"/>
    <w:rsid w:val="00715548"/>
    <w:rsid w:val="00715753"/>
    <w:rsid w:val="00715996"/>
    <w:rsid w:val="00715D1C"/>
    <w:rsid w:val="007163A1"/>
    <w:rsid w:val="007167EF"/>
    <w:rsid w:val="00716996"/>
    <w:rsid w:val="00716A79"/>
    <w:rsid w:val="00716DB2"/>
    <w:rsid w:val="00716F5F"/>
    <w:rsid w:val="00717294"/>
    <w:rsid w:val="00717332"/>
    <w:rsid w:val="00717EA1"/>
    <w:rsid w:val="00720118"/>
    <w:rsid w:val="00720806"/>
    <w:rsid w:val="00720972"/>
    <w:rsid w:val="007212F9"/>
    <w:rsid w:val="007214AD"/>
    <w:rsid w:val="007215C1"/>
    <w:rsid w:val="00721F7F"/>
    <w:rsid w:val="007222EB"/>
    <w:rsid w:val="0072265C"/>
    <w:rsid w:val="00722962"/>
    <w:rsid w:val="00722A27"/>
    <w:rsid w:val="00722D39"/>
    <w:rsid w:val="007235F6"/>
    <w:rsid w:val="00723B66"/>
    <w:rsid w:val="00723F0D"/>
    <w:rsid w:val="0072401D"/>
    <w:rsid w:val="0072412B"/>
    <w:rsid w:val="007243C6"/>
    <w:rsid w:val="007245D7"/>
    <w:rsid w:val="00724AAB"/>
    <w:rsid w:val="00724D7A"/>
    <w:rsid w:val="007257B8"/>
    <w:rsid w:val="00725E3F"/>
    <w:rsid w:val="0072652E"/>
    <w:rsid w:val="0072653E"/>
    <w:rsid w:val="00726833"/>
    <w:rsid w:val="007269C5"/>
    <w:rsid w:val="00726CE3"/>
    <w:rsid w:val="00727936"/>
    <w:rsid w:val="00727955"/>
    <w:rsid w:val="00727CBF"/>
    <w:rsid w:val="00727D33"/>
    <w:rsid w:val="00727FA4"/>
    <w:rsid w:val="00727FF9"/>
    <w:rsid w:val="007315FD"/>
    <w:rsid w:val="0073171E"/>
    <w:rsid w:val="00732BEE"/>
    <w:rsid w:val="00733779"/>
    <w:rsid w:val="0073474C"/>
    <w:rsid w:val="007347EF"/>
    <w:rsid w:val="007349C7"/>
    <w:rsid w:val="00734D4B"/>
    <w:rsid w:val="0073520B"/>
    <w:rsid w:val="007352EB"/>
    <w:rsid w:val="00735502"/>
    <w:rsid w:val="00735742"/>
    <w:rsid w:val="0073579D"/>
    <w:rsid w:val="00735C7E"/>
    <w:rsid w:val="00735CB7"/>
    <w:rsid w:val="00735D3E"/>
    <w:rsid w:val="00735E03"/>
    <w:rsid w:val="0073618F"/>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A9"/>
    <w:rsid w:val="00750597"/>
    <w:rsid w:val="00750636"/>
    <w:rsid w:val="00750647"/>
    <w:rsid w:val="00750684"/>
    <w:rsid w:val="00750B73"/>
    <w:rsid w:val="00750FF0"/>
    <w:rsid w:val="007511C1"/>
    <w:rsid w:val="00751703"/>
    <w:rsid w:val="007517A1"/>
    <w:rsid w:val="007528C0"/>
    <w:rsid w:val="00752BE3"/>
    <w:rsid w:val="00752DA5"/>
    <w:rsid w:val="0075368E"/>
    <w:rsid w:val="00753695"/>
    <w:rsid w:val="00753A6B"/>
    <w:rsid w:val="00753C12"/>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1F37"/>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49E"/>
    <w:rsid w:val="0076653D"/>
    <w:rsid w:val="007665E2"/>
    <w:rsid w:val="007667C6"/>
    <w:rsid w:val="00766893"/>
    <w:rsid w:val="00766BAE"/>
    <w:rsid w:val="00766C80"/>
    <w:rsid w:val="00766E30"/>
    <w:rsid w:val="00767499"/>
    <w:rsid w:val="00767734"/>
    <w:rsid w:val="00767AB8"/>
    <w:rsid w:val="00770918"/>
    <w:rsid w:val="00770E6B"/>
    <w:rsid w:val="00770FED"/>
    <w:rsid w:val="00771245"/>
    <w:rsid w:val="0077125B"/>
    <w:rsid w:val="00772383"/>
    <w:rsid w:val="00772415"/>
    <w:rsid w:val="00772CD2"/>
    <w:rsid w:val="00773BC3"/>
    <w:rsid w:val="00773D07"/>
    <w:rsid w:val="0077407C"/>
    <w:rsid w:val="007744C2"/>
    <w:rsid w:val="007744D8"/>
    <w:rsid w:val="007748C6"/>
    <w:rsid w:val="00774B12"/>
    <w:rsid w:val="007759CB"/>
    <w:rsid w:val="00775B21"/>
    <w:rsid w:val="00776704"/>
    <w:rsid w:val="0077699E"/>
    <w:rsid w:val="00776A3A"/>
    <w:rsid w:val="00777263"/>
    <w:rsid w:val="00777382"/>
    <w:rsid w:val="0077769B"/>
    <w:rsid w:val="00777C7C"/>
    <w:rsid w:val="00777DA8"/>
    <w:rsid w:val="00780425"/>
    <w:rsid w:val="00780704"/>
    <w:rsid w:val="00780A68"/>
    <w:rsid w:val="00780AD6"/>
    <w:rsid w:val="00781332"/>
    <w:rsid w:val="00781614"/>
    <w:rsid w:val="007817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2BB"/>
    <w:rsid w:val="00785318"/>
    <w:rsid w:val="0078547B"/>
    <w:rsid w:val="007855B3"/>
    <w:rsid w:val="00785E03"/>
    <w:rsid w:val="00786B4C"/>
    <w:rsid w:val="00786B94"/>
    <w:rsid w:val="00786CF4"/>
    <w:rsid w:val="00787F76"/>
    <w:rsid w:val="00787FCD"/>
    <w:rsid w:val="00790231"/>
    <w:rsid w:val="007907B4"/>
    <w:rsid w:val="00790982"/>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41AF"/>
    <w:rsid w:val="0079426D"/>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F6D"/>
    <w:rsid w:val="007A3757"/>
    <w:rsid w:val="007A3AA7"/>
    <w:rsid w:val="007A3BB0"/>
    <w:rsid w:val="007A3F65"/>
    <w:rsid w:val="007A41FB"/>
    <w:rsid w:val="007A43BC"/>
    <w:rsid w:val="007A4E6F"/>
    <w:rsid w:val="007A5A4C"/>
    <w:rsid w:val="007A5C41"/>
    <w:rsid w:val="007A5E0F"/>
    <w:rsid w:val="007A62DF"/>
    <w:rsid w:val="007A64B0"/>
    <w:rsid w:val="007A677C"/>
    <w:rsid w:val="007A6ABF"/>
    <w:rsid w:val="007A6E45"/>
    <w:rsid w:val="007A731B"/>
    <w:rsid w:val="007A7605"/>
    <w:rsid w:val="007A7A10"/>
    <w:rsid w:val="007A7D0A"/>
    <w:rsid w:val="007B0112"/>
    <w:rsid w:val="007B05BB"/>
    <w:rsid w:val="007B0967"/>
    <w:rsid w:val="007B0BAD"/>
    <w:rsid w:val="007B11C8"/>
    <w:rsid w:val="007B1724"/>
    <w:rsid w:val="007B182C"/>
    <w:rsid w:val="007B1A53"/>
    <w:rsid w:val="007B1B47"/>
    <w:rsid w:val="007B1E83"/>
    <w:rsid w:val="007B1ECB"/>
    <w:rsid w:val="007B201F"/>
    <w:rsid w:val="007B22AE"/>
    <w:rsid w:val="007B2776"/>
    <w:rsid w:val="007B2848"/>
    <w:rsid w:val="007B2B97"/>
    <w:rsid w:val="007B3123"/>
    <w:rsid w:val="007B4A94"/>
    <w:rsid w:val="007B4C65"/>
    <w:rsid w:val="007B511D"/>
    <w:rsid w:val="007B5920"/>
    <w:rsid w:val="007B5986"/>
    <w:rsid w:val="007B59B7"/>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B7D99"/>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7AC"/>
    <w:rsid w:val="007C588D"/>
    <w:rsid w:val="007C5CAC"/>
    <w:rsid w:val="007C5DD1"/>
    <w:rsid w:val="007C5E99"/>
    <w:rsid w:val="007C5F6E"/>
    <w:rsid w:val="007C61EE"/>
    <w:rsid w:val="007C61F7"/>
    <w:rsid w:val="007C6343"/>
    <w:rsid w:val="007C664D"/>
    <w:rsid w:val="007C6739"/>
    <w:rsid w:val="007C6838"/>
    <w:rsid w:val="007C6CA9"/>
    <w:rsid w:val="007C6F48"/>
    <w:rsid w:val="007C6F4A"/>
    <w:rsid w:val="007C71E0"/>
    <w:rsid w:val="007C7424"/>
    <w:rsid w:val="007C779A"/>
    <w:rsid w:val="007C7C56"/>
    <w:rsid w:val="007C7C9A"/>
    <w:rsid w:val="007C7D09"/>
    <w:rsid w:val="007D0032"/>
    <w:rsid w:val="007D0778"/>
    <w:rsid w:val="007D0A3C"/>
    <w:rsid w:val="007D0C20"/>
    <w:rsid w:val="007D0F51"/>
    <w:rsid w:val="007D1123"/>
    <w:rsid w:val="007D16D2"/>
    <w:rsid w:val="007D1C70"/>
    <w:rsid w:val="007D21BA"/>
    <w:rsid w:val="007D2323"/>
    <w:rsid w:val="007D2482"/>
    <w:rsid w:val="007D286C"/>
    <w:rsid w:val="007D29E8"/>
    <w:rsid w:val="007D2EEF"/>
    <w:rsid w:val="007D3059"/>
    <w:rsid w:val="007D3462"/>
    <w:rsid w:val="007D385C"/>
    <w:rsid w:val="007D3E9F"/>
    <w:rsid w:val="007D3EC2"/>
    <w:rsid w:val="007D4AD8"/>
    <w:rsid w:val="007D4F61"/>
    <w:rsid w:val="007D5229"/>
    <w:rsid w:val="007D5D4D"/>
    <w:rsid w:val="007D5D74"/>
    <w:rsid w:val="007D60C0"/>
    <w:rsid w:val="007D68C1"/>
    <w:rsid w:val="007D6931"/>
    <w:rsid w:val="007D7971"/>
    <w:rsid w:val="007E0668"/>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7BC9"/>
    <w:rsid w:val="007E7D76"/>
    <w:rsid w:val="007F0273"/>
    <w:rsid w:val="007F0475"/>
    <w:rsid w:val="007F0907"/>
    <w:rsid w:val="007F147D"/>
    <w:rsid w:val="007F2454"/>
    <w:rsid w:val="007F245D"/>
    <w:rsid w:val="007F2821"/>
    <w:rsid w:val="007F298D"/>
    <w:rsid w:val="007F311F"/>
    <w:rsid w:val="007F320E"/>
    <w:rsid w:val="007F3677"/>
    <w:rsid w:val="007F3EF2"/>
    <w:rsid w:val="007F3FFF"/>
    <w:rsid w:val="007F4734"/>
    <w:rsid w:val="007F5078"/>
    <w:rsid w:val="007F54C9"/>
    <w:rsid w:val="007F55BD"/>
    <w:rsid w:val="007F564B"/>
    <w:rsid w:val="007F5D4C"/>
    <w:rsid w:val="007F63A2"/>
    <w:rsid w:val="007F65DA"/>
    <w:rsid w:val="007F665D"/>
    <w:rsid w:val="007F6E5A"/>
    <w:rsid w:val="007F748B"/>
    <w:rsid w:val="007F78DA"/>
    <w:rsid w:val="007F7ADA"/>
    <w:rsid w:val="007F7F78"/>
    <w:rsid w:val="00800653"/>
    <w:rsid w:val="0080074A"/>
    <w:rsid w:val="00800759"/>
    <w:rsid w:val="00800870"/>
    <w:rsid w:val="00800EEC"/>
    <w:rsid w:val="00801A20"/>
    <w:rsid w:val="00801A4D"/>
    <w:rsid w:val="00801DA8"/>
    <w:rsid w:val="00801DB8"/>
    <w:rsid w:val="00801F07"/>
    <w:rsid w:val="008022DF"/>
    <w:rsid w:val="0080255C"/>
    <w:rsid w:val="00802EBE"/>
    <w:rsid w:val="0080320A"/>
    <w:rsid w:val="00803562"/>
    <w:rsid w:val="00803A4A"/>
    <w:rsid w:val="00803F28"/>
    <w:rsid w:val="00803F3C"/>
    <w:rsid w:val="0080426A"/>
    <w:rsid w:val="00804277"/>
    <w:rsid w:val="00804437"/>
    <w:rsid w:val="008044DC"/>
    <w:rsid w:val="00804C70"/>
    <w:rsid w:val="0080508C"/>
    <w:rsid w:val="0080548C"/>
    <w:rsid w:val="00805D96"/>
    <w:rsid w:val="00805F31"/>
    <w:rsid w:val="00805F39"/>
    <w:rsid w:val="00806649"/>
    <w:rsid w:val="00806914"/>
    <w:rsid w:val="00807148"/>
    <w:rsid w:val="00807CB4"/>
    <w:rsid w:val="0081063D"/>
    <w:rsid w:val="00810852"/>
    <w:rsid w:val="00810B0E"/>
    <w:rsid w:val="00810B5F"/>
    <w:rsid w:val="00810D38"/>
    <w:rsid w:val="00810FEF"/>
    <w:rsid w:val="0081100B"/>
    <w:rsid w:val="00811480"/>
    <w:rsid w:val="008122B7"/>
    <w:rsid w:val="008125B4"/>
    <w:rsid w:val="00812A15"/>
    <w:rsid w:val="00812AB4"/>
    <w:rsid w:val="008135EF"/>
    <w:rsid w:val="00813AD7"/>
    <w:rsid w:val="008141B9"/>
    <w:rsid w:val="00814318"/>
    <w:rsid w:val="00814864"/>
    <w:rsid w:val="008148CD"/>
    <w:rsid w:val="00814E1F"/>
    <w:rsid w:val="008158E7"/>
    <w:rsid w:val="00815ADB"/>
    <w:rsid w:val="00815D39"/>
    <w:rsid w:val="00816F97"/>
    <w:rsid w:val="008176DC"/>
    <w:rsid w:val="008178A6"/>
    <w:rsid w:val="00817989"/>
    <w:rsid w:val="00817A80"/>
    <w:rsid w:val="00817CA3"/>
    <w:rsid w:val="00817E25"/>
    <w:rsid w:val="0082077A"/>
    <w:rsid w:val="008213E4"/>
    <w:rsid w:val="00821735"/>
    <w:rsid w:val="00821811"/>
    <w:rsid w:val="008228C9"/>
    <w:rsid w:val="00822B19"/>
    <w:rsid w:val="00823FA3"/>
    <w:rsid w:val="00824239"/>
    <w:rsid w:val="00824878"/>
    <w:rsid w:val="00824AA6"/>
    <w:rsid w:val="008255C5"/>
    <w:rsid w:val="00825F7C"/>
    <w:rsid w:val="00826051"/>
    <w:rsid w:val="008260DC"/>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3D99"/>
    <w:rsid w:val="008348BB"/>
    <w:rsid w:val="00835352"/>
    <w:rsid w:val="00835553"/>
    <w:rsid w:val="008356E1"/>
    <w:rsid w:val="008359FA"/>
    <w:rsid w:val="00835C65"/>
    <w:rsid w:val="00835EC3"/>
    <w:rsid w:val="00836298"/>
    <w:rsid w:val="008371D2"/>
    <w:rsid w:val="00837D02"/>
    <w:rsid w:val="00840303"/>
    <w:rsid w:val="00840741"/>
    <w:rsid w:val="00840911"/>
    <w:rsid w:val="00840A9D"/>
    <w:rsid w:val="00840D16"/>
    <w:rsid w:val="00841994"/>
    <w:rsid w:val="00841A49"/>
    <w:rsid w:val="0084228D"/>
    <w:rsid w:val="008426AA"/>
    <w:rsid w:val="00843164"/>
    <w:rsid w:val="008435B6"/>
    <w:rsid w:val="008437AD"/>
    <w:rsid w:val="00843AF5"/>
    <w:rsid w:val="00843CD8"/>
    <w:rsid w:val="00843D3D"/>
    <w:rsid w:val="00844085"/>
    <w:rsid w:val="0084433C"/>
    <w:rsid w:val="00844753"/>
    <w:rsid w:val="00844ABC"/>
    <w:rsid w:val="008459CF"/>
    <w:rsid w:val="00845B63"/>
    <w:rsid w:val="00845BF1"/>
    <w:rsid w:val="00846343"/>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6415"/>
    <w:rsid w:val="00857031"/>
    <w:rsid w:val="00857038"/>
    <w:rsid w:val="008571F5"/>
    <w:rsid w:val="00857E44"/>
    <w:rsid w:val="00857E72"/>
    <w:rsid w:val="00860287"/>
    <w:rsid w:val="00860B3D"/>
    <w:rsid w:val="00860C92"/>
    <w:rsid w:val="00860CF0"/>
    <w:rsid w:val="0086113C"/>
    <w:rsid w:val="0086117E"/>
    <w:rsid w:val="0086180F"/>
    <w:rsid w:val="00861A3F"/>
    <w:rsid w:val="00862214"/>
    <w:rsid w:val="00862A17"/>
    <w:rsid w:val="00862F31"/>
    <w:rsid w:val="008635EF"/>
    <w:rsid w:val="008638E1"/>
    <w:rsid w:val="00863B1C"/>
    <w:rsid w:val="00864009"/>
    <w:rsid w:val="00864497"/>
    <w:rsid w:val="00864D6C"/>
    <w:rsid w:val="00865204"/>
    <w:rsid w:val="00865331"/>
    <w:rsid w:val="00865D35"/>
    <w:rsid w:val="008661D6"/>
    <w:rsid w:val="00866696"/>
    <w:rsid w:val="00866C96"/>
    <w:rsid w:val="00866CB5"/>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413B"/>
    <w:rsid w:val="00874273"/>
    <w:rsid w:val="00874546"/>
    <w:rsid w:val="00874CC8"/>
    <w:rsid w:val="00874E97"/>
    <w:rsid w:val="0087599B"/>
    <w:rsid w:val="0087613D"/>
    <w:rsid w:val="0087624C"/>
    <w:rsid w:val="008763E2"/>
    <w:rsid w:val="0087693A"/>
    <w:rsid w:val="00876D19"/>
    <w:rsid w:val="00876DA2"/>
    <w:rsid w:val="00876F0B"/>
    <w:rsid w:val="00877289"/>
    <w:rsid w:val="00880385"/>
    <w:rsid w:val="008804EF"/>
    <w:rsid w:val="00880633"/>
    <w:rsid w:val="008809C5"/>
    <w:rsid w:val="00880C4C"/>
    <w:rsid w:val="00880E43"/>
    <w:rsid w:val="00881787"/>
    <w:rsid w:val="00881B23"/>
    <w:rsid w:val="00883859"/>
    <w:rsid w:val="0088513B"/>
    <w:rsid w:val="008868E3"/>
    <w:rsid w:val="00886B89"/>
    <w:rsid w:val="00886C09"/>
    <w:rsid w:val="0088716D"/>
    <w:rsid w:val="0088737B"/>
    <w:rsid w:val="00887667"/>
    <w:rsid w:val="008877E7"/>
    <w:rsid w:val="00887E61"/>
    <w:rsid w:val="00887E69"/>
    <w:rsid w:val="008901E7"/>
    <w:rsid w:val="00890246"/>
    <w:rsid w:val="008904DF"/>
    <w:rsid w:val="00890ACA"/>
    <w:rsid w:val="00891153"/>
    <w:rsid w:val="0089119A"/>
    <w:rsid w:val="008912ED"/>
    <w:rsid w:val="0089156E"/>
    <w:rsid w:val="0089189D"/>
    <w:rsid w:val="00891FBA"/>
    <w:rsid w:val="008926DB"/>
    <w:rsid w:val="008931BB"/>
    <w:rsid w:val="00893D5F"/>
    <w:rsid w:val="008946DB"/>
    <w:rsid w:val="00895932"/>
    <w:rsid w:val="00895939"/>
    <w:rsid w:val="00895A72"/>
    <w:rsid w:val="00895AC3"/>
    <w:rsid w:val="00895B70"/>
    <w:rsid w:val="00895C96"/>
    <w:rsid w:val="00895DAF"/>
    <w:rsid w:val="00895FC9"/>
    <w:rsid w:val="00896165"/>
    <w:rsid w:val="008966DF"/>
    <w:rsid w:val="008967E4"/>
    <w:rsid w:val="00896B6E"/>
    <w:rsid w:val="00897560"/>
    <w:rsid w:val="00897677"/>
    <w:rsid w:val="00897C84"/>
    <w:rsid w:val="008A05CF"/>
    <w:rsid w:val="008A0ACF"/>
    <w:rsid w:val="008A0E93"/>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FA7"/>
    <w:rsid w:val="008A6F76"/>
    <w:rsid w:val="008A760E"/>
    <w:rsid w:val="008A78A6"/>
    <w:rsid w:val="008A79DB"/>
    <w:rsid w:val="008A7F37"/>
    <w:rsid w:val="008B051B"/>
    <w:rsid w:val="008B0DD2"/>
    <w:rsid w:val="008B0E00"/>
    <w:rsid w:val="008B1467"/>
    <w:rsid w:val="008B18D6"/>
    <w:rsid w:val="008B1F33"/>
    <w:rsid w:val="008B23A1"/>
    <w:rsid w:val="008B26E7"/>
    <w:rsid w:val="008B29EC"/>
    <w:rsid w:val="008B38E2"/>
    <w:rsid w:val="008B3942"/>
    <w:rsid w:val="008B3E32"/>
    <w:rsid w:val="008B4099"/>
    <w:rsid w:val="008B4145"/>
    <w:rsid w:val="008B4257"/>
    <w:rsid w:val="008B4B07"/>
    <w:rsid w:val="008B5178"/>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4F6"/>
    <w:rsid w:val="008C1BE3"/>
    <w:rsid w:val="008C1C13"/>
    <w:rsid w:val="008C1D83"/>
    <w:rsid w:val="008C2531"/>
    <w:rsid w:val="008C2552"/>
    <w:rsid w:val="008C2CAE"/>
    <w:rsid w:val="008C34F5"/>
    <w:rsid w:val="008C372B"/>
    <w:rsid w:val="008C3A63"/>
    <w:rsid w:val="008C3EF3"/>
    <w:rsid w:val="008C4528"/>
    <w:rsid w:val="008C4B59"/>
    <w:rsid w:val="008C4B78"/>
    <w:rsid w:val="008C5169"/>
    <w:rsid w:val="008C5430"/>
    <w:rsid w:val="008C627E"/>
    <w:rsid w:val="008C6355"/>
    <w:rsid w:val="008C68C2"/>
    <w:rsid w:val="008C6A3D"/>
    <w:rsid w:val="008C6F59"/>
    <w:rsid w:val="008C728A"/>
    <w:rsid w:val="008C7D08"/>
    <w:rsid w:val="008D00B2"/>
    <w:rsid w:val="008D01EF"/>
    <w:rsid w:val="008D07D4"/>
    <w:rsid w:val="008D13D8"/>
    <w:rsid w:val="008D14CD"/>
    <w:rsid w:val="008D16C7"/>
    <w:rsid w:val="008D180C"/>
    <w:rsid w:val="008D1837"/>
    <w:rsid w:val="008D18AF"/>
    <w:rsid w:val="008D2CB3"/>
    <w:rsid w:val="008D2CCE"/>
    <w:rsid w:val="008D343A"/>
    <w:rsid w:val="008D383B"/>
    <w:rsid w:val="008D386B"/>
    <w:rsid w:val="008D39F0"/>
    <w:rsid w:val="008D3D6B"/>
    <w:rsid w:val="008D3E9E"/>
    <w:rsid w:val="008D4132"/>
    <w:rsid w:val="008D4363"/>
    <w:rsid w:val="008D484B"/>
    <w:rsid w:val="008D4A75"/>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7E"/>
    <w:rsid w:val="008E4F82"/>
    <w:rsid w:val="008E535B"/>
    <w:rsid w:val="008E53D3"/>
    <w:rsid w:val="008E5403"/>
    <w:rsid w:val="008E5D10"/>
    <w:rsid w:val="008E636C"/>
    <w:rsid w:val="008E6BC4"/>
    <w:rsid w:val="008E6DED"/>
    <w:rsid w:val="008E6F70"/>
    <w:rsid w:val="008E733A"/>
    <w:rsid w:val="008E7482"/>
    <w:rsid w:val="008E7F07"/>
    <w:rsid w:val="008E7FA8"/>
    <w:rsid w:val="008F0166"/>
    <w:rsid w:val="008F01B7"/>
    <w:rsid w:val="008F028E"/>
    <w:rsid w:val="008F0704"/>
    <w:rsid w:val="008F0D12"/>
    <w:rsid w:val="008F272C"/>
    <w:rsid w:val="008F2E19"/>
    <w:rsid w:val="008F347B"/>
    <w:rsid w:val="008F387B"/>
    <w:rsid w:val="008F3C9B"/>
    <w:rsid w:val="008F3E5C"/>
    <w:rsid w:val="008F41BD"/>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259"/>
    <w:rsid w:val="0090158C"/>
    <w:rsid w:val="00901D0A"/>
    <w:rsid w:val="00902081"/>
    <w:rsid w:val="00902952"/>
    <w:rsid w:val="0090295B"/>
    <w:rsid w:val="00902A98"/>
    <w:rsid w:val="00902FC1"/>
    <w:rsid w:val="00903043"/>
    <w:rsid w:val="0090376C"/>
    <w:rsid w:val="00903C67"/>
    <w:rsid w:val="00903F5C"/>
    <w:rsid w:val="00904CBC"/>
    <w:rsid w:val="00905C09"/>
    <w:rsid w:val="00906034"/>
    <w:rsid w:val="0090626A"/>
    <w:rsid w:val="00906344"/>
    <w:rsid w:val="009064B3"/>
    <w:rsid w:val="00906F51"/>
    <w:rsid w:val="009076BC"/>
    <w:rsid w:val="009078EF"/>
    <w:rsid w:val="009079AF"/>
    <w:rsid w:val="00907FC4"/>
    <w:rsid w:val="009101BF"/>
    <w:rsid w:val="00910249"/>
    <w:rsid w:val="0091165D"/>
    <w:rsid w:val="0091194D"/>
    <w:rsid w:val="00911EFA"/>
    <w:rsid w:val="00911FE9"/>
    <w:rsid w:val="00911FEC"/>
    <w:rsid w:val="00912085"/>
    <w:rsid w:val="00912B7A"/>
    <w:rsid w:val="00912C6B"/>
    <w:rsid w:val="009137A6"/>
    <w:rsid w:val="00914082"/>
    <w:rsid w:val="009146AC"/>
    <w:rsid w:val="00914905"/>
    <w:rsid w:val="00914A52"/>
    <w:rsid w:val="00914C49"/>
    <w:rsid w:val="00914EF7"/>
    <w:rsid w:val="009155FE"/>
    <w:rsid w:val="0091578A"/>
    <w:rsid w:val="0091587A"/>
    <w:rsid w:val="00915B03"/>
    <w:rsid w:val="00916477"/>
    <w:rsid w:val="00916BC4"/>
    <w:rsid w:val="00916FC0"/>
    <w:rsid w:val="00917901"/>
    <w:rsid w:val="0092022B"/>
    <w:rsid w:val="00920604"/>
    <w:rsid w:val="00920878"/>
    <w:rsid w:val="00920937"/>
    <w:rsid w:val="00920C2C"/>
    <w:rsid w:val="009213EB"/>
    <w:rsid w:val="00921470"/>
    <w:rsid w:val="00921A4B"/>
    <w:rsid w:val="00921DF4"/>
    <w:rsid w:val="009220DD"/>
    <w:rsid w:val="009221FE"/>
    <w:rsid w:val="00922A21"/>
    <w:rsid w:val="00923F43"/>
    <w:rsid w:val="00924B21"/>
    <w:rsid w:val="00925242"/>
    <w:rsid w:val="00926673"/>
    <w:rsid w:val="00926D58"/>
    <w:rsid w:val="00927B69"/>
    <w:rsid w:val="00927F76"/>
    <w:rsid w:val="00930699"/>
    <w:rsid w:val="00932463"/>
    <w:rsid w:val="00932495"/>
    <w:rsid w:val="00932602"/>
    <w:rsid w:val="00932CA5"/>
    <w:rsid w:val="00932F88"/>
    <w:rsid w:val="00933056"/>
    <w:rsid w:val="009332F5"/>
    <w:rsid w:val="0093341B"/>
    <w:rsid w:val="00933CCD"/>
    <w:rsid w:val="009345BE"/>
    <w:rsid w:val="00934C3D"/>
    <w:rsid w:val="00934EE1"/>
    <w:rsid w:val="00935893"/>
    <w:rsid w:val="009358EC"/>
    <w:rsid w:val="009373E2"/>
    <w:rsid w:val="0093763C"/>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4EA9"/>
    <w:rsid w:val="00945119"/>
    <w:rsid w:val="00945449"/>
    <w:rsid w:val="009458BF"/>
    <w:rsid w:val="0094591B"/>
    <w:rsid w:val="009459AD"/>
    <w:rsid w:val="00945E4B"/>
    <w:rsid w:val="00945FB5"/>
    <w:rsid w:val="00946057"/>
    <w:rsid w:val="0094651C"/>
    <w:rsid w:val="009465C9"/>
    <w:rsid w:val="0094681A"/>
    <w:rsid w:val="00946853"/>
    <w:rsid w:val="0094774C"/>
    <w:rsid w:val="00947B2E"/>
    <w:rsid w:val="00947BD5"/>
    <w:rsid w:val="00947C57"/>
    <w:rsid w:val="00947F57"/>
    <w:rsid w:val="00950128"/>
    <w:rsid w:val="0095047F"/>
    <w:rsid w:val="009506D2"/>
    <w:rsid w:val="00950C7A"/>
    <w:rsid w:val="0095118B"/>
    <w:rsid w:val="0095151A"/>
    <w:rsid w:val="009519C2"/>
    <w:rsid w:val="00951DA3"/>
    <w:rsid w:val="00951EB1"/>
    <w:rsid w:val="00952190"/>
    <w:rsid w:val="00952648"/>
    <w:rsid w:val="009527BF"/>
    <w:rsid w:val="00952A1B"/>
    <w:rsid w:val="009532F9"/>
    <w:rsid w:val="009533D5"/>
    <w:rsid w:val="009536F9"/>
    <w:rsid w:val="009537ED"/>
    <w:rsid w:val="00954153"/>
    <w:rsid w:val="009541F2"/>
    <w:rsid w:val="00954769"/>
    <w:rsid w:val="00954931"/>
    <w:rsid w:val="00954DD0"/>
    <w:rsid w:val="009556DD"/>
    <w:rsid w:val="00955961"/>
    <w:rsid w:val="00956079"/>
    <w:rsid w:val="00956633"/>
    <w:rsid w:val="00957096"/>
    <w:rsid w:val="009576D3"/>
    <w:rsid w:val="009578B3"/>
    <w:rsid w:val="009578F9"/>
    <w:rsid w:val="00957EE3"/>
    <w:rsid w:val="009601AC"/>
    <w:rsid w:val="0096053E"/>
    <w:rsid w:val="0096060C"/>
    <w:rsid w:val="00960E8E"/>
    <w:rsid w:val="00961230"/>
    <w:rsid w:val="009612F7"/>
    <w:rsid w:val="00961563"/>
    <w:rsid w:val="009619D7"/>
    <w:rsid w:val="00961C61"/>
    <w:rsid w:val="00962141"/>
    <w:rsid w:val="0096258E"/>
    <w:rsid w:val="009626D8"/>
    <w:rsid w:val="00962F9C"/>
    <w:rsid w:val="00963642"/>
    <w:rsid w:val="00963777"/>
    <w:rsid w:val="0096386B"/>
    <w:rsid w:val="00963DE6"/>
    <w:rsid w:val="0096584A"/>
    <w:rsid w:val="00965EAA"/>
    <w:rsid w:val="0096668A"/>
    <w:rsid w:val="00966A13"/>
    <w:rsid w:val="00966B90"/>
    <w:rsid w:val="00966CA0"/>
    <w:rsid w:val="009701CD"/>
    <w:rsid w:val="00970367"/>
    <w:rsid w:val="009705A2"/>
    <w:rsid w:val="00970C74"/>
    <w:rsid w:val="00971192"/>
    <w:rsid w:val="009713F0"/>
    <w:rsid w:val="00972D0F"/>
    <w:rsid w:val="00972EC4"/>
    <w:rsid w:val="00972F57"/>
    <w:rsid w:val="00973D7F"/>
    <w:rsid w:val="009740E6"/>
    <w:rsid w:val="00974667"/>
    <w:rsid w:val="00974B30"/>
    <w:rsid w:val="00974B80"/>
    <w:rsid w:val="00974BA1"/>
    <w:rsid w:val="0097523A"/>
    <w:rsid w:val="00975725"/>
    <w:rsid w:val="0097584E"/>
    <w:rsid w:val="00976146"/>
    <w:rsid w:val="00976582"/>
    <w:rsid w:val="00976A0E"/>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EF"/>
    <w:rsid w:val="0098535F"/>
    <w:rsid w:val="0098596F"/>
    <w:rsid w:val="00985A49"/>
    <w:rsid w:val="009868B5"/>
    <w:rsid w:val="00987CDD"/>
    <w:rsid w:val="00987E86"/>
    <w:rsid w:val="0099018B"/>
    <w:rsid w:val="009905A2"/>
    <w:rsid w:val="00991004"/>
    <w:rsid w:val="0099161F"/>
    <w:rsid w:val="00991A44"/>
    <w:rsid w:val="00991AFB"/>
    <w:rsid w:val="00991D61"/>
    <w:rsid w:val="009921E4"/>
    <w:rsid w:val="00992DFD"/>
    <w:rsid w:val="00992F29"/>
    <w:rsid w:val="00993191"/>
    <w:rsid w:val="009931BE"/>
    <w:rsid w:val="0099328B"/>
    <w:rsid w:val="009945F4"/>
    <w:rsid w:val="00994C3E"/>
    <w:rsid w:val="009952B5"/>
    <w:rsid w:val="009954B5"/>
    <w:rsid w:val="00995A83"/>
    <w:rsid w:val="00995CEE"/>
    <w:rsid w:val="00995CF2"/>
    <w:rsid w:val="00995D75"/>
    <w:rsid w:val="00996142"/>
    <w:rsid w:val="0099675F"/>
    <w:rsid w:val="0099679C"/>
    <w:rsid w:val="00996900"/>
    <w:rsid w:val="00996EB7"/>
    <w:rsid w:val="00997041"/>
    <w:rsid w:val="0099771D"/>
    <w:rsid w:val="00997878"/>
    <w:rsid w:val="009978B0"/>
    <w:rsid w:val="00997D62"/>
    <w:rsid w:val="009A027E"/>
    <w:rsid w:val="009A065D"/>
    <w:rsid w:val="009A0BD3"/>
    <w:rsid w:val="009A2229"/>
    <w:rsid w:val="009A2517"/>
    <w:rsid w:val="009A2E93"/>
    <w:rsid w:val="009A2F55"/>
    <w:rsid w:val="009A393C"/>
    <w:rsid w:val="009A473A"/>
    <w:rsid w:val="009A5372"/>
    <w:rsid w:val="009A56F7"/>
    <w:rsid w:val="009A58D3"/>
    <w:rsid w:val="009A5A02"/>
    <w:rsid w:val="009A6517"/>
    <w:rsid w:val="009A65C4"/>
    <w:rsid w:val="009A6C65"/>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60F5"/>
    <w:rsid w:val="009B6260"/>
    <w:rsid w:val="009B6FA6"/>
    <w:rsid w:val="009B7625"/>
    <w:rsid w:val="009B7B76"/>
    <w:rsid w:val="009B7B92"/>
    <w:rsid w:val="009C042C"/>
    <w:rsid w:val="009C08C3"/>
    <w:rsid w:val="009C1356"/>
    <w:rsid w:val="009C1A60"/>
    <w:rsid w:val="009C1BC5"/>
    <w:rsid w:val="009C2001"/>
    <w:rsid w:val="009C2208"/>
    <w:rsid w:val="009C2547"/>
    <w:rsid w:val="009C2896"/>
    <w:rsid w:val="009C2A8D"/>
    <w:rsid w:val="009C2D4B"/>
    <w:rsid w:val="009C2D99"/>
    <w:rsid w:val="009C3110"/>
    <w:rsid w:val="009C3413"/>
    <w:rsid w:val="009C3CED"/>
    <w:rsid w:val="009C3CEE"/>
    <w:rsid w:val="009C3DDF"/>
    <w:rsid w:val="009C3E8B"/>
    <w:rsid w:val="009C4128"/>
    <w:rsid w:val="009C4435"/>
    <w:rsid w:val="009C471A"/>
    <w:rsid w:val="009C4BE2"/>
    <w:rsid w:val="009C51B7"/>
    <w:rsid w:val="009C6449"/>
    <w:rsid w:val="009C6E75"/>
    <w:rsid w:val="009C6FBB"/>
    <w:rsid w:val="009C7919"/>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98A"/>
    <w:rsid w:val="009D49B5"/>
    <w:rsid w:val="009D4DD5"/>
    <w:rsid w:val="009D5B56"/>
    <w:rsid w:val="009D6740"/>
    <w:rsid w:val="009D6B2B"/>
    <w:rsid w:val="009D6F95"/>
    <w:rsid w:val="009D6FE1"/>
    <w:rsid w:val="009D73AA"/>
    <w:rsid w:val="009E025B"/>
    <w:rsid w:val="009E0949"/>
    <w:rsid w:val="009E0978"/>
    <w:rsid w:val="009E0B12"/>
    <w:rsid w:val="009E0BF7"/>
    <w:rsid w:val="009E110F"/>
    <w:rsid w:val="009E183A"/>
    <w:rsid w:val="009E1B64"/>
    <w:rsid w:val="009E1BAE"/>
    <w:rsid w:val="009E1FC2"/>
    <w:rsid w:val="009E1FF1"/>
    <w:rsid w:val="009E25D7"/>
    <w:rsid w:val="009E269D"/>
    <w:rsid w:val="009E274C"/>
    <w:rsid w:val="009E2CDE"/>
    <w:rsid w:val="009E2EC3"/>
    <w:rsid w:val="009E2F9D"/>
    <w:rsid w:val="009E33FC"/>
    <w:rsid w:val="009E3D45"/>
    <w:rsid w:val="009E3EC5"/>
    <w:rsid w:val="009E45C6"/>
    <w:rsid w:val="009E464F"/>
    <w:rsid w:val="009E4858"/>
    <w:rsid w:val="009E515E"/>
    <w:rsid w:val="009E52DD"/>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8C8"/>
    <w:rsid w:val="009F3A13"/>
    <w:rsid w:val="009F3CE7"/>
    <w:rsid w:val="009F422A"/>
    <w:rsid w:val="009F4263"/>
    <w:rsid w:val="009F4AF4"/>
    <w:rsid w:val="009F5060"/>
    <w:rsid w:val="009F586E"/>
    <w:rsid w:val="009F5CAC"/>
    <w:rsid w:val="009F6230"/>
    <w:rsid w:val="009F69AE"/>
    <w:rsid w:val="009F6BF0"/>
    <w:rsid w:val="009F6DE1"/>
    <w:rsid w:val="009F6FF6"/>
    <w:rsid w:val="009F716F"/>
    <w:rsid w:val="009F7278"/>
    <w:rsid w:val="009F755E"/>
    <w:rsid w:val="009F75A8"/>
    <w:rsid w:val="00A000D6"/>
    <w:rsid w:val="00A00CD8"/>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E0"/>
    <w:rsid w:val="00A06695"/>
    <w:rsid w:val="00A07F3A"/>
    <w:rsid w:val="00A1008F"/>
    <w:rsid w:val="00A103A7"/>
    <w:rsid w:val="00A106F4"/>
    <w:rsid w:val="00A10FD1"/>
    <w:rsid w:val="00A1125E"/>
    <w:rsid w:val="00A11270"/>
    <w:rsid w:val="00A11602"/>
    <w:rsid w:val="00A11FC6"/>
    <w:rsid w:val="00A1275D"/>
    <w:rsid w:val="00A12F7F"/>
    <w:rsid w:val="00A13102"/>
    <w:rsid w:val="00A134AC"/>
    <w:rsid w:val="00A136F3"/>
    <w:rsid w:val="00A13BBD"/>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15DD"/>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2DF"/>
    <w:rsid w:val="00A36421"/>
    <w:rsid w:val="00A366DA"/>
    <w:rsid w:val="00A369E0"/>
    <w:rsid w:val="00A36B76"/>
    <w:rsid w:val="00A37204"/>
    <w:rsid w:val="00A3778F"/>
    <w:rsid w:val="00A378F6"/>
    <w:rsid w:val="00A4043F"/>
    <w:rsid w:val="00A405C9"/>
    <w:rsid w:val="00A406E9"/>
    <w:rsid w:val="00A40CE5"/>
    <w:rsid w:val="00A411DF"/>
    <w:rsid w:val="00A412D3"/>
    <w:rsid w:val="00A41DF1"/>
    <w:rsid w:val="00A4209A"/>
    <w:rsid w:val="00A42567"/>
    <w:rsid w:val="00A4270F"/>
    <w:rsid w:val="00A42769"/>
    <w:rsid w:val="00A42AC6"/>
    <w:rsid w:val="00A433D1"/>
    <w:rsid w:val="00A43953"/>
    <w:rsid w:val="00A43C1B"/>
    <w:rsid w:val="00A43E72"/>
    <w:rsid w:val="00A44008"/>
    <w:rsid w:val="00A4424E"/>
    <w:rsid w:val="00A448EE"/>
    <w:rsid w:val="00A44991"/>
    <w:rsid w:val="00A450CD"/>
    <w:rsid w:val="00A45333"/>
    <w:rsid w:val="00A45D40"/>
    <w:rsid w:val="00A46167"/>
    <w:rsid w:val="00A46687"/>
    <w:rsid w:val="00A46A6B"/>
    <w:rsid w:val="00A46BF2"/>
    <w:rsid w:val="00A46C2F"/>
    <w:rsid w:val="00A50251"/>
    <w:rsid w:val="00A507CE"/>
    <w:rsid w:val="00A507DE"/>
    <w:rsid w:val="00A508FD"/>
    <w:rsid w:val="00A50B3B"/>
    <w:rsid w:val="00A50B9C"/>
    <w:rsid w:val="00A513FD"/>
    <w:rsid w:val="00A51454"/>
    <w:rsid w:val="00A5164E"/>
    <w:rsid w:val="00A51A80"/>
    <w:rsid w:val="00A51D17"/>
    <w:rsid w:val="00A51E79"/>
    <w:rsid w:val="00A52803"/>
    <w:rsid w:val="00A52D59"/>
    <w:rsid w:val="00A54A8D"/>
    <w:rsid w:val="00A554F9"/>
    <w:rsid w:val="00A556B2"/>
    <w:rsid w:val="00A557E6"/>
    <w:rsid w:val="00A55B40"/>
    <w:rsid w:val="00A55CB8"/>
    <w:rsid w:val="00A56527"/>
    <w:rsid w:val="00A566AB"/>
    <w:rsid w:val="00A56890"/>
    <w:rsid w:val="00A56973"/>
    <w:rsid w:val="00A56985"/>
    <w:rsid w:val="00A56A3A"/>
    <w:rsid w:val="00A56FE6"/>
    <w:rsid w:val="00A5727E"/>
    <w:rsid w:val="00A5783C"/>
    <w:rsid w:val="00A578FF"/>
    <w:rsid w:val="00A60118"/>
    <w:rsid w:val="00A60487"/>
    <w:rsid w:val="00A60B14"/>
    <w:rsid w:val="00A6253D"/>
    <w:rsid w:val="00A6324B"/>
    <w:rsid w:val="00A633B0"/>
    <w:rsid w:val="00A63964"/>
    <w:rsid w:val="00A63ABD"/>
    <w:rsid w:val="00A63B28"/>
    <w:rsid w:val="00A6447B"/>
    <w:rsid w:val="00A646D0"/>
    <w:rsid w:val="00A646D5"/>
    <w:rsid w:val="00A6474D"/>
    <w:rsid w:val="00A64822"/>
    <w:rsid w:val="00A649E0"/>
    <w:rsid w:val="00A64E38"/>
    <w:rsid w:val="00A64FDE"/>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1E1"/>
    <w:rsid w:val="00A7594E"/>
    <w:rsid w:val="00A75A28"/>
    <w:rsid w:val="00A75A99"/>
    <w:rsid w:val="00A7629C"/>
    <w:rsid w:val="00A7671E"/>
    <w:rsid w:val="00A769DD"/>
    <w:rsid w:val="00A76B1C"/>
    <w:rsid w:val="00A76DBF"/>
    <w:rsid w:val="00A7735B"/>
    <w:rsid w:val="00A77BBA"/>
    <w:rsid w:val="00A80A28"/>
    <w:rsid w:val="00A80B4C"/>
    <w:rsid w:val="00A80D27"/>
    <w:rsid w:val="00A813DB"/>
    <w:rsid w:val="00A81709"/>
    <w:rsid w:val="00A81C25"/>
    <w:rsid w:val="00A81D4F"/>
    <w:rsid w:val="00A820BF"/>
    <w:rsid w:val="00A8214B"/>
    <w:rsid w:val="00A8224B"/>
    <w:rsid w:val="00A82856"/>
    <w:rsid w:val="00A829EE"/>
    <w:rsid w:val="00A82E70"/>
    <w:rsid w:val="00A82EEB"/>
    <w:rsid w:val="00A82F9C"/>
    <w:rsid w:val="00A83209"/>
    <w:rsid w:val="00A838B2"/>
    <w:rsid w:val="00A83ABF"/>
    <w:rsid w:val="00A83BA5"/>
    <w:rsid w:val="00A84E24"/>
    <w:rsid w:val="00A84E33"/>
    <w:rsid w:val="00A8531B"/>
    <w:rsid w:val="00A85455"/>
    <w:rsid w:val="00A859E2"/>
    <w:rsid w:val="00A85E16"/>
    <w:rsid w:val="00A86209"/>
    <w:rsid w:val="00A8683D"/>
    <w:rsid w:val="00A86948"/>
    <w:rsid w:val="00A86A0F"/>
    <w:rsid w:val="00A86B35"/>
    <w:rsid w:val="00A86EF0"/>
    <w:rsid w:val="00A87168"/>
    <w:rsid w:val="00A87B24"/>
    <w:rsid w:val="00A9031F"/>
    <w:rsid w:val="00A90375"/>
    <w:rsid w:val="00A906C6"/>
    <w:rsid w:val="00A90DAB"/>
    <w:rsid w:val="00A91761"/>
    <w:rsid w:val="00A91875"/>
    <w:rsid w:val="00A91A4B"/>
    <w:rsid w:val="00A91C19"/>
    <w:rsid w:val="00A920B9"/>
    <w:rsid w:val="00A9226F"/>
    <w:rsid w:val="00A929E6"/>
    <w:rsid w:val="00A92F46"/>
    <w:rsid w:val="00A93970"/>
    <w:rsid w:val="00A93D2B"/>
    <w:rsid w:val="00A941DE"/>
    <w:rsid w:val="00A9447F"/>
    <w:rsid w:val="00A94690"/>
    <w:rsid w:val="00A9483A"/>
    <w:rsid w:val="00A94B5B"/>
    <w:rsid w:val="00A94CE1"/>
    <w:rsid w:val="00A9508C"/>
    <w:rsid w:val="00A95E1F"/>
    <w:rsid w:val="00A96ACB"/>
    <w:rsid w:val="00A96FB4"/>
    <w:rsid w:val="00A97757"/>
    <w:rsid w:val="00AA0695"/>
    <w:rsid w:val="00AA0B4C"/>
    <w:rsid w:val="00AA0C99"/>
    <w:rsid w:val="00AA18E7"/>
    <w:rsid w:val="00AA1913"/>
    <w:rsid w:val="00AA1B80"/>
    <w:rsid w:val="00AA21C6"/>
    <w:rsid w:val="00AA2CED"/>
    <w:rsid w:val="00AA3202"/>
    <w:rsid w:val="00AA35B2"/>
    <w:rsid w:val="00AA35D8"/>
    <w:rsid w:val="00AA3979"/>
    <w:rsid w:val="00AA50BB"/>
    <w:rsid w:val="00AA5692"/>
    <w:rsid w:val="00AA5951"/>
    <w:rsid w:val="00AA598A"/>
    <w:rsid w:val="00AA5FBF"/>
    <w:rsid w:val="00AA6310"/>
    <w:rsid w:val="00AA6A59"/>
    <w:rsid w:val="00AA6D52"/>
    <w:rsid w:val="00AA6DCF"/>
    <w:rsid w:val="00AA71B5"/>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6A"/>
    <w:rsid w:val="00AB32AE"/>
    <w:rsid w:val="00AB3414"/>
    <w:rsid w:val="00AB348F"/>
    <w:rsid w:val="00AB34C2"/>
    <w:rsid w:val="00AB37D6"/>
    <w:rsid w:val="00AB3E14"/>
    <w:rsid w:val="00AB40E5"/>
    <w:rsid w:val="00AB42F5"/>
    <w:rsid w:val="00AB4A01"/>
    <w:rsid w:val="00AB4BB4"/>
    <w:rsid w:val="00AB4BEC"/>
    <w:rsid w:val="00AB4C0C"/>
    <w:rsid w:val="00AB621E"/>
    <w:rsid w:val="00AB636B"/>
    <w:rsid w:val="00AB6F75"/>
    <w:rsid w:val="00AB783E"/>
    <w:rsid w:val="00AB79F0"/>
    <w:rsid w:val="00AB7D61"/>
    <w:rsid w:val="00AC025C"/>
    <w:rsid w:val="00AC0447"/>
    <w:rsid w:val="00AC0774"/>
    <w:rsid w:val="00AC0A9B"/>
    <w:rsid w:val="00AC0FE9"/>
    <w:rsid w:val="00AC119B"/>
    <w:rsid w:val="00AC1381"/>
    <w:rsid w:val="00AC14E5"/>
    <w:rsid w:val="00AC3458"/>
    <w:rsid w:val="00AC3499"/>
    <w:rsid w:val="00AC34FB"/>
    <w:rsid w:val="00AC42F8"/>
    <w:rsid w:val="00AC4412"/>
    <w:rsid w:val="00AC4649"/>
    <w:rsid w:val="00AC4736"/>
    <w:rsid w:val="00AC4856"/>
    <w:rsid w:val="00AC4956"/>
    <w:rsid w:val="00AC4D1F"/>
    <w:rsid w:val="00AC547C"/>
    <w:rsid w:val="00AC5CAA"/>
    <w:rsid w:val="00AC6276"/>
    <w:rsid w:val="00AC646F"/>
    <w:rsid w:val="00AC66EA"/>
    <w:rsid w:val="00AC79BF"/>
    <w:rsid w:val="00AC7A15"/>
    <w:rsid w:val="00AC7DC0"/>
    <w:rsid w:val="00AD052F"/>
    <w:rsid w:val="00AD07A8"/>
    <w:rsid w:val="00AD07B9"/>
    <w:rsid w:val="00AD1B65"/>
    <w:rsid w:val="00AD1C28"/>
    <w:rsid w:val="00AD1C7B"/>
    <w:rsid w:val="00AD219D"/>
    <w:rsid w:val="00AD22C7"/>
    <w:rsid w:val="00AD242F"/>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A1C"/>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86A"/>
    <w:rsid w:val="00AE2AB5"/>
    <w:rsid w:val="00AE2F04"/>
    <w:rsid w:val="00AE379A"/>
    <w:rsid w:val="00AE381C"/>
    <w:rsid w:val="00AE3CA5"/>
    <w:rsid w:val="00AE40EB"/>
    <w:rsid w:val="00AE4E03"/>
    <w:rsid w:val="00AE50A8"/>
    <w:rsid w:val="00AE52C7"/>
    <w:rsid w:val="00AE594D"/>
    <w:rsid w:val="00AE62E8"/>
    <w:rsid w:val="00AE7221"/>
    <w:rsid w:val="00AE7337"/>
    <w:rsid w:val="00AE7931"/>
    <w:rsid w:val="00AE7A1B"/>
    <w:rsid w:val="00AE7C07"/>
    <w:rsid w:val="00AE7CBB"/>
    <w:rsid w:val="00AF02DF"/>
    <w:rsid w:val="00AF1503"/>
    <w:rsid w:val="00AF2443"/>
    <w:rsid w:val="00AF2467"/>
    <w:rsid w:val="00AF2EB3"/>
    <w:rsid w:val="00AF341D"/>
    <w:rsid w:val="00AF3CE1"/>
    <w:rsid w:val="00AF40A8"/>
    <w:rsid w:val="00AF4134"/>
    <w:rsid w:val="00AF44B6"/>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4F0"/>
    <w:rsid w:val="00B03B0A"/>
    <w:rsid w:val="00B043AD"/>
    <w:rsid w:val="00B04571"/>
    <w:rsid w:val="00B049B5"/>
    <w:rsid w:val="00B04B91"/>
    <w:rsid w:val="00B057EB"/>
    <w:rsid w:val="00B05B62"/>
    <w:rsid w:val="00B06178"/>
    <w:rsid w:val="00B06DD1"/>
    <w:rsid w:val="00B07735"/>
    <w:rsid w:val="00B07DF3"/>
    <w:rsid w:val="00B07F37"/>
    <w:rsid w:val="00B10152"/>
    <w:rsid w:val="00B101EC"/>
    <w:rsid w:val="00B1039E"/>
    <w:rsid w:val="00B103E7"/>
    <w:rsid w:val="00B11322"/>
    <w:rsid w:val="00B11336"/>
    <w:rsid w:val="00B1188F"/>
    <w:rsid w:val="00B11925"/>
    <w:rsid w:val="00B12338"/>
    <w:rsid w:val="00B12632"/>
    <w:rsid w:val="00B12744"/>
    <w:rsid w:val="00B127B7"/>
    <w:rsid w:val="00B1295E"/>
    <w:rsid w:val="00B12C06"/>
    <w:rsid w:val="00B12C7F"/>
    <w:rsid w:val="00B13A2A"/>
    <w:rsid w:val="00B14143"/>
    <w:rsid w:val="00B14D2D"/>
    <w:rsid w:val="00B1520B"/>
    <w:rsid w:val="00B15DFB"/>
    <w:rsid w:val="00B1634F"/>
    <w:rsid w:val="00B16608"/>
    <w:rsid w:val="00B1673C"/>
    <w:rsid w:val="00B1679C"/>
    <w:rsid w:val="00B17401"/>
    <w:rsid w:val="00B17863"/>
    <w:rsid w:val="00B20126"/>
    <w:rsid w:val="00B20874"/>
    <w:rsid w:val="00B20A68"/>
    <w:rsid w:val="00B20B50"/>
    <w:rsid w:val="00B20BA6"/>
    <w:rsid w:val="00B214A6"/>
    <w:rsid w:val="00B215A0"/>
    <w:rsid w:val="00B21DB4"/>
    <w:rsid w:val="00B2295D"/>
    <w:rsid w:val="00B22EFF"/>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27826"/>
    <w:rsid w:val="00B30612"/>
    <w:rsid w:val="00B316D3"/>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B93"/>
    <w:rsid w:val="00B36E14"/>
    <w:rsid w:val="00B36EB6"/>
    <w:rsid w:val="00B37117"/>
    <w:rsid w:val="00B3720A"/>
    <w:rsid w:val="00B3777A"/>
    <w:rsid w:val="00B37822"/>
    <w:rsid w:val="00B37B0F"/>
    <w:rsid w:val="00B37E5D"/>
    <w:rsid w:val="00B403FB"/>
    <w:rsid w:val="00B4046C"/>
    <w:rsid w:val="00B409D6"/>
    <w:rsid w:val="00B413D5"/>
    <w:rsid w:val="00B41B43"/>
    <w:rsid w:val="00B41FFD"/>
    <w:rsid w:val="00B420AE"/>
    <w:rsid w:val="00B42B3A"/>
    <w:rsid w:val="00B438F3"/>
    <w:rsid w:val="00B439E5"/>
    <w:rsid w:val="00B43C0C"/>
    <w:rsid w:val="00B43C85"/>
    <w:rsid w:val="00B43D08"/>
    <w:rsid w:val="00B43EBA"/>
    <w:rsid w:val="00B44760"/>
    <w:rsid w:val="00B44B4D"/>
    <w:rsid w:val="00B44E69"/>
    <w:rsid w:val="00B44F67"/>
    <w:rsid w:val="00B450B8"/>
    <w:rsid w:val="00B4537A"/>
    <w:rsid w:val="00B45407"/>
    <w:rsid w:val="00B4620D"/>
    <w:rsid w:val="00B46A12"/>
    <w:rsid w:val="00B46EFF"/>
    <w:rsid w:val="00B477C3"/>
    <w:rsid w:val="00B47A28"/>
    <w:rsid w:val="00B47B27"/>
    <w:rsid w:val="00B47C7B"/>
    <w:rsid w:val="00B47CFC"/>
    <w:rsid w:val="00B47EA9"/>
    <w:rsid w:val="00B5014A"/>
    <w:rsid w:val="00B5039C"/>
    <w:rsid w:val="00B507DE"/>
    <w:rsid w:val="00B50974"/>
    <w:rsid w:val="00B50B98"/>
    <w:rsid w:val="00B50F59"/>
    <w:rsid w:val="00B510D6"/>
    <w:rsid w:val="00B511B7"/>
    <w:rsid w:val="00B51E08"/>
    <w:rsid w:val="00B51E1C"/>
    <w:rsid w:val="00B53898"/>
    <w:rsid w:val="00B542FF"/>
    <w:rsid w:val="00B5464B"/>
    <w:rsid w:val="00B54DE7"/>
    <w:rsid w:val="00B54EE8"/>
    <w:rsid w:val="00B54FFB"/>
    <w:rsid w:val="00B556C4"/>
    <w:rsid w:val="00B55E2E"/>
    <w:rsid w:val="00B55EE2"/>
    <w:rsid w:val="00B5600D"/>
    <w:rsid w:val="00B560A7"/>
    <w:rsid w:val="00B568AA"/>
    <w:rsid w:val="00B575F5"/>
    <w:rsid w:val="00B57ABC"/>
    <w:rsid w:val="00B57E82"/>
    <w:rsid w:val="00B6006B"/>
    <w:rsid w:val="00B603C2"/>
    <w:rsid w:val="00B60563"/>
    <w:rsid w:val="00B6073F"/>
    <w:rsid w:val="00B6092D"/>
    <w:rsid w:val="00B60987"/>
    <w:rsid w:val="00B60AB3"/>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5A"/>
    <w:rsid w:val="00B639F0"/>
    <w:rsid w:val="00B6410E"/>
    <w:rsid w:val="00B641EE"/>
    <w:rsid w:val="00B64AE4"/>
    <w:rsid w:val="00B6549F"/>
    <w:rsid w:val="00B65C84"/>
    <w:rsid w:val="00B65E16"/>
    <w:rsid w:val="00B6620A"/>
    <w:rsid w:val="00B6650C"/>
    <w:rsid w:val="00B66517"/>
    <w:rsid w:val="00B66E62"/>
    <w:rsid w:val="00B66E9E"/>
    <w:rsid w:val="00B67522"/>
    <w:rsid w:val="00B67F01"/>
    <w:rsid w:val="00B701C5"/>
    <w:rsid w:val="00B708E9"/>
    <w:rsid w:val="00B716B5"/>
    <w:rsid w:val="00B7231E"/>
    <w:rsid w:val="00B72A18"/>
    <w:rsid w:val="00B73195"/>
    <w:rsid w:val="00B74013"/>
    <w:rsid w:val="00B74175"/>
    <w:rsid w:val="00B742A6"/>
    <w:rsid w:val="00B74E12"/>
    <w:rsid w:val="00B75099"/>
    <w:rsid w:val="00B75111"/>
    <w:rsid w:val="00B752C8"/>
    <w:rsid w:val="00B754CF"/>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332"/>
    <w:rsid w:val="00B82C53"/>
    <w:rsid w:val="00B83300"/>
    <w:rsid w:val="00B8349B"/>
    <w:rsid w:val="00B837AB"/>
    <w:rsid w:val="00B83D2F"/>
    <w:rsid w:val="00B84137"/>
    <w:rsid w:val="00B841B4"/>
    <w:rsid w:val="00B84D71"/>
    <w:rsid w:val="00B85659"/>
    <w:rsid w:val="00B85A2B"/>
    <w:rsid w:val="00B85F93"/>
    <w:rsid w:val="00B86A6B"/>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1E64"/>
    <w:rsid w:val="00B93249"/>
    <w:rsid w:val="00B93412"/>
    <w:rsid w:val="00B93C33"/>
    <w:rsid w:val="00B9428F"/>
    <w:rsid w:val="00B9450F"/>
    <w:rsid w:val="00B947EB"/>
    <w:rsid w:val="00B948CA"/>
    <w:rsid w:val="00B94D1C"/>
    <w:rsid w:val="00B957EA"/>
    <w:rsid w:val="00B95896"/>
    <w:rsid w:val="00B96D1A"/>
    <w:rsid w:val="00B97D11"/>
    <w:rsid w:val="00BA01DB"/>
    <w:rsid w:val="00BA0D43"/>
    <w:rsid w:val="00BA21B7"/>
    <w:rsid w:val="00BA24C2"/>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55A"/>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EA2"/>
    <w:rsid w:val="00BB74E6"/>
    <w:rsid w:val="00BB7937"/>
    <w:rsid w:val="00BB796C"/>
    <w:rsid w:val="00BB7D62"/>
    <w:rsid w:val="00BB7F02"/>
    <w:rsid w:val="00BC0A9A"/>
    <w:rsid w:val="00BC0B4B"/>
    <w:rsid w:val="00BC0C2D"/>
    <w:rsid w:val="00BC12D5"/>
    <w:rsid w:val="00BC174B"/>
    <w:rsid w:val="00BC23CE"/>
    <w:rsid w:val="00BC2660"/>
    <w:rsid w:val="00BC3075"/>
    <w:rsid w:val="00BC3315"/>
    <w:rsid w:val="00BC38ED"/>
    <w:rsid w:val="00BC3974"/>
    <w:rsid w:val="00BC3BE0"/>
    <w:rsid w:val="00BC3D03"/>
    <w:rsid w:val="00BC47FA"/>
    <w:rsid w:val="00BC4B85"/>
    <w:rsid w:val="00BC4CCD"/>
    <w:rsid w:val="00BC5DE4"/>
    <w:rsid w:val="00BC6308"/>
    <w:rsid w:val="00BC662F"/>
    <w:rsid w:val="00BC67B8"/>
    <w:rsid w:val="00BC6C1C"/>
    <w:rsid w:val="00BC6C80"/>
    <w:rsid w:val="00BC7D9F"/>
    <w:rsid w:val="00BD00CF"/>
    <w:rsid w:val="00BD102A"/>
    <w:rsid w:val="00BD1485"/>
    <w:rsid w:val="00BD156E"/>
    <w:rsid w:val="00BD202F"/>
    <w:rsid w:val="00BD23B8"/>
    <w:rsid w:val="00BD2506"/>
    <w:rsid w:val="00BD28AB"/>
    <w:rsid w:val="00BD2D5B"/>
    <w:rsid w:val="00BD33E8"/>
    <w:rsid w:val="00BD37BF"/>
    <w:rsid w:val="00BD3811"/>
    <w:rsid w:val="00BD3CCF"/>
    <w:rsid w:val="00BD406B"/>
    <w:rsid w:val="00BD433A"/>
    <w:rsid w:val="00BD46D5"/>
    <w:rsid w:val="00BD53B4"/>
    <w:rsid w:val="00BD551C"/>
    <w:rsid w:val="00BD5A22"/>
    <w:rsid w:val="00BD6120"/>
    <w:rsid w:val="00BD613C"/>
    <w:rsid w:val="00BD647E"/>
    <w:rsid w:val="00BD664A"/>
    <w:rsid w:val="00BD7DD9"/>
    <w:rsid w:val="00BE0EDB"/>
    <w:rsid w:val="00BE11D0"/>
    <w:rsid w:val="00BE1537"/>
    <w:rsid w:val="00BE1AA4"/>
    <w:rsid w:val="00BE1C38"/>
    <w:rsid w:val="00BE1EAA"/>
    <w:rsid w:val="00BE24AD"/>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49A"/>
    <w:rsid w:val="00BF4722"/>
    <w:rsid w:val="00BF4F88"/>
    <w:rsid w:val="00BF514B"/>
    <w:rsid w:val="00BF551B"/>
    <w:rsid w:val="00BF5AB4"/>
    <w:rsid w:val="00BF5D70"/>
    <w:rsid w:val="00BF619B"/>
    <w:rsid w:val="00BF61BA"/>
    <w:rsid w:val="00BF68F3"/>
    <w:rsid w:val="00BF6C45"/>
    <w:rsid w:val="00BF6E61"/>
    <w:rsid w:val="00BF6EB5"/>
    <w:rsid w:val="00BF7A11"/>
    <w:rsid w:val="00BF7A62"/>
    <w:rsid w:val="00BF7EBE"/>
    <w:rsid w:val="00C00301"/>
    <w:rsid w:val="00C005A6"/>
    <w:rsid w:val="00C018FC"/>
    <w:rsid w:val="00C01F75"/>
    <w:rsid w:val="00C02114"/>
    <w:rsid w:val="00C02376"/>
    <w:rsid w:val="00C02783"/>
    <w:rsid w:val="00C029FB"/>
    <w:rsid w:val="00C02DA5"/>
    <w:rsid w:val="00C02EF4"/>
    <w:rsid w:val="00C03258"/>
    <w:rsid w:val="00C034E3"/>
    <w:rsid w:val="00C03DD0"/>
    <w:rsid w:val="00C03DFA"/>
    <w:rsid w:val="00C04024"/>
    <w:rsid w:val="00C04077"/>
    <w:rsid w:val="00C04481"/>
    <w:rsid w:val="00C04B40"/>
    <w:rsid w:val="00C0518E"/>
    <w:rsid w:val="00C0572A"/>
    <w:rsid w:val="00C05996"/>
    <w:rsid w:val="00C05FA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65C"/>
    <w:rsid w:val="00C13C25"/>
    <w:rsid w:val="00C143A6"/>
    <w:rsid w:val="00C14696"/>
    <w:rsid w:val="00C146B8"/>
    <w:rsid w:val="00C15376"/>
    <w:rsid w:val="00C15592"/>
    <w:rsid w:val="00C157B9"/>
    <w:rsid w:val="00C15D03"/>
    <w:rsid w:val="00C1624F"/>
    <w:rsid w:val="00C16E75"/>
    <w:rsid w:val="00C1750C"/>
    <w:rsid w:val="00C17FEB"/>
    <w:rsid w:val="00C2057B"/>
    <w:rsid w:val="00C2079D"/>
    <w:rsid w:val="00C21285"/>
    <w:rsid w:val="00C22777"/>
    <w:rsid w:val="00C23658"/>
    <w:rsid w:val="00C24035"/>
    <w:rsid w:val="00C243FD"/>
    <w:rsid w:val="00C24457"/>
    <w:rsid w:val="00C2445B"/>
    <w:rsid w:val="00C2454D"/>
    <w:rsid w:val="00C24ED1"/>
    <w:rsid w:val="00C25171"/>
    <w:rsid w:val="00C2522F"/>
    <w:rsid w:val="00C25542"/>
    <w:rsid w:val="00C25A70"/>
    <w:rsid w:val="00C25D49"/>
    <w:rsid w:val="00C260DA"/>
    <w:rsid w:val="00C265C7"/>
    <w:rsid w:val="00C2683D"/>
    <w:rsid w:val="00C26883"/>
    <w:rsid w:val="00C26A44"/>
    <w:rsid w:val="00C26AEF"/>
    <w:rsid w:val="00C26E93"/>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CBA"/>
    <w:rsid w:val="00C32EB3"/>
    <w:rsid w:val="00C32FF2"/>
    <w:rsid w:val="00C3362A"/>
    <w:rsid w:val="00C33A28"/>
    <w:rsid w:val="00C342AB"/>
    <w:rsid w:val="00C3539A"/>
    <w:rsid w:val="00C35685"/>
    <w:rsid w:val="00C357CA"/>
    <w:rsid w:val="00C35F9E"/>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6B73"/>
    <w:rsid w:val="00C4716A"/>
    <w:rsid w:val="00C479EA"/>
    <w:rsid w:val="00C50541"/>
    <w:rsid w:val="00C5091D"/>
    <w:rsid w:val="00C5099A"/>
    <w:rsid w:val="00C50FAA"/>
    <w:rsid w:val="00C5104C"/>
    <w:rsid w:val="00C51ECA"/>
    <w:rsid w:val="00C52027"/>
    <w:rsid w:val="00C526C8"/>
    <w:rsid w:val="00C527A2"/>
    <w:rsid w:val="00C53D2F"/>
    <w:rsid w:val="00C54147"/>
    <w:rsid w:val="00C541E4"/>
    <w:rsid w:val="00C54245"/>
    <w:rsid w:val="00C54C6A"/>
    <w:rsid w:val="00C550D7"/>
    <w:rsid w:val="00C55EF3"/>
    <w:rsid w:val="00C55F2E"/>
    <w:rsid w:val="00C56207"/>
    <w:rsid w:val="00C566C9"/>
    <w:rsid w:val="00C569BC"/>
    <w:rsid w:val="00C569D0"/>
    <w:rsid w:val="00C576DA"/>
    <w:rsid w:val="00C57DE0"/>
    <w:rsid w:val="00C6260E"/>
    <w:rsid w:val="00C62B09"/>
    <w:rsid w:val="00C62C97"/>
    <w:rsid w:val="00C632C0"/>
    <w:rsid w:val="00C63582"/>
    <w:rsid w:val="00C63615"/>
    <w:rsid w:val="00C63705"/>
    <w:rsid w:val="00C64771"/>
    <w:rsid w:val="00C64B13"/>
    <w:rsid w:val="00C65312"/>
    <w:rsid w:val="00C6556D"/>
    <w:rsid w:val="00C65917"/>
    <w:rsid w:val="00C662FA"/>
    <w:rsid w:val="00C664D9"/>
    <w:rsid w:val="00C6677F"/>
    <w:rsid w:val="00C66C49"/>
    <w:rsid w:val="00C66F66"/>
    <w:rsid w:val="00C675F5"/>
    <w:rsid w:val="00C7001F"/>
    <w:rsid w:val="00C704BB"/>
    <w:rsid w:val="00C704FE"/>
    <w:rsid w:val="00C70D58"/>
    <w:rsid w:val="00C71632"/>
    <w:rsid w:val="00C7166B"/>
    <w:rsid w:val="00C71FFB"/>
    <w:rsid w:val="00C72DC6"/>
    <w:rsid w:val="00C72E4D"/>
    <w:rsid w:val="00C7336E"/>
    <w:rsid w:val="00C734F8"/>
    <w:rsid w:val="00C7359F"/>
    <w:rsid w:val="00C735E6"/>
    <w:rsid w:val="00C737E1"/>
    <w:rsid w:val="00C73A65"/>
    <w:rsid w:val="00C74195"/>
    <w:rsid w:val="00C741C7"/>
    <w:rsid w:val="00C7433C"/>
    <w:rsid w:val="00C744B8"/>
    <w:rsid w:val="00C74F9B"/>
    <w:rsid w:val="00C756BC"/>
    <w:rsid w:val="00C76B38"/>
    <w:rsid w:val="00C77692"/>
    <w:rsid w:val="00C779BB"/>
    <w:rsid w:val="00C80F84"/>
    <w:rsid w:val="00C81105"/>
    <w:rsid w:val="00C813EC"/>
    <w:rsid w:val="00C8183A"/>
    <w:rsid w:val="00C81E80"/>
    <w:rsid w:val="00C82486"/>
    <w:rsid w:val="00C83104"/>
    <w:rsid w:val="00C83412"/>
    <w:rsid w:val="00C83BF2"/>
    <w:rsid w:val="00C83E8C"/>
    <w:rsid w:val="00C83FC7"/>
    <w:rsid w:val="00C84B77"/>
    <w:rsid w:val="00C84CA4"/>
    <w:rsid w:val="00C84CF0"/>
    <w:rsid w:val="00C84D1A"/>
    <w:rsid w:val="00C84F34"/>
    <w:rsid w:val="00C853EE"/>
    <w:rsid w:val="00C86ECE"/>
    <w:rsid w:val="00C8774E"/>
    <w:rsid w:val="00C87B89"/>
    <w:rsid w:val="00C90149"/>
    <w:rsid w:val="00C902BA"/>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499B"/>
    <w:rsid w:val="00C94CC4"/>
    <w:rsid w:val="00C95141"/>
    <w:rsid w:val="00C956DE"/>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26B"/>
    <w:rsid w:val="00CA5267"/>
    <w:rsid w:val="00CA5821"/>
    <w:rsid w:val="00CA5ED8"/>
    <w:rsid w:val="00CA65AB"/>
    <w:rsid w:val="00CA68A5"/>
    <w:rsid w:val="00CA68F7"/>
    <w:rsid w:val="00CA6B80"/>
    <w:rsid w:val="00CA6BFD"/>
    <w:rsid w:val="00CA6E78"/>
    <w:rsid w:val="00CA7759"/>
    <w:rsid w:val="00CA7F0C"/>
    <w:rsid w:val="00CB0085"/>
    <w:rsid w:val="00CB0230"/>
    <w:rsid w:val="00CB0E8F"/>
    <w:rsid w:val="00CB161D"/>
    <w:rsid w:val="00CB169F"/>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A49"/>
    <w:rsid w:val="00CB7F1B"/>
    <w:rsid w:val="00CC0224"/>
    <w:rsid w:val="00CC042F"/>
    <w:rsid w:val="00CC0AC5"/>
    <w:rsid w:val="00CC0F0A"/>
    <w:rsid w:val="00CC0F9E"/>
    <w:rsid w:val="00CC2396"/>
    <w:rsid w:val="00CC3C66"/>
    <w:rsid w:val="00CC40FF"/>
    <w:rsid w:val="00CC426C"/>
    <w:rsid w:val="00CC47F3"/>
    <w:rsid w:val="00CC4BF8"/>
    <w:rsid w:val="00CC4F0A"/>
    <w:rsid w:val="00CC4FBF"/>
    <w:rsid w:val="00CC502E"/>
    <w:rsid w:val="00CC5738"/>
    <w:rsid w:val="00CC610C"/>
    <w:rsid w:val="00CC6368"/>
    <w:rsid w:val="00CC6EAC"/>
    <w:rsid w:val="00CC7328"/>
    <w:rsid w:val="00CD00FD"/>
    <w:rsid w:val="00CD0729"/>
    <w:rsid w:val="00CD13A6"/>
    <w:rsid w:val="00CD1514"/>
    <w:rsid w:val="00CD177A"/>
    <w:rsid w:val="00CD1E1A"/>
    <w:rsid w:val="00CD22AA"/>
    <w:rsid w:val="00CD2D47"/>
    <w:rsid w:val="00CD30D0"/>
    <w:rsid w:val="00CD33DD"/>
    <w:rsid w:val="00CD4172"/>
    <w:rsid w:val="00CD4476"/>
    <w:rsid w:val="00CD4604"/>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931"/>
    <w:rsid w:val="00CE3EE3"/>
    <w:rsid w:val="00CE4278"/>
    <w:rsid w:val="00CE4586"/>
    <w:rsid w:val="00CE46D9"/>
    <w:rsid w:val="00CE484C"/>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2F32"/>
    <w:rsid w:val="00CF327F"/>
    <w:rsid w:val="00CF3B67"/>
    <w:rsid w:val="00CF3F6F"/>
    <w:rsid w:val="00CF4094"/>
    <w:rsid w:val="00CF4FCE"/>
    <w:rsid w:val="00CF54E9"/>
    <w:rsid w:val="00CF55AE"/>
    <w:rsid w:val="00CF59D5"/>
    <w:rsid w:val="00CF5FB5"/>
    <w:rsid w:val="00CF5FFA"/>
    <w:rsid w:val="00CF60AE"/>
    <w:rsid w:val="00CF7112"/>
    <w:rsid w:val="00CF727C"/>
    <w:rsid w:val="00CF7324"/>
    <w:rsid w:val="00CF7FDE"/>
    <w:rsid w:val="00D00107"/>
    <w:rsid w:val="00D00E38"/>
    <w:rsid w:val="00D01073"/>
    <w:rsid w:val="00D01113"/>
    <w:rsid w:val="00D012CF"/>
    <w:rsid w:val="00D01774"/>
    <w:rsid w:val="00D0199B"/>
    <w:rsid w:val="00D019C6"/>
    <w:rsid w:val="00D022B0"/>
    <w:rsid w:val="00D03068"/>
    <w:rsid w:val="00D03242"/>
    <w:rsid w:val="00D033D0"/>
    <w:rsid w:val="00D035BE"/>
    <w:rsid w:val="00D035D5"/>
    <w:rsid w:val="00D039EA"/>
    <w:rsid w:val="00D04227"/>
    <w:rsid w:val="00D046F8"/>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C78"/>
    <w:rsid w:val="00D124E7"/>
    <w:rsid w:val="00D12776"/>
    <w:rsid w:val="00D12DA7"/>
    <w:rsid w:val="00D131FD"/>
    <w:rsid w:val="00D135D5"/>
    <w:rsid w:val="00D13C99"/>
    <w:rsid w:val="00D14077"/>
    <w:rsid w:val="00D14945"/>
    <w:rsid w:val="00D15256"/>
    <w:rsid w:val="00D154C1"/>
    <w:rsid w:val="00D166CB"/>
    <w:rsid w:val="00D16A4A"/>
    <w:rsid w:val="00D16EA5"/>
    <w:rsid w:val="00D16F00"/>
    <w:rsid w:val="00D17BEF"/>
    <w:rsid w:val="00D207F2"/>
    <w:rsid w:val="00D20BF2"/>
    <w:rsid w:val="00D20C0C"/>
    <w:rsid w:val="00D20EEB"/>
    <w:rsid w:val="00D216AB"/>
    <w:rsid w:val="00D21700"/>
    <w:rsid w:val="00D218AC"/>
    <w:rsid w:val="00D2214B"/>
    <w:rsid w:val="00D22487"/>
    <w:rsid w:val="00D22981"/>
    <w:rsid w:val="00D22A97"/>
    <w:rsid w:val="00D22E17"/>
    <w:rsid w:val="00D23069"/>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E38"/>
    <w:rsid w:val="00D27F37"/>
    <w:rsid w:val="00D3001F"/>
    <w:rsid w:val="00D30290"/>
    <w:rsid w:val="00D30366"/>
    <w:rsid w:val="00D30A2D"/>
    <w:rsid w:val="00D30D7B"/>
    <w:rsid w:val="00D31062"/>
    <w:rsid w:val="00D310D1"/>
    <w:rsid w:val="00D3124F"/>
    <w:rsid w:val="00D3167E"/>
    <w:rsid w:val="00D31AA7"/>
    <w:rsid w:val="00D31FD2"/>
    <w:rsid w:val="00D32408"/>
    <w:rsid w:val="00D326A3"/>
    <w:rsid w:val="00D330F1"/>
    <w:rsid w:val="00D332BD"/>
    <w:rsid w:val="00D333A5"/>
    <w:rsid w:val="00D339A9"/>
    <w:rsid w:val="00D3416A"/>
    <w:rsid w:val="00D344DB"/>
    <w:rsid w:val="00D345FA"/>
    <w:rsid w:val="00D3494B"/>
    <w:rsid w:val="00D35357"/>
    <w:rsid w:val="00D35FD9"/>
    <w:rsid w:val="00D36064"/>
    <w:rsid w:val="00D360AE"/>
    <w:rsid w:val="00D3612A"/>
    <w:rsid w:val="00D369EE"/>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730A"/>
    <w:rsid w:val="00D477EC"/>
    <w:rsid w:val="00D47CA9"/>
    <w:rsid w:val="00D500A3"/>
    <w:rsid w:val="00D502B9"/>
    <w:rsid w:val="00D50A8B"/>
    <w:rsid w:val="00D50D59"/>
    <w:rsid w:val="00D512BE"/>
    <w:rsid w:val="00D514B3"/>
    <w:rsid w:val="00D51BA7"/>
    <w:rsid w:val="00D51DE7"/>
    <w:rsid w:val="00D52A69"/>
    <w:rsid w:val="00D52F6B"/>
    <w:rsid w:val="00D5322D"/>
    <w:rsid w:val="00D53BA2"/>
    <w:rsid w:val="00D54C5C"/>
    <w:rsid w:val="00D54CC9"/>
    <w:rsid w:val="00D54DA5"/>
    <w:rsid w:val="00D55286"/>
    <w:rsid w:val="00D55BCA"/>
    <w:rsid w:val="00D56219"/>
    <w:rsid w:val="00D56D0E"/>
    <w:rsid w:val="00D56E45"/>
    <w:rsid w:val="00D56FFB"/>
    <w:rsid w:val="00D570A9"/>
    <w:rsid w:val="00D57478"/>
    <w:rsid w:val="00D57678"/>
    <w:rsid w:val="00D57B02"/>
    <w:rsid w:val="00D60481"/>
    <w:rsid w:val="00D606BB"/>
    <w:rsid w:val="00D60CB8"/>
    <w:rsid w:val="00D6102E"/>
    <w:rsid w:val="00D61F59"/>
    <w:rsid w:val="00D6231B"/>
    <w:rsid w:val="00D6268D"/>
    <w:rsid w:val="00D62DD7"/>
    <w:rsid w:val="00D634EE"/>
    <w:rsid w:val="00D634EF"/>
    <w:rsid w:val="00D637D9"/>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236F"/>
    <w:rsid w:val="00D72DBD"/>
    <w:rsid w:val="00D72FDF"/>
    <w:rsid w:val="00D734B5"/>
    <w:rsid w:val="00D7360B"/>
    <w:rsid w:val="00D7366F"/>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80C99"/>
    <w:rsid w:val="00D81569"/>
    <w:rsid w:val="00D8167C"/>
    <w:rsid w:val="00D818EA"/>
    <w:rsid w:val="00D81B1A"/>
    <w:rsid w:val="00D81D60"/>
    <w:rsid w:val="00D8262C"/>
    <w:rsid w:val="00D82673"/>
    <w:rsid w:val="00D8268A"/>
    <w:rsid w:val="00D827B6"/>
    <w:rsid w:val="00D82AE9"/>
    <w:rsid w:val="00D82E3E"/>
    <w:rsid w:val="00D833BF"/>
    <w:rsid w:val="00D83CC9"/>
    <w:rsid w:val="00D842EB"/>
    <w:rsid w:val="00D84514"/>
    <w:rsid w:val="00D84ABC"/>
    <w:rsid w:val="00D850DF"/>
    <w:rsid w:val="00D8568D"/>
    <w:rsid w:val="00D860C8"/>
    <w:rsid w:val="00D866A7"/>
    <w:rsid w:val="00D8672A"/>
    <w:rsid w:val="00D87079"/>
    <w:rsid w:val="00D8741A"/>
    <w:rsid w:val="00D874BD"/>
    <w:rsid w:val="00D87B84"/>
    <w:rsid w:val="00D90454"/>
    <w:rsid w:val="00D9090D"/>
    <w:rsid w:val="00D90937"/>
    <w:rsid w:val="00D91FB3"/>
    <w:rsid w:val="00D9248C"/>
    <w:rsid w:val="00D92716"/>
    <w:rsid w:val="00D92821"/>
    <w:rsid w:val="00D92C36"/>
    <w:rsid w:val="00D934B2"/>
    <w:rsid w:val="00D9397D"/>
    <w:rsid w:val="00D93A23"/>
    <w:rsid w:val="00D93B0B"/>
    <w:rsid w:val="00D93BED"/>
    <w:rsid w:val="00D94495"/>
    <w:rsid w:val="00D94600"/>
    <w:rsid w:val="00D94A40"/>
    <w:rsid w:val="00D94DED"/>
    <w:rsid w:val="00D950ED"/>
    <w:rsid w:val="00D9569C"/>
    <w:rsid w:val="00D95CF8"/>
    <w:rsid w:val="00D96AB1"/>
    <w:rsid w:val="00D96C9D"/>
    <w:rsid w:val="00D975F0"/>
    <w:rsid w:val="00D977D8"/>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F0D"/>
    <w:rsid w:val="00DA685B"/>
    <w:rsid w:val="00DA69AC"/>
    <w:rsid w:val="00DA6E5C"/>
    <w:rsid w:val="00DB028D"/>
    <w:rsid w:val="00DB0391"/>
    <w:rsid w:val="00DB1411"/>
    <w:rsid w:val="00DB1663"/>
    <w:rsid w:val="00DB1A87"/>
    <w:rsid w:val="00DB1FA3"/>
    <w:rsid w:val="00DB1FA4"/>
    <w:rsid w:val="00DB222F"/>
    <w:rsid w:val="00DB26DD"/>
    <w:rsid w:val="00DB2D29"/>
    <w:rsid w:val="00DB2D76"/>
    <w:rsid w:val="00DB322B"/>
    <w:rsid w:val="00DB329D"/>
    <w:rsid w:val="00DB32A7"/>
    <w:rsid w:val="00DB3ACD"/>
    <w:rsid w:val="00DB3B57"/>
    <w:rsid w:val="00DB4072"/>
    <w:rsid w:val="00DB44B4"/>
    <w:rsid w:val="00DB5163"/>
    <w:rsid w:val="00DB5477"/>
    <w:rsid w:val="00DB5C0E"/>
    <w:rsid w:val="00DB5DFC"/>
    <w:rsid w:val="00DB5F89"/>
    <w:rsid w:val="00DB7399"/>
    <w:rsid w:val="00DB73BC"/>
    <w:rsid w:val="00DC0296"/>
    <w:rsid w:val="00DC11A5"/>
    <w:rsid w:val="00DC2087"/>
    <w:rsid w:val="00DC21D9"/>
    <w:rsid w:val="00DC2929"/>
    <w:rsid w:val="00DC2BA0"/>
    <w:rsid w:val="00DC2C20"/>
    <w:rsid w:val="00DC2C49"/>
    <w:rsid w:val="00DC2D53"/>
    <w:rsid w:val="00DC2DB9"/>
    <w:rsid w:val="00DC3AE2"/>
    <w:rsid w:val="00DC3FF2"/>
    <w:rsid w:val="00DC40A1"/>
    <w:rsid w:val="00DC44BA"/>
    <w:rsid w:val="00DC4A22"/>
    <w:rsid w:val="00DC4BDC"/>
    <w:rsid w:val="00DC4D91"/>
    <w:rsid w:val="00DC52BE"/>
    <w:rsid w:val="00DC5B25"/>
    <w:rsid w:val="00DC6423"/>
    <w:rsid w:val="00DC672C"/>
    <w:rsid w:val="00DC7457"/>
    <w:rsid w:val="00DC789A"/>
    <w:rsid w:val="00DD0157"/>
    <w:rsid w:val="00DD037E"/>
    <w:rsid w:val="00DD05C0"/>
    <w:rsid w:val="00DD0F27"/>
    <w:rsid w:val="00DD0F87"/>
    <w:rsid w:val="00DD1B0A"/>
    <w:rsid w:val="00DD276A"/>
    <w:rsid w:val="00DD2FE8"/>
    <w:rsid w:val="00DD300E"/>
    <w:rsid w:val="00DD3C13"/>
    <w:rsid w:val="00DD3C5B"/>
    <w:rsid w:val="00DD3FF7"/>
    <w:rsid w:val="00DD42B8"/>
    <w:rsid w:val="00DD4C80"/>
    <w:rsid w:val="00DD5494"/>
    <w:rsid w:val="00DD5993"/>
    <w:rsid w:val="00DD63B4"/>
    <w:rsid w:val="00DD6727"/>
    <w:rsid w:val="00DD686E"/>
    <w:rsid w:val="00DD775F"/>
    <w:rsid w:val="00DD7DBE"/>
    <w:rsid w:val="00DE061D"/>
    <w:rsid w:val="00DE0F48"/>
    <w:rsid w:val="00DE114E"/>
    <w:rsid w:val="00DE1502"/>
    <w:rsid w:val="00DE1699"/>
    <w:rsid w:val="00DE186A"/>
    <w:rsid w:val="00DE2453"/>
    <w:rsid w:val="00DE2736"/>
    <w:rsid w:val="00DE2C2B"/>
    <w:rsid w:val="00DE3409"/>
    <w:rsid w:val="00DE3425"/>
    <w:rsid w:val="00DE37A3"/>
    <w:rsid w:val="00DE3A39"/>
    <w:rsid w:val="00DE3FE8"/>
    <w:rsid w:val="00DE46FC"/>
    <w:rsid w:val="00DE4A37"/>
    <w:rsid w:val="00DE4C6E"/>
    <w:rsid w:val="00DE5605"/>
    <w:rsid w:val="00DE59E6"/>
    <w:rsid w:val="00DE5A17"/>
    <w:rsid w:val="00DE5A93"/>
    <w:rsid w:val="00DE5E74"/>
    <w:rsid w:val="00DE5EEA"/>
    <w:rsid w:val="00DE5F61"/>
    <w:rsid w:val="00DE61BE"/>
    <w:rsid w:val="00DE654C"/>
    <w:rsid w:val="00DE65A5"/>
    <w:rsid w:val="00DE660F"/>
    <w:rsid w:val="00DE6616"/>
    <w:rsid w:val="00DE6BC8"/>
    <w:rsid w:val="00DE6DEA"/>
    <w:rsid w:val="00DE709C"/>
    <w:rsid w:val="00DE74DA"/>
    <w:rsid w:val="00DE7919"/>
    <w:rsid w:val="00DE7D12"/>
    <w:rsid w:val="00DF003C"/>
    <w:rsid w:val="00DF0095"/>
    <w:rsid w:val="00DF0245"/>
    <w:rsid w:val="00DF05F3"/>
    <w:rsid w:val="00DF0F81"/>
    <w:rsid w:val="00DF1A25"/>
    <w:rsid w:val="00DF1C61"/>
    <w:rsid w:val="00DF223F"/>
    <w:rsid w:val="00DF3BD4"/>
    <w:rsid w:val="00DF3C67"/>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F56"/>
    <w:rsid w:val="00E0156F"/>
    <w:rsid w:val="00E0157C"/>
    <w:rsid w:val="00E01828"/>
    <w:rsid w:val="00E01EA7"/>
    <w:rsid w:val="00E0237E"/>
    <w:rsid w:val="00E02B8B"/>
    <w:rsid w:val="00E031A5"/>
    <w:rsid w:val="00E033B6"/>
    <w:rsid w:val="00E040F9"/>
    <w:rsid w:val="00E04314"/>
    <w:rsid w:val="00E043E7"/>
    <w:rsid w:val="00E04532"/>
    <w:rsid w:val="00E049EF"/>
    <w:rsid w:val="00E05443"/>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5D5"/>
    <w:rsid w:val="00E10D73"/>
    <w:rsid w:val="00E11782"/>
    <w:rsid w:val="00E11C11"/>
    <w:rsid w:val="00E11DEF"/>
    <w:rsid w:val="00E11E76"/>
    <w:rsid w:val="00E12074"/>
    <w:rsid w:val="00E122D7"/>
    <w:rsid w:val="00E124DB"/>
    <w:rsid w:val="00E12AC9"/>
    <w:rsid w:val="00E12DA4"/>
    <w:rsid w:val="00E12F4C"/>
    <w:rsid w:val="00E13790"/>
    <w:rsid w:val="00E1388E"/>
    <w:rsid w:val="00E144E0"/>
    <w:rsid w:val="00E14640"/>
    <w:rsid w:val="00E1479D"/>
    <w:rsid w:val="00E15E3C"/>
    <w:rsid w:val="00E16B7E"/>
    <w:rsid w:val="00E16BD4"/>
    <w:rsid w:val="00E16E83"/>
    <w:rsid w:val="00E17324"/>
    <w:rsid w:val="00E17723"/>
    <w:rsid w:val="00E17903"/>
    <w:rsid w:val="00E179B4"/>
    <w:rsid w:val="00E17BCD"/>
    <w:rsid w:val="00E17ED7"/>
    <w:rsid w:val="00E20ECB"/>
    <w:rsid w:val="00E21AE4"/>
    <w:rsid w:val="00E21D99"/>
    <w:rsid w:val="00E229B0"/>
    <w:rsid w:val="00E22B29"/>
    <w:rsid w:val="00E22EED"/>
    <w:rsid w:val="00E23B7C"/>
    <w:rsid w:val="00E24000"/>
    <w:rsid w:val="00E240D2"/>
    <w:rsid w:val="00E2549E"/>
    <w:rsid w:val="00E2669B"/>
    <w:rsid w:val="00E267DA"/>
    <w:rsid w:val="00E26BD7"/>
    <w:rsid w:val="00E26C37"/>
    <w:rsid w:val="00E26CFB"/>
    <w:rsid w:val="00E276C5"/>
    <w:rsid w:val="00E279FB"/>
    <w:rsid w:val="00E30F99"/>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E00"/>
    <w:rsid w:val="00E41E78"/>
    <w:rsid w:val="00E424D7"/>
    <w:rsid w:val="00E42A80"/>
    <w:rsid w:val="00E43AA6"/>
    <w:rsid w:val="00E43E2A"/>
    <w:rsid w:val="00E43E4A"/>
    <w:rsid w:val="00E4419A"/>
    <w:rsid w:val="00E44EE6"/>
    <w:rsid w:val="00E45059"/>
    <w:rsid w:val="00E450A2"/>
    <w:rsid w:val="00E450FF"/>
    <w:rsid w:val="00E4520B"/>
    <w:rsid w:val="00E45A5D"/>
    <w:rsid w:val="00E46617"/>
    <w:rsid w:val="00E46A77"/>
    <w:rsid w:val="00E46E65"/>
    <w:rsid w:val="00E4712C"/>
    <w:rsid w:val="00E4737C"/>
    <w:rsid w:val="00E4770E"/>
    <w:rsid w:val="00E477FB"/>
    <w:rsid w:val="00E50377"/>
    <w:rsid w:val="00E5083D"/>
    <w:rsid w:val="00E50B1D"/>
    <w:rsid w:val="00E5100F"/>
    <w:rsid w:val="00E5129A"/>
    <w:rsid w:val="00E5162D"/>
    <w:rsid w:val="00E525DF"/>
    <w:rsid w:val="00E531EB"/>
    <w:rsid w:val="00E5347E"/>
    <w:rsid w:val="00E53634"/>
    <w:rsid w:val="00E53C91"/>
    <w:rsid w:val="00E53E01"/>
    <w:rsid w:val="00E5439F"/>
    <w:rsid w:val="00E5456C"/>
    <w:rsid w:val="00E54A9C"/>
    <w:rsid w:val="00E54EA8"/>
    <w:rsid w:val="00E552E4"/>
    <w:rsid w:val="00E5552C"/>
    <w:rsid w:val="00E55896"/>
    <w:rsid w:val="00E55954"/>
    <w:rsid w:val="00E55E8F"/>
    <w:rsid w:val="00E561CC"/>
    <w:rsid w:val="00E565E0"/>
    <w:rsid w:val="00E56818"/>
    <w:rsid w:val="00E56977"/>
    <w:rsid w:val="00E57606"/>
    <w:rsid w:val="00E57B2B"/>
    <w:rsid w:val="00E60113"/>
    <w:rsid w:val="00E6079D"/>
    <w:rsid w:val="00E607A4"/>
    <w:rsid w:val="00E60E58"/>
    <w:rsid w:val="00E6104D"/>
    <w:rsid w:val="00E61A31"/>
    <w:rsid w:val="00E61A74"/>
    <w:rsid w:val="00E6266D"/>
    <w:rsid w:val="00E6308C"/>
    <w:rsid w:val="00E6389D"/>
    <w:rsid w:val="00E63B04"/>
    <w:rsid w:val="00E63B36"/>
    <w:rsid w:val="00E64302"/>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F8"/>
    <w:rsid w:val="00E83B8A"/>
    <w:rsid w:val="00E83E83"/>
    <w:rsid w:val="00E8455F"/>
    <w:rsid w:val="00E84C29"/>
    <w:rsid w:val="00E8506F"/>
    <w:rsid w:val="00E86009"/>
    <w:rsid w:val="00E8674A"/>
    <w:rsid w:val="00E86AD3"/>
    <w:rsid w:val="00E86B01"/>
    <w:rsid w:val="00E86C34"/>
    <w:rsid w:val="00E86FC0"/>
    <w:rsid w:val="00E87110"/>
    <w:rsid w:val="00E8795A"/>
    <w:rsid w:val="00E87DFA"/>
    <w:rsid w:val="00E90006"/>
    <w:rsid w:val="00E90A85"/>
    <w:rsid w:val="00E90B9D"/>
    <w:rsid w:val="00E90E66"/>
    <w:rsid w:val="00E91330"/>
    <w:rsid w:val="00E9141F"/>
    <w:rsid w:val="00E91829"/>
    <w:rsid w:val="00E91996"/>
    <w:rsid w:val="00E92363"/>
    <w:rsid w:val="00E928F4"/>
    <w:rsid w:val="00E9304B"/>
    <w:rsid w:val="00E93C98"/>
    <w:rsid w:val="00E93E66"/>
    <w:rsid w:val="00E9432B"/>
    <w:rsid w:val="00E94AFA"/>
    <w:rsid w:val="00E94CA1"/>
    <w:rsid w:val="00E94DBB"/>
    <w:rsid w:val="00E95230"/>
    <w:rsid w:val="00E95D99"/>
    <w:rsid w:val="00E95F5A"/>
    <w:rsid w:val="00E96708"/>
    <w:rsid w:val="00E967BF"/>
    <w:rsid w:val="00E97044"/>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3860"/>
    <w:rsid w:val="00EA39AE"/>
    <w:rsid w:val="00EA3AF7"/>
    <w:rsid w:val="00EA3D82"/>
    <w:rsid w:val="00EA3E4E"/>
    <w:rsid w:val="00EA424B"/>
    <w:rsid w:val="00EA4A7A"/>
    <w:rsid w:val="00EA4B9B"/>
    <w:rsid w:val="00EA4D86"/>
    <w:rsid w:val="00EA4DF7"/>
    <w:rsid w:val="00EA4F00"/>
    <w:rsid w:val="00EA5012"/>
    <w:rsid w:val="00EA552C"/>
    <w:rsid w:val="00EA5628"/>
    <w:rsid w:val="00EA5966"/>
    <w:rsid w:val="00EA5B09"/>
    <w:rsid w:val="00EA5BF8"/>
    <w:rsid w:val="00EA5E89"/>
    <w:rsid w:val="00EA6A23"/>
    <w:rsid w:val="00EA6AB2"/>
    <w:rsid w:val="00EA6F3D"/>
    <w:rsid w:val="00EA7101"/>
    <w:rsid w:val="00EA766E"/>
    <w:rsid w:val="00EA76A0"/>
    <w:rsid w:val="00EA7BB6"/>
    <w:rsid w:val="00EA7D2E"/>
    <w:rsid w:val="00EA7D4C"/>
    <w:rsid w:val="00EA7F7F"/>
    <w:rsid w:val="00EB0CE3"/>
    <w:rsid w:val="00EB0DF6"/>
    <w:rsid w:val="00EB1221"/>
    <w:rsid w:val="00EB150D"/>
    <w:rsid w:val="00EB19A6"/>
    <w:rsid w:val="00EB24AA"/>
    <w:rsid w:val="00EB2A8E"/>
    <w:rsid w:val="00EB2C36"/>
    <w:rsid w:val="00EB2ED6"/>
    <w:rsid w:val="00EB2F52"/>
    <w:rsid w:val="00EB323A"/>
    <w:rsid w:val="00EB33DC"/>
    <w:rsid w:val="00EB38E3"/>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792"/>
    <w:rsid w:val="00EC0A7F"/>
    <w:rsid w:val="00EC12DB"/>
    <w:rsid w:val="00EC1377"/>
    <w:rsid w:val="00EC140C"/>
    <w:rsid w:val="00EC15FE"/>
    <w:rsid w:val="00EC19EE"/>
    <w:rsid w:val="00EC21E9"/>
    <w:rsid w:val="00EC312E"/>
    <w:rsid w:val="00EC366D"/>
    <w:rsid w:val="00EC3A16"/>
    <w:rsid w:val="00EC3A97"/>
    <w:rsid w:val="00EC3CD7"/>
    <w:rsid w:val="00EC4133"/>
    <w:rsid w:val="00EC4341"/>
    <w:rsid w:val="00EC46F8"/>
    <w:rsid w:val="00EC4ECA"/>
    <w:rsid w:val="00EC4F2D"/>
    <w:rsid w:val="00EC5FED"/>
    <w:rsid w:val="00EC60C2"/>
    <w:rsid w:val="00EC76F7"/>
    <w:rsid w:val="00ED11AB"/>
    <w:rsid w:val="00ED1964"/>
    <w:rsid w:val="00ED1E40"/>
    <w:rsid w:val="00ED35F5"/>
    <w:rsid w:val="00ED40F7"/>
    <w:rsid w:val="00ED4252"/>
    <w:rsid w:val="00ED465C"/>
    <w:rsid w:val="00ED4836"/>
    <w:rsid w:val="00ED5075"/>
    <w:rsid w:val="00ED57B7"/>
    <w:rsid w:val="00ED59A8"/>
    <w:rsid w:val="00ED671F"/>
    <w:rsid w:val="00ED67E4"/>
    <w:rsid w:val="00ED6A04"/>
    <w:rsid w:val="00ED704E"/>
    <w:rsid w:val="00ED7159"/>
    <w:rsid w:val="00ED7498"/>
    <w:rsid w:val="00EE08D6"/>
    <w:rsid w:val="00EE0A28"/>
    <w:rsid w:val="00EE0E31"/>
    <w:rsid w:val="00EE134D"/>
    <w:rsid w:val="00EE1819"/>
    <w:rsid w:val="00EE1ACF"/>
    <w:rsid w:val="00EE2049"/>
    <w:rsid w:val="00EE2D32"/>
    <w:rsid w:val="00EE34A9"/>
    <w:rsid w:val="00EE4C72"/>
    <w:rsid w:val="00EE4C97"/>
    <w:rsid w:val="00EE4FA0"/>
    <w:rsid w:val="00EE6876"/>
    <w:rsid w:val="00EE6CEB"/>
    <w:rsid w:val="00EE6DFA"/>
    <w:rsid w:val="00EE7D47"/>
    <w:rsid w:val="00EF062C"/>
    <w:rsid w:val="00EF06FD"/>
    <w:rsid w:val="00EF0724"/>
    <w:rsid w:val="00EF0899"/>
    <w:rsid w:val="00EF0F2C"/>
    <w:rsid w:val="00EF112B"/>
    <w:rsid w:val="00EF1431"/>
    <w:rsid w:val="00EF19DA"/>
    <w:rsid w:val="00EF1A87"/>
    <w:rsid w:val="00EF1B6B"/>
    <w:rsid w:val="00EF1FF6"/>
    <w:rsid w:val="00EF3181"/>
    <w:rsid w:val="00EF381A"/>
    <w:rsid w:val="00EF3CA9"/>
    <w:rsid w:val="00EF41AF"/>
    <w:rsid w:val="00EF4258"/>
    <w:rsid w:val="00EF43F3"/>
    <w:rsid w:val="00EF4AD1"/>
    <w:rsid w:val="00EF4B4C"/>
    <w:rsid w:val="00EF4D78"/>
    <w:rsid w:val="00EF5283"/>
    <w:rsid w:val="00EF5A96"/>
    <w:rsid w:val="00EF5B77"/>
    <w:rsid w:val="00EF5EF2"/>
    <w:rsid w:val="00EF658E"/>
    <w:rsid w:val="00EF752D"/>
    <w:rsid w:val="00EF7934"/>
    <w:rsid w:val="00EF7CD4"/>
    <w:rsid w:val="00F0002B"/>
    <w:rsid w:val="00F009DA"/>
    <w:rsid w:val="00F01074"/>
    <w:rsid w:val="00F0140D"/>
    <w:rsid w:val="00F01941"/>
    <w:rsid w:val="00F01B3E"/>
    <w:rsid w:val="00F02033"/>
    <w:rsid w:val="00F029C9"/>
    <w:rsid w:val="00F02C96"/>
    <w:rsid w:val="00F030BB"/>
    <w:rsid w:val="00F031CC"/>
    <w:rsid w:val="00F04264"/>
    <w:rsid w:val="00F04410"/>
    <w:rsid w:val="00F047DC"/>
    <w:rsid w:val="00F04BCF"/>
    <w:rsid w:val="00F04C10"/>
    <w:rsid w:val="00F05D2F"/>
    <w:rsid w:val="00F0645C"/>
    <w:rsid w:val="00F06911"/>
    <w:rsid w:val="00F07008"/>
    <w:rsid w:val="00F07084"/>
    <w:rsid w:val="00F07454"/>
    <w:rsid w:val="00F105DB"/>
    <w:rsid w:val="00F10EC9"/>
    <w:rsid w:val="00F1109F"/>
    <w:rsid w:val="00F1159B"/>
    <w:rsid w:val="00F118F6"/>
    <w:rsid w:val="00F11A6F"/>
    <w:rsid w:val="00F11B73"/>
    <w:rsid w:val="00F11B96"/>
    <w:rsid w:val="00F129E0"/>
    <w:rsid w:val="00F130EE"/>
    <w:rsid w:val="00F1399E"/>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39A"/>
    <w:rsid w:val="00F27B46"/>
    <w:rsid w:val="00F27D71"/>
    <w:rsid w:val="00F27E99"/>
    <w:rsid w:val="00F3068D"/>
    <w:rsid w:val="00F30E0E"/>
    <w:rsid w:val="00F30EB4"/>
    <w:rsid w:val="00F310E5"/>
    <w:rsid w:val="00F31174"/>
    <w:rsid w:val="00F314BF"/>
    <w:rsid w:val="00F3171B"/>
    <w:rsid w:val="00F31D66"/>
    <w:rsid w:val="00F33DC1"/>
    <w:rsid w:val="00F34387"/>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CB3"/>
    <w:rsid w:val="00F54CD4"/>
    <w:rsid w:val="00F560B1"/>
    <w:rsid w:val="00F5617F"/>
    <w:rsid w:val="00F56802"/>
    <w:rsid w:val="00F56BA9"/>
    <w:rsid w:val="00F56DFB"/>
    <w:rsid w:val="00F56F7F"/>
    <w:rsid w:val="00F570B6"/>
    <w:rsid w:val="00F571BD"/>
    <w:rsid w:val="00F571D2"/>
    <w:rsid w:val="00F57576"/>
    <w:rsid w:val="00F578F9"/>
    <w:rsid w:val="00F57A67"/>
    <w:rsid w:val="00F57DAC"/>
    <w:rsid w:val="00F57FE0"/>
    <w:rsid w:val="00F6073C"/>
    <w:rsid w:val="00F6077F"/>
    <w:rsid w:val="00F608BA"/>
    <w:rsid w:val="00F60B2A"/>
    <w:rsid w:val="00F60B3A"/>
    <w:rsid w:val="00F60DED"/>
    <w:rsid w:val="00F611E2"/>
    <w:rsid w:val="00F61CC4"/>
    <w:rsid w:val="00F61EBB"/>
    <w:rsid w:val="00F622CC"/>
    <w:rsid w:val="00F62754"/>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728"/>
    <w:rsid w:val="00F66D35"/>
    <w:rsid w:val="00F66DEC"/>
    <w:rsid w:val="00F67032"/>
    <w:rsid w:val="00F67043"/>
    <w:rsid w:val="00F67053"/>
    <w:rsid w:val="00F67EBF"/>
    <w:rsid w:val="00F70901"/>
    <w:rsid w:val="00F70A56"/>
    <w:rsid w:val="00F70DA7"/>
    <w:rsid w:val="00F710DB"/>
    <w:rsid w:val="00F71152"/>
    <w:rsid w:val="00F711E2"/>
    <w:rsid w:val="00F71AD6"/>
    <w:rsid w:val="00F71B29"/>
    <w:rsid w:val="00F71E02"/>
    <w:rsid w:val="00F720ED"/>
    <w:rsid w:val="00F72117"/>
    <w:rsid w:val="00F72839"/>
    <w:rsid w:val="00F72BC9"/>
    <w:rsid w:val="00F73381"/>
    <w:rsid w:val="00F73789"/>
    <w:rsid w:val="00F73FCA"/>
    <w:rsid w:val="00F7451D"/>
    <w:rsid w:val="00F7462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00"/>
    <w:rsid w:val="00F84A3F"/>
    <w:rsid w:val="00F84B73"/>
    <w:rsid w:val="00F84CFB"/>
    <w:rsid w:val="00F84F1B"/>
    <w:rsid w:val="00F85014"/>
    <w:rsid w:val="00F85914"/>
    <w:rsid w:val="00F85D56"/>
    <w:rsid w:val="00F860C4"/>
    <w:rsid w:val="00F86462"/>
    <w:rsid w:val="00F866CB"/>
    <w:rsid w:val="00F86795"/>
    <w:rsid w:val="00F872CB"/>
    <w:rsid w:val="00F873ED"/>
    <w:rsid w:val="00F87428"/>
    <w:rsid w:val="00F8785C"/>
    <w:rsid w:val="00F87A06"/>
    <w:rsid w:val="00F907C6"/>
    <w:rsid w:val="00F90E1A"/>
    <w:rsid w:val="00F90E91"/>
    <w:rsid w:val="00F912D8"/>
    <w:rsid w:val="00F91AAF"/>
    <w:rsid w:val="00F92137"/>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7A7"/>
    <w:rsid w:val="00F9785E"/>
    <w:rsid w:val="00F97A0C"/>
    <w:rsid w:val="00F97AA1"/>
    <w:rsid w:val="00FA0274"/>
    <w:rsid w:val="00FA08E7"/>
    <w:rsid w:val="00FA0D78"/>
    <w:rsid w:val="00FA0FF3"/>
    <w:rsid w:val="00FA1742"/>
    <w:rsid w:val="00FA1A8B"/>
    <w:rsid w:val="00FA2022"/>
    <w:rsid w:val="00FA2472"/>
    <w:rsid w:val="00FA299F"/>
    <w:rsid w:val="00FA3162"/>
    <w:rsid w:val="00FA33CB"/>
    <w:rsid w:val="00FA36A5"/>
    <w:rsid w:val="00FA386F"/>
    <w:rsid w:val="00FA3AFD"/>
    <w:rsid w:val="00FA3BE5"/>
    <w:rsid w:val="00FA417B"/>
    <w:rsid w:val="00FA42DC"/>
    <w:rsid w:val="00FA42F7"/>
    <w:rsid w:val="00FA4870"/>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757"/>
    <w:rsid w:val="00FB16E0"/>
    <w:rsid w:val="00FB179C"/>
    <w:rsid w:val="00FB1A6E"/>
    <w:rsid w:val="00FB1B6B"/>
    <w:rsid w:val="00FB23A1"/>
    <w:rsid w:val="00FB27E9"/>
    <w:rsid w:val="00FB2C50"/>
    <w:rsid w:val="00FB3018"/>
    <w:rsid w:val="00FB3269"/>
    <w:rsid w:val="00FB39ED"/>
    <w:rsid w:val="00FB3C23"/>
    <w:rsid w:val="00FB43D9"/>
    <w:rsid w:val="00FB4C92"/>
    <w:rsid w:val="00FB5108"/>
    <w:rsid w:val="00FB53B6"/>
    <w:rsid w:val="00FB54E1"/>
    <w:rsid w:val="00FB5555"/>
    <w:rsid w:val="00FB560E"/>
    <w:rsid w:val="00FB5875"/>
    <w:rsid w:val="00FB5C94"/>
    <w:rsid w:val="00FB5F57"/>
    <w:rsid w:val="00FB6AD1"/>
    <w:rsid w:val="00FB6ED5"/>
    <w:rsid w:val="00FB6F10"/>
    <w:rsid w:val="00FB725F"/>
    <w:rsid w:val="00FB72AF"/>
    <w:rsid w:val="00FB7554"/>
    <w:rsid w:val="00FB7AF1"/>
    <w:rsid w:val="00FB7BE7"/>
    <w:rsid w:val="00FC039B"/>
    <w:rsid w:val="00FC03D0"/>
    <w:rsid w:val="00FC0994"/>
    <w:rsid w:val="00FC0AEC"/>
    <w:rsid w:val="00FC0D26"/>
    <w:rsid w:val="00FC11A0"/>
    <w:rsid w:val="00FC123A"/>
    <w:rsid w:val="00FC12B2"/>
    <w:rsid w:val="00FC1CBB"/>
    <w:rsid w:val="00FC1E09"/>
    <w:rsid w:val="00FC1F46"/>
    <w:rsid w:val="00FC204E"/>
    <w:rsid w:val="00FC3197"/>
    <w:rsid w:val="00FC3608"/>
    <w:rsid w:val="00FC39AA"/>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79E"/>
    <w:rsid w:val="00FD0C33"/>
    <w:rsid w:val="00FD1A6D"/>
    <w:rsid w:val="00FD21D4"/>
    <w:rsid w:val="00FD22B0"/>
    <w:rsid w:val="00FD28DD"/>
    <w:rsid w:val="00FD326E"/>
    <w:rsid w:val="00FD3CC9"/>
    <w:rsid w:val="00FD3DF3"/>
    <w:rsid w:val="00FD4541"/>
    <w:rsid w:val="00FD53B4"/>
    <w:rsid w:val="00FD5688"/>
    <w:rsid w:val="00FD5B18"/>
    <w:rsid w:val="00FD6044"/>
    <w:rsid w:val="00FD67BF"/>
    <w:rsid w:val="00FD6873"/>
    <w:rsid w:val="00FD75FE"/>
    <w:rsid w:val="00FD7C9D"/>
    <w:rsid w:val="00FE09B2"/>
    <w:rsid w:val="00FE0A93"/>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528F"/>
    <w:rsid w:val="00FE52BE"/>
    <w:rsid w:val="00FE53CB"/>
    <w:rsid w:val="00FE564E"/>
    <w:rsid w:val="00FE5658"/>
    <w:rsid w:val="00FE5F53"/>
    <w:rsid w:val="00FE5FD4"/>
    <w:rsid w:val="00FE60CA"/>
    <w:rsid w:val="00FE61B7"/>
    <w:rsid w:val="00FE72A7"/>
    <w:rsid w:val="00FE7D95"/>
    <w:rsid w:val="00FE7E6D"/>
    <w:rsid w:val="00FE7F3C"/>
    <w:rsid w:val="00FF066A"/>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2B76"/>
    <w:rsid w:val="00FF372A"/>
    <w:rsid w:val="00FF38F7"/>
    <w:rsid w:val="00FF4521"/>
    <w:rsid w:val="00FF4BC5"/>
    <w:rsid w:val="00FF50CF"/>
    <w:rsid w:val="00FF56D3"/>
    <w:rsid w:val="00FF5E79"/>
    <w:rsid w:val="00FF5F9D"/>
    <w:rsid w:val="00FF627B"/>
    <w:rsid w:val="00FF6483"/>
    <w:rsid w:val="00FF764E"/>
    <w:rsid w:val="00FF77BA"/>
    <w:rsid w:val="023DC6E5"/>
    <w:rsid w:val="025CFFBD"/>
    <w:rsid w:val="030FCAE1"/>
    <w:rsid w:val="03BE7559"/>
    <w:rsid w:val="04A269E2"/>
    <w:rsid w:val="07AFA1FE"/>
    <w:rsid w:val="08F27201"/>
    <w:rsid w:val="091FC972"/>
    <w:rsid w:val="0D42BCDF"/>
    <w:rsid w:val="0E21BED8"/>
    <w:rsid w:val="0F0E765E"/>
    <w:rsid w:val="1050F4FF"/>
    <w:rsid w:val="1106D718"/>
    <w:rsid w:val="119F3400"/>
    <w:rsid w:val="129B04AE"/>
    <w:rsid w:val="140AB0A4"/>
    <w:rsid w:val="14C9BB8A"/>
    <w:rsid w:val="1698D369"/>
    <w:rsid w:val="16A3A63C"/>
    <w:rsid w:val="184439F7"/>
    <w:rsid w:val="19A6D925"/>
    <w:rsid w:val="1A97F151"/>
    <w:rsid w:val="1CA82EF7"/>
    <w:rsid w:val="1E65D9E5"/>
    <w:rsid w:val="1EC45D39"/>
    <w:rsid w:val="1EF93DA9"/>
    <w:rsid w:val="1FA57806"/>
    <w:rsid w:val="201A68A1"/>
    <w:rsid w:val="2085A352"/>
    <w:rsid w:val="20E7FC3F"/>
    <w:rsid w:val="211CFED5"/>
    <w:rsid w:val="241C0C37"/>
    <w:rsid w:val="25985BED"/>
    <w:rsid w:val="28B027FC"/>
    <w:rsid w:val="2EBB16E9"/>
    <w:rsid w:val="3163359D"/>
    <w:rsid w:val="3220DE98"/>
    <w:rsid w:val="32F20C53"/>
    <w:rsid w:val="337BEBD0"/>
    <w:rsid w:val="33B8A90F"/>
    <w:rsid w:val="34D561C4"/>
    <w:rsid w:val="34E3151C"/>
    <w:rsid w:val="358863A1"/>
    <w:rsid w:val="35A38DB7"/>
    <w:rsid w:val="3637074A"/>
    <w:rsid w:val="36D784AE"/>
    <w:rsid w:val="3768F08F"/>
    <w:rsid w:val="387C83A4"/>
    <w:rsid w:val="38CEDB00"/>
    <w:rsid w:val="38F6937A"/>
    <w:rsid w:val="3B0F093A"/>
    <w:rsid w:val="3C0B0A4A"/>
    <w:rsid w:val="3C9823E0"/>
    <w:rsid w:val="3CEFA976"/>
    <w:rsid w:val="3F107178"/>
    <w:rsid w:val="402E5C62"/>
    <w:rsid w:val="4281C78D"/>
    <w:rsid w:val="453583BC"/>
    <w:rsid w:val="47AAABC8"/>
    <w:rsid w:val="487045FA"/>
    <w:rsid w:val="49E8C0AE"/>
    <w:rsid w:val="4B163DB6"/>
    <w:rsid w:val="4B46E31F"/>
    <w:rsid w:val="4EB74B3C"/>
    <w:rsid w:val="4F9B2BE4"/>
    <w:rsid w:val="4FB19052"/>
    <w:rsid w:val="50AD3DB5"/>
    <w:rsid w:val="50D624E0"/>
    <w:rsid w:val="51242852"/>
    <w:rsid w:val="52E07FC5"/>
    <w:rsid w:val="53AA35CD"/>
    <w:rsid w:val="549CDA62"/>
    <w:rsid w:val="5595F59B"/>
    <w:rsid w:val="5616CDAD"/>
    <w:rsid w:val="57C84615"/>
    <w:rsid w:val="58726565"/>
    <w:rsid w:val="59076782"/>
    <w:rsid w:val="5A49C814"/>
    <w:rsid w:val="5A552A35"/>
    <w:rsid w:val="5B59C0FA"/>
    <w:rsid w:val="5BE90790"/>
    <w:rsid w:val="5DFC37EC"/>
    <w:rsid w:val="5E87D1FE"/>
    <w:rsid w:val="5FB417E7"/>
    <w:rsid w:val="603D119E"/>
    <w:rsid w:val="617C0CF6"/>
    <w:rsid w:val="626D1731"/>
    <w:rsid w:val="6411F723"/>
    <w:rsid w:val="673D5DD2"/>
    <w:rsid w:val="6776A86B"/>
    <w:rsid w:val="6780C061"/>
    <w:rsid w:val="67CB1683"/>
    <w:rsid w:val="685AC6A6"/>
    <w:rsid w:val="6A4027CE"/>
    <w:rsid w:val="6C5728DE"/>
    <w:rsid w:val="6E281C98"/>
    <w:rsid w:val="6F075660"/>
    <w:rsid w:val="6F2C957E"/>
    <w:rsid w:val="7037DA2E"/>
    <w:rsid w:val="7088421A"/>
    <w:rsid w:val="74DA1CDD"/>
    <w:rsid w:val="77808242"/>
    <w:rsid w:val="77E48021"/>
    <w:rsid w:val="7820584A"/>
    <w:rsid w:val="78B21CEE"/>
    <w:rsid w:val="7DB51979"/>
    <w:rsid w:val="7F88B8AD"/>
    <w:rsid w:val="7FD534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35" w:unhideWhenUsed="0" w:qFormat="1"/>
    <w:lsdException w:name="table of figures" w:uiPriority="0"/>
    <w:lsdException w:name="envelope address" w:uiPriority="0"/>
    <w:lsdException w:name="envelope return"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ind w:left="1424"/>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pPr>
      <w:ind w:left="567" w:hanging="567"/>
    </w:pPr>
  </w:style>
  <w:style w:type="paragraph" w:customStyle="1" w:styleId="Contrato-Clausula-Nvel3-1dezena">
    <w:name w:val="Contrato - Clausula - Nível 3 - 1 dezena"/>
    <w:basedOn w:val="Contrato-Clausula-Nvel3"/>
    <w:qFormat/>
    <w:rsid w:val="006A0A76"/>
    <w:pPr>
      <w:ind w:left="1304" w:hanging="737"/>
    </w:pPr>
  </w:style>
  <w:style w:type="paragraph" w:customStyle="1" w:styleId="Contrato-Clausula-Nivel3-2dezenas">
    <w:name w:val="Contrato - Clausula - Nivel 3 - 2 dezenas"/>
    <w:basedOn w:val="Contrato-Clausula-Nvel3-1dezena"/>
    <w:qFormat/>
    <w:rsid w:val="00013A4C"/>
    <w:pPr>
      <w:ind w:left="1588" w:hanging="879"/>
    </w:pPr>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customStyle="1" w:styleId="UnresolvedMention">
    <w:name w:val="Unresolved Mention"/>
    <w:basedOn w:val="Fontepargpadro"/>
    <w:uiPriority w:val="99"/>
    <w:semiHidden/>
    <w:unhideWhenUsed/>
    <w:rsid w:val="00895A7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35" w:unhideWhenUsed="0" w:qFormat="1"/>
    <w:lsdException w:name="table of figures" w:uiPriority="0"/>
    <w:lsdException w:name="envelope address" w:uiPriority="0"/>
    <w:lsdException w:name="envelope return"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ind w:left="1424"/>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pPr>
      <w:ind w:left="567" w:hanging="567"/>
    </w:pPr>
  </w:style>
  <w:style w:type="paragraph" w:customStyle="1" w:styleId="Contrato-Clausula-Nvel3-1dezena">
    <w:name w:val="Contrato - Clausula - Nível 3 - 1 dezena"/>
    <w:basedOn w:val="Contrato-Clausula-Nvel3"/>
    <w:qFormat/>
    <w:rsid w:val="006A0A76"/>
    <w:pPr>
      <w:ind w:left="1304" w:hanging="737"/>
    </w:pPr>
  </w:style>
  <w:style w:type="paragraph" w:customStyle="1" w:styleId="Contrato-Clausula-Nivel3-2dezenas">
    <w:name w:val="Contrato - Clausula - Nivel 3 - 2 dezenas"/>
    <w:basedOn w:val="Contrato-Clausula-Nvel3-1dezena"/>
    <w:qFormat/>
    <w:rsid w:val="00013A4C"/>
    <w:pPr>
      <w:ind w:left="1588" w:hanging="879"/>
    </w:pPr>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customStyle="1" w:styleId="UnresolvedMention">
    <w:name w:val="Unresolved Mention"/>
    <w:basedOn w:val="Fontepargpadro"/>
    <w:uiPriority w:val="99"/>
    <w:semiHidden/>
    <w:unhideWhenUsed/>
    <w:rsid w:val="00895A7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591864566">
      <w:bodyDiv w:val="1"/>
      <w:marLeft w:val="0"/>
      <w:marRight w:val="0"/>
      <w:marTop w:val="0"/>
      <w:marBottom w:val="0"/>
      <w:divBdr>
        <w:top w:val="none" w:sz="0" w:space="0" w:color="auto"/>
        <w:left w:val="none" w:sz="0" w:space="0" w:color="auto"/>
        <w:bottom w:val="none" w:sz="0" w:space="0" w:color="auto"/>
        <w:right w:val="none" w:sz="0" w:space="0" w:color="auto"/>
      </w:divBdr>
    </w:div>
    <w:div w:id="621031992">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image" Target="media/image1.wmf"/><Relationship Id="Rd217fb08feba42d0" Type="http://schemas.microsoft.com/office/2016/09/relationships/commentsIds" Target="commentsIds.xml"/><Relationship Id="Ra59c483aa9d348ac"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styles" Target="styl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endnotes" Target="endnotes.xml"/><Relationship Id="rId33"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numbering" Target="numbering.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notes" Target="footnotes.xml"/><Relationship Id="R6c050c95dd3e4600" Type="http://schemas.microsoft.com/office/2011/relationships/commentsExtended" Target="commentsExtended.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webSettings" Target="webSetting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ettings" Target="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cument" ma:contentTypeID="0x01010033F24998E76C6E43866831673E160905" ma:contentTypeVersion="2" ma:contentTypeDescription="Create a new document." ma:contentTypeScope="" ma:versionID="1040b2e718af9f0e3df22088966e4b58">
  <xsd:schema xmlns:xsd="http://www.w3.org/2001/XMLSchema" xmlns:xs="http://www.w3.org/2001/XMLSchema" xmlns:p="http://schemas.microsoft.com/office/2006/metadata/properties" xmlns:ns2="d80c89bc-fddb-46b9-a5e8-5dd9f31de039" targetNamespace="http://schemas.microsoft.com/office/2006/metadata/properties" ma:root="true" ma:fieldsID="9ab4fd8750a6caa1bd1f24e91a2fc582" ns2:_="">
    <xsd:import namespace="d80c89bc-fddb-46b9-a5e8-5dd9f31de03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DF51B6-54DE-49CF-B955-C50978378B6F}">
  <ds:schemaRefs>
    <ds:schemaRef ds:uri="http://schemas.openxmlformats.org/officeDocument/2006/bibliography"/>
  </ds:schemaRefs>
</ds:datastoreItem>
</file>

<file path=customXml/itemProps10.xml><?xml version="1.0" encoding="utf-8"?>
<ds:datastoreItem xmlns:ds="http://schemas.openxmlformats.org/officeDocument/2006/customXml" ds:itemID="{8AADFB20-812A-4439-970B-4DE0B3C387CF}">
  <ds:schemaRefs>
    <ds:schemaRef ds:uri="http://schemas.microsoft.com/office/2006/metadata/properties"/>
    <ds:schemaRef ds:uri="http://schemas.microsoft.com/office/infopath/2007/PartnerControls"/>
  </ds:schemaRefs>
</ds:datastoreItem>
</file>

<file path=customXml/itemProps11.xml><?xml version="1.0" encoding="utf-8"?>
<ds:datastoreItem xmlns:ds="http://schemas.openxmlformats.org/officeDocument/2006/customXml" ds:itemID="{9B8E9722-FEED-4BD8-B764-8A66B963FF28}">
  <ds:schemaRefs>
    <ds:schemaRef ds:uri="http://schemas.openxmlformats.org/officeDocument/2006/bibliography"/>
  </ds:schemaRefs>
</ds:datastoreItem>
</file>

<file path=customXml/itemProps12.xml><?xml version="1.0" encoding="utf-8"?>
<ds:datastoreItem xmlns:ds="http://schemas.openxmlformats.org/officeDocument/2006/customXml" ds:itemID="{F4ED9DC3-16E6-4A84-B34C-18EA6C79163A}">
  <ds:schemaRefs>
    <ds:schemaRef ds:uri="http://schemas.openxmlformats.org/officeDocument/2006/bibliography"/>
  </ds:schemaRefs>
</ds:datastoreItem>
</file>

<file path=customXml/itemProps13.xml><?xml version="1.0" encoding="utf-8"?>
<ds:datastoreItem xmlns:ds="http://schemas.openxmlformats.org/officeDocument/2006/customXml" ds:itemID="{51E04E9F-7FEA-45B3-A213-BBF187D351A0}">
  <ds:schemaRefs>
    <ds:schemaRef ds:uri="http://schemas.openxmlformats.org/officeDocument/2006/bibliography"/>
  </ds:schemaRefs>
</ds:datastoreItem>
</file>

<file path=customXml/itemProps14.xml><?xml version="1.0" encoding="utf-8"?>
<ds:datastoreItem xmlns:ds="http://schemas.openxmlformats.org/officeDocument/2006/customXml" ds:itemID="{081397DA-ED89-433C-B4E7-3F1F1FBD5128}">
  <ds:schemaRefs>
    <ds:schemaRef ds:uri="http://schemas.openxmlformats.org/officeDocument/2006/bibliography"/>
  </ds:schemaRefs>
</ds:datastoreItem>
</file>

<file path=customXml/itemProps15.xml><?xml version="1.0" encoding="utf-8"?>
<ds:datastoreItem xmlns:ds="http://schemas.openxmlformats.org/officeDocument/2006/customXml" ds:itemID="{556591D8-346B-4154-8D56-1BCF2D240AD0}">
  <ds:schemaRefs>
    <ds:schemaRef ds:uri="http://schemas.openxmlformats.org/officeDocument/2006/bibliography"/>
  </ds:schemaRefs>
</ds:datastoreItem>
</file>

<file path=customXml/itemProps16.xml><?xml version="1.0" encoding="utf-8"?>
<ds:datastoreItem xmlns:ds="http://schemas.openxmlformats.org/officeDocument/2006/customXml" ds:itemID="{9253D739-E965-4B27-9F73-0EA16D1257FB}">
  <ds:schemaRefs>
    <ds:schemaRef ds:uri="http://schemas.microsoft.com/sharepoint/v3/contenttype/forms"/>
  </ds:schemaRefs>
</ds:datastoreItem>
</file>

<file path=customXml/itemProps17.xml><?xml version="1.0" encoding="utf-8"?>
<ds:datastoreItem xmlns:ds="http://schemas.openxmlformats.org/officeDocument/2006/customXml" ds:itemID="{9741AAA4-E3BA-4D7D-B7B8-FDFDFF928651}">
  <ds:schemaRefs>
    <ds:schemaRef ds:uri="http://schemas.openxmlformats.org/officeDocument/2006/bibliography"/>
  </ds:schemaRefs>
</ds:datastoreItem>
</file>

<file path=customXml/itemProps18.xml><?xml version="1.0" encoding="utf-8"?>
<ds:datastoreItem xmlns:ds="http://schemas.openxmlformats.org/officeDocument/2006/customXml" ds:itemID="{F741999E-47A5-42AC-A121-823771BDBA9B}">
  <ds:schemaRefs>
    <ds:schemaRef ds:uri="http://schemas.openxmlformats.org/officeDocument/2006/bibliography"/>
  </ds:schemaRefs>
</ds:datastoreItem>
</file>

<file path=customXml/itemProps19.xml><?xml version="1.0" encoding="utf-8"?>
<ds:datastoreItem xmlns:ds="http://schemas.openxmlformats.org/officeDocument/2006/customXml" ds:itemID="{35D5B099-39F7-456A-A791-A64FBE7DBD5E}">
  <ds:schemaRefs>
    <ds:schemaRef ds:uri="http://schemas.openxmlformats.org/officeDocument/2006/bibliography"/>
  </ds:schemaRefs>
</ds:datastoreItem>
</file>

<file path=customXml/itemProps2.xml><?xml version="1.0" encoding="utf-8"?>
<ds:datastoreItem xmlns:ds="http://schemas.openxmlformats.org/officeDocument/2006/customXml" ds:itemID="{0AD5D5BA-1BDF-4707-80D7-27EE1B3070CF}">
  <ds:schemaRefs>
    <ds:schemaRef ds:uri="http://schemas.openxmlformats.org/officeDocument/2006/bibliography"/>
  </ds:schemaRefs>
</ds:datastoreItem>
</file>

<file path=customXml/itemProps3.xml><?xml version="1.0" encoding="utf-8"?>
<ds:datastoreItem xmlns:ds="http://schemas.openxmlformats.org/officeDocument/2006/customXml" ds:itemID="{A902499C-AE74-4B84-87D2-D3320D8A56A1}">
  <ds:schemaRefs>
    <ds:schemaRef ds:uri="http://schemas.openxmlformats.org/officeDocument/2006/bibliography"/>
  </ds:schemaRefs>
</ds:datastoreItem>
</file>

<file path=customXml/itemProps4.xml><?xml version="1.0" encoding="utf-8"?>
<ds:datastoreItem xmlns:ds="http://schemas.openxmlformats.org/officeDocument/2006/customXml" ds:itemID="{53028E9D-F6A4-46DF-8D3A-119D7B1C36E1}">
  <ds:schemaRefs>
    <ds:schemaRef ds:uri="http://schemas.openxmlformats.org/officeDocument/2006/bibliography"/>
  </ds:schemaRefs>
</ds:datastoreItem>
</file>

<file path=customXml/itemProps5.xml><?xml version="1.0" encoding="utf-8"?>
<ds:datastoreItem xmlns:ds="http://schemas.openxmlformats.org/officeDocument/2006/customXml" ds:itemID="{86006E21-D63F-4576-86FE-FA5D45A69D56}">
  <ds:schemaRefs>
    <ds:schemaRef ds:uri="http://schemas.openxmlformats.org/officeDocument/2006/bibliography"/>
  </ds:schemaRefs>
</ds:datastoreItem>
</file>

<file path=customXml/itemProps6.xml><?xml version="1.0" encoding="utf-8"?>
<ds:datastoreItem xmlns:ds="http://schemas.openxmlformats.org/officeDocument/2006/customXml" ds:itemID="{DE5F5508-F321-4944-9C6F-3273FB4939F4}">
  <ds:schemaRefs>
    <ds:schemaRef ds:uri="http://schemas.openxmlformats.org/officeDocument/2006/bibliography"/>
  </ds:schemaRefs>
</ds:datastoreItem>
</file>

<file path=customXml/itemProps7.xml><?xml version="1.0" encoding="utf-8"?>
<ds:datastoreItem xmlns:ds="http://schemas.openxmlformats.org/officeDocument/2006/customXml" ds:itemID="{4A320C12-5013-4D0C-8AF8-AAD43F089516}">
  <ds:schemaRefs>
    <ds:schemaRef ds:uri="http://schemas.openxmlformats.org/officeDocument/2006/bibliography"/>
  </ds:schemaRefs>
</ds:datastoreItem>
</file>

<file path=customXml/itemProps8.xml><?xml version="1.0" encoding="utf-8"?>
<ds:datastoreItem xmlns:ds="http://schemas.openxmlformats.org/officeDocument/2006/customXml" ds:itemID="{B0EAA8F6-0D7F-4500-BE80-62D942F52AEA}">
  <ds:schemaRefs>
    <ds:schemaRef ds:uri="http://schemas.openxmlformats.org/officeDocument/2006/bibliography"/>
  </ds:schemaRefs>
</ds:datastoreItem>
</file>

<file path=customXml/itemProps9.xml><?xml version="1.0" encoding="utf-8"?>
<ds:datastoreItem xmlns:ds="http://schemas.openxmlformats.org/officeDocument/2006/customXml" ds:itemID="{54BB0354-2BA4-4EBB-A2DD-26B1B9FF7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c89bc-fddb-46b9-a5e8-5dd9f31de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76</Pages>
  <Words>22310</Words>
  <Characters>138219</Characters>
  <Application>Microsoft Office Word</Application>
  <DocSecurity>0</DocSecurity>
  <Lines>1151</Lines>
  <Paragraphs>320</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160209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jquintella</cp:lastModifiedBy>
  <cp:revision>4</cp:revision>
  <cp:lastPrinted>2020-07-28T17:56:00Z</cp:lastPrinted>
  <dcterms:created xsi:type="dcterms:W3CDTF">2020-07-28T13:33:00Z</dcterms:created>
  <dcterms:modified xsi:type="dcterms:W3CDTF">2020-07-28T17:57:00Z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y fmtid="{D5CDD505-2E9C-101B-9397-08002B2CF9AE}" pid="3" name="ContentTypeId">
    <vt:lpwstr>0x01010033F24998E76C6E43866831673E160905</vt:lpwstr>
  </property>
</Properties>
</file>